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04A" w:rsidRPr="00156063" w:rsidRDefault="00FC651C" w:rsidP="00E432C6">
      <w:pPr>
        <w:pStyle w:val="12"/>
        <w:spacing w:after="0" w:line="240" w:lineRule="auto"/>
        <w:ind w:firstLine="0"/>
        <w:rPr>
          <w:b/>
          <w:bCs/>
        </w:rPr>
      </w:pPr>
      <w:r>
        <w:rPr>
          <w:b/>
          <w:bCs/>
          <w:noProof/>
          <w:lang w:bidi="ar-SA"/>
        </w:rPr>
        <mc:AlternateContent>
          <mc:Choice Requires="wps">
            <w:drawing>
              <wp:anchor distT="0" distB="0" distL="114300" distR="114300" simplePos="0" relativeHeight="251659264" behindDoc="0" locked="0" layoutInCell="1" allowOverlap="1" wp14:anchorId="2C16A76F" wp14:editId="7C221840">
                <wp:simplePos x="0" y="0"/>
                <wp:positionH relativeFrom="column">
                  <wp:posOffset>3747770</wp:posOffset>
                </wp:positionH>
                <wp:positionV relativeFrom="paragraph">
                  <wp:posOffset>137160</wp:posOffset>
                </wp:positionV>
                <wp:extent cx="2441575" cy="1190625"/>
                <wp:effectExtent l="0" t="0" r="0" b="9525"/>
                <wp:wrapNone/>
                <wp:docPr id="307" name="Пол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1575" cy="1190625"/>
                        </a:xfrm>
                        <a:prstGeom prst="rect">
                          <a:avLst/>
                        </a:prstGeom>
                        <a:solidFill>
                          <a:srgbClr val="FFFFFF"/>
                        </a:solidFill>
                        <a:ln w="9525">
                          <a:noFill/>
                          <a:miter lim="800000"/>
                          <a:headEnd/>
                          <a:tailEnd/>
                        </a:ln>
                      </wps:spPr>
                      <wps:txbx>
                        <w:txbxContent>
                          <w:p w:rsidR="003E7406" w:rsidRPr="001D2410" w:rsidRDefault="003E7406" w:rsidP="00350875">
                            <w:pPr>
                              <w:numPr>
                                <w:ilvl w:val="1"/>
                                <w:numId w:val="0"/>
                              </w:numPr>
                              <w:spacing w:after="0" w:line="240" w:lineRule="auto"/>
                              <w:jc w:val="center"/>
                              <w:rPr>
                                <w:rFonts w:ascii="Times New Roman" w:eastAsia="Times New Roman" w:hAnsi="Times New Roman" w:cs="Times New Roman"/>
                                <w:spacing w:val="15"/>
                              </w:rPr>
                            </w:pPr>
                            <w:r w:rsidRPr="001D2410">
                              <w:rPr>
                                <w:rFonts w:ascii="Times New Roman" w:eastAsia="Times New Roman" w:hAnsi="Times New Roman" w:cs="Times New Roman"/>
                                <w:spacing w:val="15"/>
                              </w:rPr>
                              <w:t>УТВЕРЖДЕН</w:t>
                            </w:r>
                          </w:p>
                          <w:p w:rsidR="003E7406" w:rsidRPr="001D2410" w:rsidRDefault="003E7406" w:rsidP="00350875">
                            <w:pPr>
                              <w:spacing w:after="0" w:line="240" w:lineRule="auto"/>
                              <w:jc w:val="both"/>
                              <w:rPr>
                                <w:rFonts w:ascii="Times New Roman" w:hAnsi="Times New Roman" w:cs="Times New Roman"/>
                              </w:rPr>
                            </w:pPr>
                            <w:r w:rsidRPr="001D2410">
                              <w:rPr>
                                <w:rFonts w:ascii="Times New Roman" w:hAnsi="Times New Roman" w:cs="Times New Roman"/>
                              </w:rPr>
                              <w:t>постановлением администрации</w:t>
                            </w:r>
                            <w:r>
                              <w:rPr>
                                <w:rFonts w:ascii="Times New Roman" w:hAnsi="Times New Roman" w:cs="Times New Roman"/>
                              </w:rPr>
                              <w:t xml:space="preserve"> </w:t>
                            </w:r>
                            <w:r w:rsidRPr="001D2410">
                              <w:rPr>
                                <w:rFonts w:ascii="Times New Roman" w:hAnsi="Times New Roman" w:cs="Times New Roman"/>
                              </w:rPr>
                              <w:t>Еткульского муниципального района</w:t>
                            </w:r>
                          </w:p>
                          <w:p w:rsidR="003E7406" w:rsidRPr="001D2410" w:rsidRDefault="00856261" w:rsidP="00350875">
                            <w:pPr>
                              <w:spacing w:after="0" w:line="240" w:lineRule="auto"/>
                              <w:jc w:val="both"/>
                              <w:rPr>
                                <w:rFonts w:ascii="Times New Roman" w:hAnsi="Times New Roman" w:cs="Times New Roman"/>
                              </w:rPr>
                            </w:pPr>
                            <w:r>
                              <w:rPr>
                                <w:rFonts w:ascii="Times New Roman" w:hAnsi="Times New Roman" w:cs="Times New Roman"/>
                              </w:rPr>
                              <w:t xml:space="preserve">от </w:t>
                            </w:r>
                            <w:bookmarkStart w:id="0" w:name="_GoBack"/>
                            <w:bookmarkEnd w:id="0"/>
                            <w:r w:rsidR="00171AC6">
                              <w:rPr>
                                <w:rFonts w:ascii="Times New Roman" w:hAnsi="Times New Roman" w:cs="Times New Roman"/>
                              </w:rPr>
                              <w:t>22.12.2023г.№ 1427</w:t>
                            </w:r>
                          </w:p>
                          <w:p w:rsidR="003E7406" w:rsidRPr="001D2410" w:rsidRDefault="003E7406" w:rsidP="000B5831">
                            <w:pPr>
                              <w:jc w:val="center"/>
                              <w:rPr>
                                <w:rFonts w:ascii="Times New Roman" w:eastAsia="Times New Roman" w:hAnsi="Times New Roman" w:cs="Times New Roman"/>
                                <w:b/>
                                <w:bCs/>
                              </w:rPr>
                            </w:pPr>
                          </w:p>
                          <w:p w:rsidR="003E7406" w:rsidRDefault="003E7406" w:rsidP="000B5831"/>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C16A76F" id="_x0000_t202" coordsize="21600,21600" o:spt="202" path="m,l,21600r21600,l21600,xe">
                <v:stroke joinstyle="miter"/>
                <v:path gradientshapeok="t" o:connecttype="rect"/>
              </v:shapetype>
              <v:shape id="Поле 307" o:spid="_x0000_s1026" type="#_x0000_t202" style="position:absolute;margin-left:295.1pt;margin-top:10.8pt;width:192.25pt;height:93.7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" stroked="f">
                <v:textbox>
                  <w:txbxContent>
                    <w:p w:rsidR="003E7406" w:rsidRPr="001D2410" w:rsidRDefault="003E7406" w:rsidP="00350875">
                      <w:pPr>
                        <w:numPr>
                          <w:ilvl w:val="1"/>
                          <w:numId w:val="0"/>
                        </w:numPr>
                        <w:spacing w:after="0" w:line="240" w:lineRule="auto"/>
                        <w:jc w:val="center"/>
                        <w:rPr>
                          <w:rFonts w:ascii="Times New Roman" w:eastAsia="Times New Roman" w:hAnsi="Times New Roman" w:cs="Times New Roman"/>
                          <w:spacing w:val="15"/>
                        </w:rPr>
                      </w:pPr>
                      <w:r w:rsidRPr="001D2410">
                        <w:rPr>
                          <w:rFonts w:ascii="Times New Roman" w:eastAsia="Times New Roman" w:hAnsi="Times New Roman" w:cs="Times New Roman"/>
                          <w:spacing w:val="15"/>
                        </w:rPr>
                        <w:t>УТВЕРЖДЕН</w:t>
                      </w:r>
                    </w:p>
                    <w:p w:rsidR="003E7406" w:rsidRPr="001D2410" w:rsidRDefault="003E7406" w:rsidP="00350875">
                      <w:pPr>
                        <w:spacing w:after="0" w:line="240" w:lineRule="auto"/>
                        <w:jc w:val="both"/>
                        <w:rPr>
                          <w:rFonts w:ascii="Times New Roman" w:hAnsi="Times New Roman" w:cs="Times New Roman"/>
                        </w:rPr>
                      </w:pPr>
                      <w:r w:rsidRPr="001D2410">
                        <w:rPr>
                          <w:rFonts w:ascii="Times New Roman" w:hAnsi="Times New Roman" w:cs="Times New Roman"/>
                        </w:rPr>
                        <w:t>постановлением администрации</w:t>
                      </w:r>
                      <w:r>
                        <w:rPr>
                          <w:rFonts w:ascii="Times New Roman" w:hAnsi="Times New Roman" w:cs="Times New Roman"/>
                        </w:rPr>
                        <w:t xml:space="preserve"> </w:t>
                      </w:r>
                      <w:r w:rsidRPr="001D2410">
                        <w:rPr>
                          <w:rFonts w:ascii="Times New Roman" w:hAnsi="Times New Roman" w:cs="Times New Roman"/>
                        </w:rPr>
                        <w:t>Еткульского муниципального района</w:t>
                      </w:r>
                    </w:p>
                    <w:p w:rsidR="003E7406" w:rsidRPr="001D2410" w:rsidRDefault="00856261" w:rsidP="00350875">
                      <w:pPr>
                        <w:spacing w:after="0" w:line="240" w:lineRule="auto"/>
                        <w:jc w:val="both"/>
                        <w:rPr>
                          <w:rFonts w:ascii="Times New Roman" w:hAnsi="Times New Roman" w:cs="Times New Roman"/>
                        </w:rPr>
                      </w:pPr>
                      <w:r>
                        <w:rPr>
                          <w:rFonts w:ascii="Times New Roman" w:hAnsi="Times New Roman" w:cs="Times New Roman"/>
                        </w:rPr>
                        <w:t xml:space="preserve">от </w:t>
                      </w:r>
                      <w:bookmarkStart w:id="1" w:name="_GoBack"/>
                      <w:bookmarkEnd w:id="1"/>
                      <w:r w:rsidR="00171AC6">
                        <w:rPr>
                          <w:rFonts w:ascii="Times New Roman" w:hAnsi="Times New Roman" w:cs="Times New Roman"/>
                        </w:rPr>
                        <w:t>22.12.2023г.№ 1427</w:t>
                      </w:r>
                    </w:p>
                    <w:p w:rsidR="003E7406" w:rsidRPr="001D2410" w:rsidRDefault="003E7406" w:rsidP="000B5831">
                      <w:pPr>
                        <w:jc w:val="center"/>
                        <w:rPr>
                          <w:rFonts w:ascii="Times New Roman" w:eastAsia="Times New Roman" w:hAnsi="Times New Roman" w:cs="Times New Roman"/>
                          <w:b/>
                          <w:bCs/>
                        </w:rPr>
                      </w:pPr>
                    </w:p>
                    <w:p w:rsidR="003E7406" w:rsidRDefault="003E7406" w:rsidP="000B5831"/>
                  </w:txbxContent>
                </v:textbox>
              </v:shape>
            </w:pict>
          </mc:Fallback>
        </mc:AlternateContent>
      </w:r>
    </w:p>
    <w:p w:rsidR="0037304A" w:rsidRPr="00156063" w:rsidRDefault="0037304A" w:rsidP="00E250BE">
      <w:pPr>
        <w:pStyle w:val="12"/>
        <w:spacing w:after="0"/>
        <w:ind w:firstLine="0"/>
        <w:jc w:val="center"/>
        <w:rPr>
          <w:b/>
          <w:bCs/>
        </w:rPr>
      </w:pPr>
    </w:p>
    <w:p w:rsidR="00FC651C" w:rsidRDefault="00FC651C" w:rsidP="00881D57">
      <w:pPr>
        <w:pStyle w:val="12"/>
        <w:spacing w:after="0" w:line="240" w:lineRule="auto"/>
        <w:ind w:firstLine="0"/>
        <w:jc w:val="center"/>
        <w:rPr>
          <w:b/>
          <w:bCs/>
        </w:rPr>
      </w:pPr>
    </w:p>
    <w:p w:rsidR="00FC651C" w:rsidRDefault="00FC651C" w:rsidP="00881D57">
      <w:pPr>
        <w:pStyle w:val="12"/>
        <w:spacing w:after="0" w:line="240" w:lineRule="auto"/>
        <w:ind w:firstLine="0"/>
        <w:jc w:val="center"/>
        <w:rPr>
          <w:b/>
          <w:bCs/>
        </w:rPr>
      </w:pPr>
    </w:p>
    <w:p w:rsidR="00FC651C" w:rsidRDefault="00FC651C" w:rsidP="00881D57">
      <w:pPr>
        <w:pStyle w:val="12"/>
        <w:spacing w:after="0" w:line="240" w:lineRule="auto"/>
        <w:ind w:firstLine="0"/>
        <w:jc w:val="center"/>
        <w:rPr>
          <w:b/>
          <w:bCs/>
        </w:rPr>
      </w:pPr>
    </w:p>
    <w:p w:rsidR="00FC651C" w:rsidRDefault="00FC651C" w:rsidP="00881D57">
      <w:pPr>
        <w:pStyle w:val="12"/>
        <w:spacing w:after="0" w:line="240" w:lineRule="auto"/>
        <w:ind w:firstLine="0"/>
        <w:jc w:val="center"/>
        <w:rPr>
          <w:b/>
          <w:bCs/>
        </w:rPr>
      </w:pPr>
    </w:p>
    <w:p w:rsidR="00FC651C" w:rsidRDefault="00FC651C" w:rsidP="00881D57">
      <w:pPr>
        <w:pStyle w:val="12"/>
        <w:spacing w:after="0" w:line="240" w:lineRule="auto"/>
        <w:ind w:firstLine="0"/>
        <w:jc w:val="center"/>
        <w:rPr>
          <w:b/>
          <w:bCs/>
        </w:rPr>
      </w:pPr>
    </w:p>
    <w:p w:rsidR="00FC651C" w:rsidRDefault="00FC651C" w:rsidP="00881D57">
      <w:pPr>
        <w:pStyle w:val="12"/>
        <w:spacing w:after="0" w:line="240" w:lineRule="auto"/>
        <w:ind w:firstLine="0"/>
        <w:jc w:val="center"/>
        <w:rPr>
          <w:b/>
          <w:bCs/>
        </w:rPr>
      </w:pPr>
    </w:p>
    <w:p w:rsidR="00B83CFA" w:rsidRDefault="00B83CFA" w:rsidP="00881D57">
      <w:pPr>
        <w:pStyle w:val="12"/>
        <w:spacing w:after="0" w:line="240" w:lineRule="auto"/>
        <w:ind w:firstLine="0"/>
        <w:jc w:val="center"/>
        <w:rPr>
          <w:b/>
          <w:bCs/>
          <w:sz w:val="28"/>
          <w:szCs w:val="28"/>
        </w:rPr>
      </w:pPr>
    </w:p>
    <w:p w:rsidR="0037304A" w:rsidRPr="00FC651C" w:rsidRDefault="00EF2983" w:rsidP="00881D57">
      <w:pPr>
        <w:pStyle w:val="12"/>
        <w:spacing w:after="0" w:line="240" w:lineRule="auto"/>
        <w:ind w:firstLine="0"/>
        <w:jc w:val="center"/>
        <w:rPr>
          <w:b/>
          <w:bCs/>
          <w:sz w:val="28"/>
          <w:szCs w:val="28"/>
        </w:rPr>
      </w:pPr>
      <w:r w:rsidRPr="00FC651C">
        <w:rPr>
          <w:b/>
          <w:bCs/>
          <w:sz w:val="28"/>
          <w:szCs w:val="28"/>
        </w:rPr>
        <w:t>АДМИНИСТРАТИВНЫЙ РЕГЛАМЕНТ</w:t>
      </w:r>
    </w:p>
    <w:p w:rsidR="0037304A" w:rsidRPr="00FC651C" w:rsidRDefault="004245ED" w:rsidP="00881D57">
      <w:pPr>
        <w:pStyle w:val="12"/>
        <w:spacing w:after="0" w:line="240" w:lineRule="auto"/>
        <w:ind w:firstLine="0"/>
        <w:jc w:val="center"/>
        <w:rPr>
          <w:b/>
          <w:bCs/>
          <w:sz w:val="28"/>
          <w:szCs w:val="28"/>
        </w:rPr>
      </w:pPr>
      <w:r w:rsidRPr="00FC651C">
        <w:rPr>
          <w:b/>
          <w:bCs/>
          <w:sz w:val="28"/>
          <w:szCs w:val="28"/>
        </w:rPr>
        <w:t xml:space="preserve">предоставления </w:t>
      </w:r>
      <w:r w:rsidR="00EF2983" w:rsidRPr="00FC651C">
        <w:rPr>
          <w:b/>
          <w:bCs/>
          <w:sz w:val="28"/>
          <w:szCs w:val="28"/>
        </w:rPr>
        <w:t>муниципальной услуги</w:t>
      </w:r>
    </w:p>
    <w:p w:rsidR="0037304A" w:rsidRPr="00FC651C" w:rsidRDefault="0037304A" w:rsidP="00C87262">
      <w:pPr>
        <w:pStyle w:val="12"/>
        <w:spacing w:after="0" w:line="240" w:lineRule="auto"/>
        <w:ind w:firstLine="0"/>
        <w:jc w:val="both"/>
        <w:rPr>
          <w:b/>
          <w:bCs/>
          <w:sz w:val="28"/>
          <w:szCs w:val="28"/>
        </w:rPr>
      </w:pPr>
    </w:p>
    <w:p w:rsidR="006859C7" w:rsidRPr="00FC651C" w:rsidRDefault="00EF2983" w:rsidP="00881D57">
      <w:pPr>
        <w:pStyle w:val="12"/>
        <w:spacing w:after="0" w:line="240" w:lineRule="auto"/>
        <w:ind w:firstLine="0"/>
        <w:jc w:val="center"/>
        <w:rPr>
          <w:sz w:val="28"/>
          <w:szCs w:val="28"/>
        </w:rPr>
      </w:pPr>
      <w:r w:rsidRPr="00FC651C">
        <w:rPr>
          <w:b/>
          <w:bCs/>
          <w:sz w:val="28"/>
          <w:szCs w:val="28"/>
        </w:rPr>
        <w:t>«Предоставление разрешения на осуществление земляных работ»</w:t>
      </w:r>
    </w:p>
    <w:p w:rsidR="006859C7" w:rsidRPr="00FC651C" w:rsidRDefault="006859C7" w:rsidP="00C87262">
      <w:pPr>
        <w:pStyle w:val="afa"/>
        <w:spacing w:after="0" w:line="240" w:lineRule="auto"/>
        <w:jc w:val="both"/>
        <w:rPr>
          <w:b w:val="0"/>
          <w:sz w:val="28"/>
          <w:szCs w:val="28"/>
        </w:rPr>
      </w:pPr>
    </w:p>
    <w:p w:rsidR="006859C7" w:rsidRPr="00FC651C" w:rsidRDefault="00EF2983" w:rsidP="0047762B">
      <w:pPr>
        <w:pStyle w:val="27"/>
        <w:keepNext/>
        <w:keepLines/>
        <w:tabs>
          <w:tab w:val="left" w:pos="720"/>
        </w:tabs>
        <w:spacing w:after="200" w:line="240" w:lineRule="auto"/>
        <w:ind w:left="0" w:firstLine="0"/>
        <w:jc w:val="center"/>
        <w:outlineLvl w:val="0"/>
      </w:pPr>
      <w:bookmarkStart w:id="2" w:name="bookmark38"/>
      <w:bookmarkStart w:id="3" w:name="bookmark36"/>
      <w:bookmarkStart w:id="4" w:name="_Toc103863860"/>
      <w:bookmarkStart w:id="5" w:name="_Toc103862198"/>
      <w:bookmarkStart w:id="6" w:name="bookmark39"/>
      <w:bookmarkStart w:id="7" w:name="_Toc103862233"/>
      <w:bookmarkStart w:id="8" w:name="_Toc103877679"/>
      <w:bookmarkEnd w:id="2"/>
      <w:r w:rsidRPr="00FC651C">
        <w:t>Общие положения</w:t>
      </w:r>
      <w:bookmarkEnd w:id="3"/>
      <w:bookmarkEnd w:id="4"/>
      <w:bookmarkEnd w:id="5"/>
      <w:bookmarkEnd w:id="6"/>
      <w:bookmarkEnd w:id="7"/>
      <w:bookmarkEnd w:id="8"/>
    </w:p>
    <w:p w:rsidR="006859C7" w:rsidRPr="00FC651C" w:rsidRDefault="00EF2983" w:rsidP="00AD38AA">
      <w:pPr>
        <w:pStyle w:val="33"/>
        <w:keepNext/>
        <w:keepLines/>
        <w:numPr>
          <w:ilvl w:val="0"/>
          <w:numId w:val="2"/>
        </w:numPr>
        <w:tabs>
          <w:tab w:val="left" w:pos="355"/>
        </w:tabs>
        <w:spacing w:line="240" w:lineRule="auto"/>
        <w:jc w:val="center"/>
        <w:rPr>
          <w:i w:val="0"/>
          <w:sz w:val="28"/>
          <w:szCs w:val="28"/>
        </w:rPr>
      </w:pPr>
      <w:bookmarkStart w:id="9" w:name="bookmark42"/>
      <w:bookmarkStart w:id="10" w:name="_Toc103863861"/>
      <w:bookmarkStart w:id="11" w:name="_Toc103862234"/>
      <w:bookmarkStart w:id="12" w:name="bookmark43"/>
      <w:bookmarkStart w:id="13" w:name="_Toc103877680"/>
      <w:bookmarkStart w:id="14" w:name="bookmark40"/>
      <w:bookmarkStart w:id="15" w:name="_Toc103862199"/>
      <w:bookmarkEnd w:id="9"/>
      <w:r w:rsidRPr="00FC651C">
        <w:rPr>
          <w:i w:val="0"/>
          <w:sz w:val="28"/>
          <w:szCs w:val="28"/>
        </w:rPr>
        <w:t>Предмет регулирования Административного регламента</w:t>
      </w:r>
      <w:bookmarkEnd w:id="10"/>
      <w:bookmarkEnd w:id="11"/>
      <w:bookmarkEnd w:id="12"/>
      <w:bookmarkEnd w:id="13"/>
      <w:bookmarkEnd w:id="14"/>
      <w:bookmarkEnd w:id="15"/>
    </w:p>
    <w:p w:rsidR="006859C7" w:rsidRPr="00FC651C" w:rsidRDefault="00EF2983" w:rsidP="00504948">
      <w:pPr>
        <w:pStyle w:val="12"/>
        <w:tabs>
          <w:tab w:val="left" w:pos="0"/>
        </w:tabs>
        <w:spacing w:line="240" w:lineRule="auto"/>
        <w:ind w:firstLine="709"/>
        <w:jc w:val="both"/>
        <w:rPr>
          <w:sz w:val="28"/>
          <w:szCs w:val="28"/>
        </w:rPr>
      </w:pPr>
      <w:bookmarkStart w:id="16" w:name="bookmark44"/>
      <w:bookmarkEnd w:id="16"/>
      <w:r w:rsidRPr="00FC651C">
        <w:rPr>
          <w:sz w:val="28"/>
          <w:szCs w:val="28"/>
        </w:rPr>
        <w:t>Административный регламент предоставления муниципальной услуги регулирует отношения, возникающие в связи с предоставлением муниципальной услуги «Предоставление разрешения на осуществление земляных работ» (далее - Административный р</w:t>
      </w:r>
      <w:r w:rsidR="00504948">
        <w:rPr>
          <w:sz w:val="28"/>
          <w:szCs w:val="28"/>
        </w:rPr>
        <w:t>егламент, м</w:t>
      </w:r>
      <w:r w:rsidR="0037304A" w:rsidRPr="00FC651C">
        <w:rPr>
          <w:sz w:val="28"/>
          <w:szCs w:val="28"/>
        </w:rPr>
        <w:t>униципальная услуга).</w:t>
      </w:r>
    </w:p>
    <w:p w:rsidR="006859C7" w:rsidRPr="00FC651C" w:rsidRDefault="00EF2983" w:rsidP="00504948">
      <w:pPr>
        <w:pStyle w:val="12"/>
        <w:tabs>
          <w:tab w:val="left" w:pos="0"/>
        </w:tabs>
        <w:spacing w:line="240" w:lineRule="auto"/>
        <w:ind w:firstLine="709"/>
        <w:jc w:val="both"/>
        <w:rPr>
          <w:sz w:val="28"/>
          <w:szCs w:val="28"/>
        </w:rPr>
      </w:pPr>
      <w:bookmarkStart w:id="17" w:name="bookmark45"/>
      <w:bookmarkEnd w:id="17"/>
      <w:r w:rsidRPr="00FC651C">
        <w:rPr>
          <w:sz w:val="28"/>
          <w:szCs w:val="28"/>
        </w:rPr>
        <w:t>Административный регламент устанавливает станд</w:t>
      </w:r>
      <w:r w:rsidR="00504948">
        <w:rPr>
          <w:sz w:val="28"/>
          <w:szCs w:val="28"/>
        </w:rPr>
        <w:t>арт предоставления м</w:t>
      </w:r>
      <w:r w:rsidRPr="00FC651C">
        <w:rPr>
          <w:sz w:val="28"/>
          <w:szCs w:val="28"/>
        </w:rPr>
        <w:t>униципальной услуги, состав, последовательность и сроки выполнения административ</w:t>
      </w:r>
      <w:r w:rsidR="00504948">
        <w:rPr>
          <w:sz w:val="28"/>
          <w:szCs w:val="28"/>
        </w:rPr>
        <w:t>ных процедур по предоставлению м</w:t>
      </w:r>
      <w:r w:rsidRPr="00FC651C">
        <w:rPr>
          <w:sz w:val="28"/>
          <w:szCs w:val="28"/>
        </w:rPr>
        <w:t>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w:t>
      </w:r>
      <w:r w:rsidR="00EF3F03">
        <w:rPr>
          <w:sz w:val="28"/>
          <w:szCs w:val="28"/>
        </w:rPr>
        <w:t>нальных центрах предоставления м</w:t>
      </w:r>
      <w:r w:rsidRPr="00FC651C">
        <w:rPr>
          <w:sz w:val="28"/>
          <w:szCs w:val="28"/>
        </w:rPr>
        <w:t>униципальных услуг (далее - МФЦ), фор</w:t>
      </w:r>
      <w:r w:rsidR="00EF3F03">
        <w:rPr>
          <w:sz w:val="28"/>
          <w:szCs w:val="28"/>
        </w:rPr>
        <w:t>мы контроля за предоставлением м</w:t>
      </w:r>
      <w:r w:rsidRPr="00FC651C">
        <w:rPr>
          <w:sz w:val="28"/>
          <w:szCs w:val="28"/>
        </w:rPr>
        <w:t>униципальной услуги, досудебный (внесудебный) порядок обжалования реш</w:t>
      </w:r>
      <w:r w:rsidR="00EF3F03">
        <w:rPr>
          <w:sz w:val="28"/>
          <w:szCs w:val="28"/>
        </w:rPr>
        <w:t>ений и действий (бездействий) а</w:t>
      </w:r>
      <w:r w:rsidRPr="00FC651C">
        <w:rPr>
          <w:sz w:val="28"/>
          <w:szCs w:val="28"/>
        </w:rPr>
        <w:t>дминистрации</w:t>
      </w:r>
      <w:r w:rsidR="0037304A" w:rsidRPr="00FC651C">
        <w:rPr>
          <w:sz w:val="28"/>
          <w:szCs w:val="28"/>
        </w:rPr>
        <w:t xml:space="preserve"> Еткульского муниципального района (далее – Администрация)</w:t>
      </w:r>
      <w:r w:rsidRPr="00FC651C">
        <w:rPr>
          <w:sz w:val="28"/>
          <w:szCs w:val="28"/>
        </w:rPr>
        <w:t>, должностных лиц Администрации, работников МФЦ.</w:t>
      </w:r>
    </w:p>
    <w:p w:rsidR="006859C7" w:rsidRPr="00FC651C" w:rsidRDefault="00EF2983" w:rsidP="00504948">
      <w:pPr>
        <w:pStyle w:val="12"/>
        <w:tabs>
          <w:tab w:val="left" w:pos="0"/>
        </w:tabs>
        <w:spacing w:line="240" w:lineRule="auto"/>
        <w:ind w:firstLine="709"/>
        <w:jc w:val="both"/>
        <w:rPr>
          <w:sz w:val="28"/>
          <w:szCs w:val="28"/>
        </w:rPr>
      </w:pPr>
      <w:bookmarkStart w:id="18" w:name="bookmark46"/>
      <w:bookmarkEnd w:id="18"/>
      <w:r w:rsidRPr="00FC651C">
        <w:rPr>
          <w:sz w:val="28"/>
          <w:szCs w:val="28"/>
        </w:rPr>
        <w:t>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6859C7" w:rsidRPr="00FC651C" w:rsidRDefault="00EF2983" w:rsidP="00504948">
      <w:pPr>
        <w:pStyle w:val="12"/>
        <w:tabs>
          <w:tab w:val="left" w:pos="0"/>
        </w:tabs>
        <w:spacing w:line="240" w:lineRule="auto"/>
        <w:ind w:firstLine="709"/>
        <w:jc w:val="both"/>
        <w:rPr>
          <w:sz w:val="28"/>
          <w:szCs w:val="28"/>
        </w:rPr>
      </w:pPr>
      <w:bookmarkStart w:id="19" w:name="bookmark47"/>
      <w:bookmarkEnd w:id="19"/>
      <w:r w:rsidRPr="00FC651C">
        <w:rPr>
          <w:sz w:val="28"/>
          <w:szCs w:val="28"/>
        </w:rPr>
        <w:t>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6859C7" w:rsidRPr="00FC651C" w:rsidRDefault="00A23271" w:rsidP="00A23271">
      <w:pPr>
        <w:pStyle w:val="12"/>
        <w:tabs>
          <w:tab w:val="left" w:pos="0"/>
        </w:tabs>
        <w:spacing w:line="240" w:lineRule="auto"/>
        <w:ind w:firstLine="709"/>
        <w:jc w:val="both"/>
        <w:rPr>
          <w:sz w:val="28"/>
          <w:szCs w:val="28"/>
        </w:rPr>
      </w:pPr>
      <w:bookmarkStart w:id="20" w:name="bookmark48"/>
      <w:bookmarkEnd w:id="20"/>
      <w:r>
        <w:rPr>
          <w:sz w:val="28"/>
          <w:szCs w:val="28"/>
        </w:rPr>
        <w:t xml:space="preserve">1) </w:t>
      </w:r>
      <w:r w:rsidR="00EF2983" w:rsidRPr="00FC651C">
        <w:rPr>
          <w:sz w:val="28"/>
          <w:szCs w:val="28"/>
        </w:rPr>
        <w:t>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6859C7" w:rsidRPr="00FC651C" w:rsidRDefault="00EF2983" w:rsidP="00A23271">
      <w:pPr>
        <w:pStyle w:val="12"/>
        <w:numPr>
          <w:ilvl w:val="0"/>
          <w:numId w:val="30"/>
        </w:numPr>
        <w:tabs>
          <w:tab w:val="left" w:pos="0"/>
        </w:tabs>
        <w:spacing w:line="240" w:lineRule="auto"/>
        <w:ind w:left="0" w:firstLine="709"/>
        <w:jc w:val="both"/>
        <w:rPr>
          <w:sz w:val="28"/>
          <w:szCs w:val="28"/>
        </w:rPr>
      </w:pPr>
      <w:bookmarkStart w:id="21" w:name="bookmark49"/>
      <w:bookmarkEnd w:id="21"/>
      <w:r w:rsidRPr="00FC651C">
        <w:rPr>
          <w:sz w:val="28"/>
          <w:szCs w:val="28"/>
        </w:rPr>
        <w:lastRenderedPageBreak/>
        <w:t>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6859C7" w:rsidRPr="00FC651C" w:rsidRDefault="00EF2983" w:rsidP="00A23271">
      <w:pPr>
        <w:pStyle w:val="12"/>
        <w:numPr>
          <w:ilvl w:val="0"/>
          <w:numId w:val="30"/>
        </w:numPr>
        <w:tabs>
          <w:tab w:val="left" w:pos="0"/>
        </w:tabs>
        <w:spacing w:line="240" w:lineRule="auto"/>
        <w:ind w:left="0" w:firstLine="709"/>
        <w:jc w:val="both"/>
        <w:rPr>
          <w:sz w:val="28"/>
          <w:szCs w:val="28"/>
        </w:rPr>
      </w:pPr>
      <w:bookmarkStart w:id="22" w:name="bookmark50"/>
      <w:bookmarkEnd w:id="22"/>
      <w:r w:rsidRPr="00FC651C">
        <w:rPr>
          <w:sz w:val="28"/>
          <w:szCs w:val="28"/>
        </w:rPr>
        <w:t>инженерные изыскания;</w:t>
      </w:r>
    </w:p>
    <w:p w:rsidR="006859C7" w:rsidRPr="00FC651C" w:rsidRDefault="00EF2983" w:rsidP="00A23271">
      <w:pPr>
        <w:pStyle w:val="12"/>
        <w:numPr>
          <w:ilvl w:val="0"/>
          <w:numId w:val="30"/>
        </w:numPr>
        <w:tabs>
          <w:tab w:val="left" w:pos="0"/>
        </w:tabs>
        <w:spacing w:line="240" w:lineRule="auto"/>
        <w:ind w:left="0" w:firstLine="709"/>
        <w:jc w:val="both"/>
        <w:rPr>
          <w:sz w:val="28"/>
          <w:szCs w:val="28"/>
        </w:rPr>
      </w:pPr>
      <w:bookmarkStart w:id="23" w:name="bookmark51"/>
      <w:bookmarkEnd w:id="23"/>
      <w:r w:rsidRPr="00FC651C">
        <w:rPr>
          <w:sz w:val="28"/>
          <w:szCs w:val="28"/>
        </w:rPr>
        <w:t>капитальный, текущий ремонт зданий, строений сооружений, сетей инженерно</w:t>
      </w:r>
      <w:r w:rsidRPr="00FC651C">
        <w:rPr>
          <w:sz w:val="28"/>
          <w:szCs w:val="28"/>
        </w:rPr>
        <w:softHyphen/>
        <w:t>-технического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6859C7" w:rsidRPr="00FC651C" w:rsidRDefault="00EF2983" w:rsidP="00A23271">
      <w:pPr>
        <w:pStyle w:val="12"/>
        <w:numPr>
          <w:ilvl w:val="0"/>
          <w:numId w:val="30"/>
        </w:numPr>
        <w:tabs>
          <w:tab w:val="left" w:pos="0"/>
          <w:tab w:val="left" w:pos="1530"/>
        </w:tabs>
        <w:spacing w:line="240" w:lineRule="auto"/>
        <w:ind w:left="0" w:firstLine="709"/>
        <w:jc w:val="both"/>
        <w:rPr>
          <w:sz w:val="28"/>
          <w:szCs w:val="28"/>
        </w:rPr>
      </w:pPr>
      <w:bookmarkStart w:id="24" w:name="bookmark52"/>
      <w:bookmarkEnd w:id="24"/>
      <w:r w:rsidRPr="00FC651C">
        <w:rPr>
          <w:sz w:val="28"/>
          <w:szCs w:val="28"/>
        </w:rPr>
        <w:t>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6859C7" w:rsidRPr="00FC651C" w:rsidRDefault="00EF2983" w:rsidP="00A23271">
      <w:pPr>
        <w:pStyle w:val="12"/>
        <w:numPr>
          <w:ilvl w:val="0"/>
          <w:numId w:val="30"/>
        </w:numPr>
        <w:tabs>
          <w:tab w:val="left" w:pos="0"/>
        </w:tabs>
        <w:spacing w:line="240" w:lineRule="auto"/>
        <w:ind w:left="0" w:firstLine="709"/>
        <w:jc w:val="both"/>
        <w:rPr>
          <w:sz w:val="28"/>
          <w:szCs w:val="28"/>
        </w:rPr>
      </w:pPr>
      <w:bookmarkStart w:id="25" w:name="bookmark53"/>
      <w:bookmarkEnd w:id="25"/>
      <w:r w:rsidRPr="00FC651C">
        <w:rPr>
          <w:sz w:val="28"/>
          <w:szCs w:val="28"/>
        </w:rPr>
        <w:t xml:space="preserve">аварийно-восстановительный ремонт, </w:t>
      </w:r>
      <w:r w:rsidRPr="00FC651C">
        <w:rPr>
          <w:color w:val="auto"/>
          <w:sz w:val="28"/>
          <w:szCs w:val="28"/>
        </w:rPr>
        <w:t>в том числе</w:t>
      </w:r>
      <w:r w:rsidRPr="00FC651C">
        <w:rPr>
          <w:sz w:val="28"/>
          <w:szCs w:val="28"/>
        </w:rPr>
        <w:t xml:space="preserve"> сетей инженерно-технического обеспечения, сооружений;</w:t>
      </w:r>
    </w:p>
    <w:p w:rsidR="006859C7" w:rsidRPr="00FC651C" w:rsidRDefault="00EF2983" w:rsidP="00A23271">
      <w:pPr>
        <w:pStyle w:val="12"/>
        <w:numPr>
          <w:ilvl w:val="0"/>
          <w:numId w:val="30"/>
        </w:numPr>
        <w:tabs>
          <w:tab w:val="left" w:pos="0"/>
        </w:tabs>
        <w:spacing w:line="240" w:lineRule="auto"/>
        <w:ind w:left="0" w:firstLine="709"/>
        <w:jc w:val="both"/>
        <w:rPr>
          <w:sz w:val="28"/>
          <w:szCs w:val="28"/>
        </w:rPr>
      </w:pPr>
      <w:bookmarkStart w:id="26" w:name="bookmark54"/>
      <w:bookmarkEnd w:id="26"/>
      <w:r w:rsidRPr="00FC651C">
        <w:rPr>
          <w:sz w:val="28"/>
          <w:szCs w:val="28"/>
        </w:rPr>
        <w:t>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6859C7" w:rsidRPr="00FC651C" w:rsidRDefault="004A1E6C" w:rsidP="00A23271">
      <w:pPr>
        <w:pStyle w:val="12"/>
        <w:numPr>
          <w:ilvl w:val="0"/>
          <w:numId w:val="30"/>
        </w:numPr>
        <w:tabs>
          <w:tab w:val="left" w:pos="0"/>
        </w:tabs>
        <w:spacing w:line="240" w:lineRule="auto"/>
        <w:ind w:left="0" w:firstLine="709"/>
        <w:jc w:val="both"/>
        <w:rPr>
          <w:sz w:val="28"/>
          <w:szCs w:val="28"/>
        </w:rPr>
      </w:pPr>
      <w:bookmarkStart w:id="27" w:name="bookmark55"/>
      <w:bookmarkEnd w:id="27"/>
      <w:r w:rsidRPr="00FC651C">
        <w:rPr>
          <w:sz w:val="28"/>
          <w:szCs w:val="28"/>
        </w:rPr>
        <w:t>п</w:t>
      </w:r>
      <w:r w:rsidR="00EF2983" w:rsidRPr="00FC651C">
        <w:rPr>
          <w:sz w:val="28"/>
          <w:szCs w:val="28"/>
        </w:rPr>
        <w:t>роведение работ по сохранению объектов культурного наследия (в том числе, проведение археологических полевых работ);</w:t>
      </w:r>
    </w:p>
    <w:p w:rsidR="006859C7" w:rsidRPr="00FC651C" w:rsidRDefault="00EF2983" w:rsidP="00A23271">
      <w:pPr>
        <w:pStyle w:val="12"/>
        <w:numPr>
          <w:ilvl w:val="0"/>
          <w:numId w:val="30"/>
        </w:numPr>
        <w:tabs>
          <w:tab w:val="left" w:pos="0"/>
        </w:tabs>
        <w:spacing w:line="240" w:lineRule="auto"/>
        <w:ind w:left="0" w:firstLine="709"/>
        <w:jc w:val="both"/>
        <w:rPr>
          <w:sz w:val="28"/>
          <w:szCs w:val="28"/>
        </w:rPr>
      </w:pPr>
      <w:bookmarkStart w:id="28" w:name="bookmark56"/>
      <w:bookmarkEnd w:id="28"/>
      <w:r w:rsidRPr="00FC651C">
        <w:rPr>
          <w:sz w:val="28"/>
          <w:szCs w:val="28"/>
        </w:rPr>
        <w:t xml:space="preserve">благоустройство </w:t>
      </w:r>
      <w:r w:rsidRPr="00FC651C">
        <w:rPr>
          <w:sz w:val="28"/>
          <w:szCs w:val="28"/>
        </w:rPr>
        <w:sym w:font="Symbol" w:char="F02D"/>
      </w:r>
      <w:r w:rsidRPr="00FC651C">
        <w:rPr>
          <w:sz w:val="28"/>
          <w:szCs w:val="28"/>
        </w:rPr>
        <w:t xml:space="preserve">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w:t>
      </w:r>
      <w:r w:rsidRPr="00FC651C">
        <w:rPr>
          <w:sz w:val="28"/>
          <w:szCs w:val="28"/>
        </w:rPr>
        <w:sym w:font="Symbol" w:char="F02D"/>
      </w:r>
      <w:r w:rsidRPr="00FC651C">
        <w:rPr>
          <w:sz w:val="28"/>
          <w:szCs w:val="28"/>
        </w:rPr>
        <w:t xml:space="preserve"> благоустройство) и вертикальная планировка территорий, за исключением работ по посадке деревьев, кустарников, благоустройства газонов.</w:t>
      </w:r>
    </w:p>
    <w:p w:rsidR="00350875" w:rsidRPr="00B51E3F" w:rsidRDefault="00350875" w:rsidP="0047762B">
      <w:pPr>
        <w:pStyle w:val="28"/>
        <w:shd w:val="clear" w:color="auto" w:fill="auto"/>
        <w:tabs>
          <w:tab w:val="left" w:pos="936"/>
        </w:tabs>
        <w:spacing w:before="0" w:after="0" w:line="240" w:lineRule="auto"/>
        <w:ind w:left="360"/>
        <w:jc w:val="center"/>
        <w:rPr>
          <w:b/>
          <w:sz w:val="28"/>
          <w:szCs w:val="28"/>
        </w:rPr>
      </w:pPr>
      <w:r>
        <w:rPr>
          <w:b/>
          <w:sz w:val="28"/>
          <w:szCs w:val="28"/>
        </w:rPr>
        <w:t>Круг заявителей</w:t>
      </w:r>
    </w:p>
    <w:p w:rsidR="00350875" w:rsidRPr="00BD50FE" w:rsidRDefault="00350875" w:rsidP="00350875">
      <w:pPr>
        <w:pStyle w:val="28"/>
        <w:shd w:val="clear" w:color="auto" w:fill="auto"/>
        <w:tabs>
          <w:tab w:val="left" w:pos="936"/>
        </w:tabs>
        <w:spacing w:before="0" w:after="0" w:line="240" w:lineRule="auto"/>
        <w:ind w:left="560"/>
        <w:rPr>
          <w:sz w:val="28"/>
          <w:szCs w:val="28"/>
        </w:rPr>
      </w:pPr>
    </w:p>
    <w:p w:rsidR="00350875" w:rsidRDefault="00350875" w:rsidP="00A23271">
      <w:pPr>
        <w:pStyle w:val="28"/>
        <w:shd w:val="clear" w:color="auto" w:fill="auto"/>
        <w:spacing w:before="0" w:after="0" w:line="240" w:lineRule="auto"/>
        <w:ind w:right="20" w:firstLine="709"/>
        <w:rPr>
          <w:sz w:val="28"/>
          <w:szCs w:val="28"/>
        </w:rPr>
      </w:pPr>
      <w:r w:rsidRPr="00BD50FE">
        <w:rPr>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rsidR="00350875" w:rsidRPr="00BD50FE" w:rsidRDefault="00350875" w:rsidP="00350875">
      <w:pPr>
        <w:pStyle w:val="28"/>
        <w:shd w:val="clear" w:color="auto" w:fill="auto"/>
        <w:spacing w:before="0" w:after="0" w:line="240" w:lineRule="auto"/>
        <w:ind w:left="20" w:right="20" w:firstLine="540"/>
        <w:rPr>
          <w:sz w:val="28"/>
          <w:szCs w:val="28"/>
        </w:rPr>
      </w:pPr>
    </w:p>
    <w:p w:rsidR="00350875" w:rsidRDefault="00350875" w:rsidP="0047762B">
      <w:pPr>
        <w:pStyle w:val="28"/>
        <w:shd w:val="clear" w:color="auto" w:fill="auto"/>
        <w:tabs>
          <w:tab w:val="left" w:pos="936"/>
        </w:tabs>
        <w:spacing w:before="0" w:after="0" w:line="240" w:lineRule="auto"/>
        <w:ind w:left="360"/>
        <w:jc w:val="center"/>
        <w:rPr>
          <w:b/>
          <w:sz w:val="28"/>
          <w:szCs w:val="28"/>
        </w:rPr>
      </w:pPr>
      <w:r w:rsidRPr="00B51E3F">
        <w:rPr>
          <w:b/>
          <w:sz w:val="28"/>
          <w:szCs w:val="28"/>
        </w:rPr>
        <w:t>Требования к порядку информирования о пред</w:t>
      </w:r>
      <w:r>
        <w:rPr>
          <w:b/>
          <w:sz w:val="28"/>
          <w:szCs w:val="28"/>
        </w:rPr>
        <w:t>оставлении муниципальной услуги</w:t>
      </w:r>
    </w:p>
    <w:p w:rsidR="00350875" w:rsidRPr="00B51E3F" w:rsidRDefault="00350875" w:rsidP="00350875">
      <w:pPr>
        <w:pStyle w:val="28"/>
        <w:shd w:val="clear" w:color="auto" w:fill="auto"/>
        <w:tabs>
          <w:tab w:val="left" w:pos="936"/>
        </w:tabs>
        <w:spacing w:before="0" w:after="0" w:line="240" w:lineRule="auto"/>
        <w:ind w:left="560"/>
        <w:rPr>
          <w:b/>
          <w:sz w:val="28"/>
          <w:szCs w:val="28"/>
        </w:rPr>
      </w:pPr>
    </w:p>
    <w:p w:rsidR="00350875" w:rsidRDefault="00350875" w:rsidP="00A23271">
      <w:pPr>
        <w:pStyle w:val="28"/>
        <w:shd w:val="clear" w:color="auto" w:fill="auto"/>
        <w:tabs>
          <w:tab w:val="left" w:pos="1172"/>
        </w:tabs>
        <w:spacing w:before="0" w:after="0" w:line="240" w:lineRule="auto"/>
        <w:ind w:right="20" w:firstLine="709"/>
        <w:rPr>
          <w:sz w:val="28"/>
          <w:szCs w:val="28"/>
        </w:rPr>
      </w:pPr>
      <w:r w:rsidRPr="00BD50FE">
        <w:rPr>
          <w:sz w:val="28"/>
          <w:szCs w:val="28"/>
        </w:rPr>
        <w:t>Информация о порядке и условиях информирования предоставления муниципальной услуги предоставляется:</w:t>
      </w:r>
    </w:p>
    <w:p w:rsidR="00350875" w:rsidRPr="00BD50FE" w:rsidRDefault="00350875" w:rsidP="00A23271">
      <w:pPr>
        <w:pStyle w:val="28"/>
        <w:numPr>
          <w:ilvl w:val="0"/>
          <w:numId w:val="28"/>
        </w:numPr>
        <w:shd w:val="clear" w:color="auto" w:fill="auto"/>
        <w:tabs>
          <w:tab w:val="left" w:pos="1172"/>
        </w:tabs>
        <w:spacing w:before="0" w:after="0" w:line="240" w:lineRule="auto"/>
        <w:ind w:right="20" w:firstLine="709"/>
        <w:rPr>
          <w:sz w:val="28"/>
          <w:szCs w:val="28"/>
        </w:rPr>
      </w:pPr>
      <w:r w:rsidRPr="008A59F4">
        <w:rPr>
          <w:sz w:val="28"/>
          <w:szCs w:val="28"/>
        </w:rPr>
        <w:t xml:space="preserve">непосредственно при личном приеме Заявителя в управлении строительства и архитектуры  администрации Еткульского муниципального района (далее – Уполномоченный орган) по адресу: 456560, Челябинская область, Еткульский район, с.Еткуль, ул.Ленина, д.34, график работы </w:t>
      </w:r>
      <w:r>
        <w:rPr>
          <w:sz w:val="28"/>
          <w:szCs w:val="28"/>
        </w:rPr>
        <w:t xml:space="preserve">с 8-00 до 17-00 понедельник, </w:t>
      </w:r>
      <w:r w:rsidRPr="008A59F4">
        <w:rPr>
          <w:sz w:val="28"/>
          <w:szCs w:val="28"/>
        </w:rPr>
        <w:t xml:space="preserve">с 8-00 до 16-00 </w:t>
      </w:r>
      <w:r>
        <w:rPr>
          <w:sz w:val="28"/>
          <w:szCs w:val="28"/>
        </w:rPr>
        <w:t>вторник</w:t>
      </w:r>
      <w:r w:rsidRPr="008A59F4">
        <w:rPr>
          <w:sz w:val="28"/>
          <w:szCs w:val="28"/>
        </w:rPr>
        <w:t>-пятница, перерыв на обед с 12-00 до 13-00, суббота, воскресенье выходной или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w:t>
      </w:r>
      <w:r>
        <w:rPr>
          <w:sz w:val="28"/>
          <w:szCs w:val="28"/>
        </w:rPr>
        <w:t xml:space="preserve"> </w:t>
      </w:r>
      <w:r w:rsidRPr="008A59F4">
        <w:rPr>
          <w:sz w:val="28"/>
          <w:szCs w:val="28"/>
        </w:rPr>
        <w:t>- многофункциональный центр) по адресу: Челябинская область, Еткульский район, с. Еткуль, ул. Первомайская, д.1, график работы: понедельник с 8-00 до 16-00, вторник, среда, четверг, пятница с 8-00 до 17-00, суббота с 8-00 до 12-00, без перерыва на обед, воскресенье выходной</w:t>
      </w:r>
      <w:r w:rsidRPr="00BD50FE">
        <w:rPr>
          <w:sz w:val="28"/>
          <w:szCs w:val="28"/>
        </w:rPr>
        <w:t>;</w:t>
      </w:r>
    </w:p>
    <w:p w:rsidR="00350875" w:rsidRPr="00BD50FE" w:rsidRDefault="00350875" w:rsidP="00350875">
      <w:pPr>
        <w:pStyle w:val="28"/>
        <w:numPr>
          <w:ilvl w:val="0"/>
          <w:numId w:val="28"/>
        </w:numPr>
        <w:tabs>
          <w:tab w:val="left" w:pos="1172"/>
        </w:tabs>
        <w:spacing w:before="0" w:after="0" w:line="240" w:lineRule="auto"/>
        <w:ind w:right="20" w:firstLine="709"/>
        <w:rPr>
          <w:sz w:val="28"/>
          <w:szCs w:val="28"/>
        </w:rPr>
      </w:pPr>
      <w:r w:rsidRPr="008A59F4">
        <w:rPr>
          <w:sz w:val="28"/>
          <w:szCs w:val="28"/>
        </w:rPr>
        <w:t>по телефону Уполномоченным органом 8(35145)2-12-34 или многофункциональным центром 8(35142)2-23-23</w:t>
      </w:r>
      <w:r w:rsidRPr="00BD50FE">
        <w:rPr>
          <w:sz w:val="28"/>
          <w:szCs w:val="28"/>
        </w:rPr>
        <w:t>;</w:t>
      </w:r>
      <w:r>
        <w:rPr>
          <w:sz w:val="28"/>
          <w:szCs w:val="28"/>
        </w:rPr>
        <w:t xml:space="preserve"> </w:t>
      </w:r>
    </w:p>
    <w:p w:rsidR="00350875" w:rsidRPr="00BD50FE" w:rsidRDefault="00350875" w:rsidP="00350875">
      <w:pPr>
        <w:pStyle w:val="28"/>
        <w:numPr>
          <w:ilvl w:val="0"/>
          <w:numId w:val="28"/>
        </w:numPr>
        <w:tabs>
          <w:tab w:val="left" w:pos="1172"/>
        </w:tabs>
        <w:spacing w:before="0" w:after="0" w:line="240" w:lineRule="auto"/>
        <w:ind w:right="20" w:firstLine="709"/>
        <w:rPr>
          <w:sz w:val="28"/>
          <w:szCs w:val="28"/>
        </w:rPr>
      </w:pPr>
      <w:r w:rsidRPr="00BD50FE">
        <w:rPr>
          <w:sz w:val="28"/>
          <w:szCs w:val="28"/>
        </w:rPr>
        <w:t>письменно, в том числе посредством электронной почты, факсимильной связи;</w:t>
      </w:r>
    </w:p>
    <w:p w:rsidR="00350875" w:rsidRPr="00BD50FE" w:rsidRDefault="00350875" w:rsidP="00350875">
      <w:pPr>
        <w:pStyle w:val="28"/>
        <w:numPr>
          <w:ilvl w:val="0"/>
          <w:numId w:val="28"/>
        </w:numPr>
        <w:tabs>
          <w:tab w:val="left" w:pos="1172"/>
        </w:tabs>
        <w:spacing w:before="0" w:after="0" w:line="240" w:lineRule="auto"/>
        <w:ind w:right="20" w:firstLine="709"/>
        <w:rPr>
          <w:sz w:val="28"/>
          <w:szCs w:val="28"/>
        </w:rPr>
      </w:pPr>
      <w:r w:rsidRPr="00BD50FE">
        <w:rPr>
          <w:sz w:val="28"/>
          <w:szCs w:val="28"/>
        </w:rPr>
        <w:t>посредством размещения в открытой и доступной форме информации:</w:t>
      </w:r>
    </w:p>
    <w:p w:rsidR="00350875" w:rsidRPr="00BD50FE" w:rsidRDefault="00350875" w:rsidP="00350875">
      <w:pPr>
        <w:pStyle w:val="28"/>
        <w:tabs>
          <w:tab w:val="left" w:pos="1172"/>
        </w:tabs>
        <w:spacing w:before="0" w:after="0" w:line="240" w:lineRule="auto"/>
        <w:ind w:right="20" w:firstLine="709"/>
        <w:rPr>
          <w:sz w:val="28"/>
          <w:szCs w:val="28"/>
        </w:rPr>
      </w:pPr>
      <w:r w:rsidRPr="00BD50FE">
        <w:rPr>
          <w:sz w:val="28"/>
          <w:szCs w:val="28"/>
        </w:rPr>
        <w:t>в федеральной государственной информационной системе «Единый портал государственных и муниципальных услуг (функций)» (</w:t>
      </w:r>
      <w:hyperlink r:id="rId9" w:history="1">
        <w:r w:rsidRPr="00BD50FE">
          <w:rPr>
            <w:rStyle w:val="af4"/>
            <w:rFonts w:eastAsiaTheme="majorEastAsia"/>
            <w:sz w:val="28"/>
            <w:szCs w:val="28"/>
            <w:lang w:val="en-US"/>
          </w:rPr>
          <w:t>https</w:t>
        </w:r>
        <w:r w:rsidRPr="00BD50FE">
          <w:rPr>
            <w:rStyle w:val="af4"/>
            <w:rFonts w:eastAsiaTheme="majorEastAsia"/>
            <w:sz w:val="28"/>
            <w:szCs w:val="28"/>
          </w:rPr>
          <w:t>://</w:t>
        </w:r>
        <w:r w:rsidRPr="00BD50FE">
          <w:rPr>
            <w:rStyle w:val="af4"/>
            <w:rFonts w:eastAsiaTheme="majorEastAsia"/>
            <w:sz w:val="28"/>
            <w:szCs w:val="28"/>
            <w:lang w:val="en-US"/>
          </w:rPr>
          <w:t>www</w:t>
        </w:r>
        <w:r w:rsidRPr="00BD50FE">
          <w:rPr>
            <w:rStyle w:val="af4"/>
            <w:rFonts w:eastAsiaTheme="majorEastAsia"/>
            <w:sz w:val="28"/>
            <w:szCs w:val="28"/>
          </w:rPr>
          <w:t>.</w:t>
        </w:r>
        <w:r w:rsidRPr="00BD50FE">
          <w:rPr>
            <w:rStyle w:val="af4"/>
            <w:rFonts w:eastAsiaTheme="majorEastAsia"/>
            <w:sz w:val="28"/>
            <w:szCs w:val="28"/>
            <w:lang w:val="en-US"/>
          </w:rPr>
          <w:t>gosuslugi</w:t>
        </w:r>
        <w:r w:rsidRPr="00BD50FE">
          <w:rPr>
            <w:rStyle w:val="af4"/>
            <w:rFonts w:eastAsiaTheme="majorEastAsia"/>
            <w:sz w:val="28"/>
            <w:szCs w:val="28"/>
          </w:rPr>
          <w:t>.</w:t>
        </w:r>
        <w:r w:rsidRPr="00BD50FE">
          <w:rPr>
            <w:rStyle w:val="af4"/>
            <w:rFonts w:eastAsiaTheme="majorEastAsia"/>
            <w:sz w:val="28"/>
            <w:szCs w:val="28"/>
            <w:lang w:val="en-US"/>
          </w:rPr>
          <w:t>ru</w:t>
        </w:r>
        <w:r w:rsidRPr="00BD50FE">
          <w:rPr>
            <w:rStyle w:val="af4"/>
            <w:rFonts w:eastAsiaTheme="majorEastAsia"/>
            <w:sz w:val="28"/>
            <w:szCs w:val="28"/>
          </w:rPr>
          <w:t>/</w:t>
        </w:r>
      </w:hyperlink>
      <w:r w:rsidRPr="00BD50FE">
        <w:rPr>
          <w:sz w:val="28"/>
          <w:szCs w:val="28"/>
        </w:rPr>
        <w:t>) (далее - ЕПГУ, Единый портал);</w:t>
      </w:r>
    </w:p>
    <w:p w:rsidR="00350875" w:rsidRPr="00BD50FE" w:rsidRDefault="00350875" w:rsidP="00350875">
      <w:pPr>
        <w:pStyle w:val="28"/>
        <w:tabs>
          <w:tab w:val="left" w:pos="1172"/>
        </w:tabs>
        <w:spacing w:before="0" w:after="0" w:line="240" w:lineRule="auto"/>
        <w:ind w:right="20" w:firstLine="709"/>
        <w:rPr>
          <w:sz w:val="28"/>
          <w:szCs w:val="28"/>
        </w:rPr>
      </w:pPr>
      <w:r w:rsidRPr="00BD50FE">
        <w:rPr>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10" w:history="1">
        <w:r w:rsidRPr="00BD50FE">
          <w:rPr>
            <w:rStyle w:val="af4"/>
            <w:rFonts w:eastAsiaTheme="majorEastAsia"/>
            <w:sz w:val="28"/>
            <w:szCs w:val="28"/>
            <w:lang w:val="en-US"/>
          </w:rPr>
          <w:t>https</w:t>
        </w:r>
        <w:r w:rsidRPr="00BD50FE">
          <w:rPr>
            <w:rStyle w:val="af4"/>
            <w:rFonts w:eastAsiaTheme="majorEastAsia"/>
            <w:sz w:val="28"/>
            <w:szCs w:val="28"/>
          </w:rPr>
          <w:t>://</w:t>
        </w:r>
        <w:r w:rsidRPr="00BD50FE">
          <w:rPr>
            <w:rStyle w:val="af4"/>
            <w:rFonts w:eastAsiaTheme="majorEastAsia"/>
            <w:sz w:val="28"/>
            <w:szCs w:val="28"/>
            <w:lang w:val="en-US"/>
          </w:rPr>
          <w:t>gosuslugi</w:t>
        </w:r>
        <w:r w:rsidRPr="00BD50FE">
          <w:rPr>
            <w:rStyle w:val="af4"/>
            <w:rFonts w:eastAsiaTheme="majorEastAsia"/>
            <w:sz w:val="28"/>
            <w:szCs w:val="28"/>
          </w:rPr>
          <w:t>.</w:t>
        </w:r>
        <w:r w:rsidRPr="00BD50FE">
          <w:rPr>
            <w:rStyle w:val="af4"/>
            <w:rFonts w:eastAsiaTheme="majorEastAsia"/>
            <w:sz w:val="28"/>
            <w:szCs w:val="28"/>
            <w:lang w:val="en-US"/>
          </w:rPr>
          <w:t>ru</w:t>
        </w:r>
        <w:r w:rsidRPr="00BD50FE">
          <w:rPr>
            <w:rStyle w:val="af4"/>
            <w:rFonts w:eastAsiaTheme="majorEastAsia"/>
            <w:sz w:val="28"/>
            <w:szCs w:val="28"/>
          </w:rPr>
          <w:t>/</w:t>
        </w:r>
      </w:hyperlink>
      <w:r w:rsidRPr="00BD50FE">
        <w:rPr>
          <w:sz w:val="28"/>
          <w:szCs w:val="28"/>
        </w:rPr>
        <w:t>)  (далее - региональный портал);</w:t>
      </w:r>
    </w:p>
    <w:p w:rsidR="00350875" w:rsidRPr="00BD50FE" w:rsidRDefault="00350875" w:rsidP="00350875">
      <w:pPr>
        <w:pStyle w:val="28"/>
        <w:tabs>
          <w:tab w:val="left" w:pos="1172"/>
        </w:tabs>
        <w:spacing w:before="0" w:after="0" w:line="240" w:lineRule="auto"/>
        <w:ind w:firstLine="709"/>
        <w:rPr>
          <w:sz w:val="28"/>
          <w:szCs w:val="28"/>
        </w:rPr>
      </w:pPr>
      <w:r w:rsidRPr="00BD50FE">
        <w:rPr>
          <w:sz w:val="28"/>
          <w:szCs w:val="28"/>
        </w:rPr>
        <w:t>на официальном сайте Уполномоченного органа (</w:t>
      </w:r>
      <w:hyperlink r:id="rId11" w:history="1">
        <w:r w:rsidRPr="00BD50FE">
          <w:rPr>
            <w:rStyle w:val="af4"/>
            <w:rFonts w:eastAsiaTheme="majorEastAsia"/>
            <w:sz w:val="28"/>
            <w:szCs w:val="28"/>
            <w:lang w:val="en-US"/>
          </w:rPr>
          <w:t>http</w:t>
        </w:r>
        <w:r w:rsidRPr="00BD50FE">
          <w:rPr>
            <w:rStyle w:val="af4"/>
            <w:rFonts w:eastAsiaTheme="majorEastAsia"/>
            <w:sz w:val="28"/>
            <w:szCs w:val="28"/>
          </w:rPr>
          <w:t>://</w:t>
        </w:r>
        <w:r w:rsidRPr="00BD50FE">
          <w:rPr>
            <w:rStyle w:val="af4"/>
            <w:rFonts w:eastAsiaTheme="majorEastAsia"/>
            <w:sz w:val="28"/>
            <w:szCs w:val="28"/>
            <w:lang w:val="en-US"/>
          </w:rPr>
          <w:t>www</w:t>
        </w:r>
        <w:r w:rsidRPr="00BD50FE">
          <w:rPr>
            <w:rStyle w:val="af4"/>
            <w:rFonts w:eastAsiaTheme="majorEastAsia"/>
            <w:sz w:val="28"/>
            <w:szCs w:val="28"/>
          </w:rPr>
          <w:t>.</w:t>
        </w:r>
        <w:r w:rsidRPr="00BD50FE">
          <w:rPr>
            <w:rStyle w:val="af4"/>
            <w:rFonts w:eastAsiaTheme="majorEastAsia"/>
            <w:sz w:val="28"/>
            <w:szCs w:val="28"/>
            <w:lang w:val="en-US"/>
          </w:rPr>
          <w:t>admetkul</w:t>
        </w:r>
        <w:r w:rsidRPr="00BD50FE">
          <w:rPr>
            <w:rStyle w:val="af4"/>
            <w:rFonts w:eastAsiaTheme="majorEastAsia"/>
            <w:sz w:val="28"/>
            <w:szCs w:val="28"/>
          </w:rPr>
          <w:t>.</w:t>
        </w:r>
        <w:r w:rsidRPr="00BD50FE">
          <w:rPr>
            <w:rStyle w:val="af4"/>
            <w:rFonts w:eastAsiaTheme="majorEastAsia"/>
            <w:sz w:val="28"/>
            <w:szCs w:val="28"/>
            <w:lang w:val="en-US"/>
          </w:rPr>
          <w:t>ru</w:t>
        </w:r>
        <w:r w:rsidRPr="00BD50FE">
          <w:rPr>
            <w:rStyle w:val="af4"/>
            <w:rFonts w:eastAsiaTheme="majorEastAsia"/>
            <w:sz w:val="28"/>
            <w:szCs w:val="28"/>
          </w:rPr>
          <w:t>/</w:t>
        </w:r>
      </w:hyperlink>
      <w:r w:rsidRPr="00BD50FE">
        <w:rPr>
          <w:sz w:val="28"/>
          <w:szCs w:val="28"/>
        </w:rPr>
        <w:t>)</w:t>
      </w:r>
      <w:r w:rsidRPr="00BD50FE">
        <w:rPr>
          <w:i/>
          <w:iCs/>
          <w:sz w:val="28"/>
          <w:szCs w:val="28"/>
        </w:rPr>
        <w:t>;</w:t>
      </w:r>
    </w:p>
    <w:p w:rsidR="00350875" w:rsidRPr="00BD50FE" w:rsidRDefault="00350875" w:rsidP="00350875">
      <w:pPr>
        <w:pStyle w:val="28"/>
        <w:numPr>
          <w:ilvl w:val="0"/>
          <w:numId w:val="28"/>
        </w:numPr>
        <w:tabs>
          <w:tab w:val="left" w:pos="1172"/>
        </w:tabs>
        <w:spacing w:before="0" w:after="0" w:line="240" w:lineRule="auto"/>
        <w:ind w:firstLine="709"/>
        <w:rPr>
          <w:sz w:val="28"/>
          <w:szCs w:val="28"/>
        </w:rPr>
      </w:pPr>
      <w:r w:rsidRPr="00BD50FE">
        <w:rPr>
          <w:sz w:val="28"/>
          <w:szCs w:val="28"/>
        </w:rPr>
        <w:t>посредством размещения информации на информационных стендах Уполномоченного органа или многофункционального центра.</w:t>
      </w:r>
    </w:p>
    <w:p w:rsidR="00350875" w:rsidRPr="00B51E3F" w:rsidRDefault="00350875" w:rsidP="00A23271">
      <w:pPr>
        <w:pStyle w:val="28"/>
        <w:spacing w:before="0" w:after="0" w:line="240" w:lineRule="auto"/>
        <w:ind w:left="20" w:right="20" w:firstLine="689"/>
        <w:rPr>
          <w:sz w:val="28"/>
          <w:szCs w:val="28"/>
        </w:rPr>
      </w:pPr>
      <w:r w:rsidRPr="00B51E3F">
        <w:rPr>
          <w:sz w:val="28"/>
          <w:szCs w:val="28"/>
        </w:rPr>
        <w:t>Информирование о предоставлении муниципальной услуги осуществляется по вопросам, касающимся:</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способов подачи заявления о предоставлении муниципальной услуги;</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адресов Уполномоченного органа и многофункциональных центров, обращение в которые необходимо для предоставления муниципальной услуги;</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справочной информации о работе Уполномоченного органа (структурных подразделений Уполномоченного органа);</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xml:space="preserve">− документов, необходимых для предоставления муниципальной услуги </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lastRenderedPageBreak/>
        <w:t>и услуг, которые являются необходимыми и обязательными для предоставления муниципальной услуги;</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порядка и сроков предоставления муниципальной услуги;</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xml:space="preserve">− порядка получения сведений о ходе рассмотрения заявления </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о предоставлении муниципальной услуги и о результатах предоставления муниципальной услуги;</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по вопросам предоставления услуг, которые являются необходимыми и обязательными для предоставления муниципальной услуги;</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xml:space="preserve">Получение информации по вопросам предоставления муниципальной услуги </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и услуг, которые являются необходимыми и обязательными для предоставления муниципальной услуги осуществляется бесплатно.</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xml:space="preserve">Ответ на телефонный звонок должен начинаться с информации </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изложить обращение в письменной форме;</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назначить другое время для консультаций.</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Продолжительность информирования по телефону не должна превышать  10 минут.</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Информирование осуществляется в соответствии с графиком приема граждан.</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xml:space="preserve">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4 настоящего Административного регламента в порядке, установленном Федеральным законом от 02.05.2006 № 59-ФЗ «О порядке </w:t>
      </w:r>
      <w:r w:rsidRPr="00B51E3F">
        <w:rPr>
          <w:sz w:val="28"/>
          <w:szCs w:val="28"/>
        </w:rPr>
        <w:lastRenderedPageBreak/>
        <w:t>рассмотрения обращений граждан Российской Федерации» (далее − Федеральный закон № 59-ФЗ).</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На ЕПГУ размещаются сведен</w:t>
      </w:r>
      <w:r>
        <w:rPr>
          <w:sz w:val="28"/>
          <w:szCs w:val="28"/>
        </w:rPr>
        <w:t xml:space="preserve">ия, предусмотренные Положением </w:t>
      </w:r>
      <w:r w:rsidRPr="00B51E3F">
        <w:rPr>
          <w:sz w:val="28"/>
          <w:szCs w:val="28"/>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 xml:space="preserve">о месте нахождения и графике работы Уполномоченного органа </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и его структурных подразделений, ответственных за предоставление муниципальной услуги, а также многофункциональных центров;</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адрес официального сайта, а также электронной почты и (или) формы обратной связи Уполномоченного органа в сети «Интернет».</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350875" w:rsidRPr="00B51E3F" w:rsidRDefault="00350875" w:rsidP="00350875">
      <w:pPr>
        <w:pStyle w:val="28"/>
        <w:spacing w:before="0" w:after="0" w:line="240" w:lineRule="auto"/>
        <w:ind w:left="20" w:right="20" w:firstLine="540"/>
        <w:rPr>
          <w:sz w:val="28"/>
          <w:szCs w:val="28"/>
        </w:rPr>
      </w:pPr>
      <w:r w:rsidRPr="00B51E3F">
        <w:rPr>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Уполномоченном органе при обращении Заявителя лично, по телефону, посредством электронной почты.</w:t>
      </w:r>
    </w:p>
    <w:p w:rsidR="00350875" w:rsidRDefault="00350875" w:rsidP="00350875">
      <w:pPr>
        <w:pStyle w:val="28"/>
        <w:shd w:val="clear" w:color="auto" w:fill="auto"/>
        <w:spacing w:before="0" w:after="0" w:line="240" w:lineRule="auto"/>
        <w:ind w:left="20" w:right="20" w:firstLine="540"/>
        <w:rPr>
          <w:sz w:val="28"/>
          <w:szCs w:val="28"/>
        </w:rPr>
      </w:pPr>
      <w:r w:rsidRPr="00B51E3F">
        <w:rPr>
          <w:sz w:val="28"/>
          <w:szCs w:val="28"/>
        </w:rPr>
        <w:t xml:space="preserve">Структура настоящего Административного регламента предусматривает </w:t>
      </w:r>
      <w:r w:rsidRPr="00B51E3F">
        <w:rPr>
          <w:sz w:val="28"/>
          <w:szCs w:val="28"/>
        </w:rPr>
        <w:lastRenderedPageBreak/>
        <w:t>машиночитаемое описание процедур предоставления муниципальной услуги, обеспечивающее автоматизацию процедур предоставления муниципальной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350875" w:rsidRDefault="00350875" w:rsidP="00350875">
      <w:pPr>
        <w:pStyle w:val="28"/>
        <w:shd w:val="clear" w:color="auto" w:fill="auto"/>
        <w:spacing w:before="0" w:after="0" w:line="240" w:lineRule="auto"/>
        <w:ind w:left="20" w:right="20" w:firstLine="540"/>
        <w:rPr>
          <w:sz w:val="28"/>
          <w:szCs w:val="28"/>
        </w:rPr>
      </w:pPr>
    </w:p>
    <w:p w:rsidR="006859C7" w:rsidRPr="00FC651C" w:rsidRDefault="002A481A" w:rsidP="0047762B">
      <w:pPr>
        <w:pStyle w:val="27"/>
        <w:keepNext/>
        <w:keepLines/>
        <w:tabs>
          <w:tab w:val="left" w:pos="720"/>
        </w:tabs>
        <w:spacing w:line="240" w:lineRule="auto"/>
        <w:ind w:left="709" w:firstLine="0"/>
        <w:jc w:val="center"/>
        <w:outlineLvl w:val="0"/>
      </w:pPr>
      <w:bookmarkStart w:id="29" w:name="bookmark58"/>
      <w:bookmarkStart w:id="30" w:name="bookmark59"/>
      <w:bookmarkStart w:id="31" w:name="bookmark57"/>
      <w:bookmarkStart w:id="32" w:name="bookmark62"/>
      <w:bookmarkStart w:id="33" w:name="bookmark122"/>
      <w:bookmarkStart w:id="34" w:name="_Toc103877683"/>
      <w:bookmarkStart w:id="35" w:name="bookmark120"/>
      <w:bookmarkStart w:id="36" w:name="bookmark123"/>
      <w:bookmarkStart w:id="37" w:name="_Toc103862202"/>
      <w:bookmarkStart w:id="38" w:name="_Toc103862237"/>
      <w:bookmarkStart w:id="39" w:name="_Toc103863864"/>
      <w:bookmarkEnd w:id="29"/>
      <w:bookmarkEnd w:id="30"/>
      <w:bookmarkEnd w:id="31"/>
      <w:bookmarkEnd w:id="32"/>
      <w:bookmarkEnd w:id="33"/>
      <w:r>
        <w:t>Стандарт предоставления м</w:t>
      </w:r>
      <w:r w:rsidR="00EF2983" w:rsidRPr="00FC651C">
        <w:t>униципальной услуги</w:t>
      </w:r>
      <w:bookmarkEnd w:id="34"/>
      <w:bookmarkEnd w:id="35"/>
      <w:bookmarkEnd w:id="36"/>
      <w:bookmarkEnd w:id="37"/>
      <w:bookmarkEnd w:id="38"/>
      <w:bookmarkEnd w:id="39"/>
    </w:p>
    <w:p w:rsidR="006859C7" w:rsidRPr="00FC651C" w:rsidRDefault="002A481A" w:rsidP="00513FF2">
      <w:pPr>
        <w:pStyle w:val="33"/>
        <w:keepNext/>
        <w:keepLines/>
        <w:numPr>
          <w:ilvl w:val="0"/>
          <w:numId w:val="2"/>
        </w:numPr>
        <w:tabs>
          <w:tab w:val="left" w:pos="360"/>
        </w:tabs>
        <w:spacing w:after="220" w:line="240" w:lineRule="auto"/>
        <w:jc w:val="center"/>
        <w:rPr>
          <w:i w:val="0"/>
          <w:sz w:val="28"/>
          <w:szCs w:val="28"/>
        </w:rPr>
      </w:pPr>
      <w:bookmarkStart w:id="40" w:name="bookmark126"/>
      <w:bookmarkStart w:id="41" w:name="bookmark124"/>
      <w:bookmarkStart w:id="42" w:name="bookmark127"/>
      <w:bookmarkStart w:id="43" w:name="_Toc103862203"/>
      <w:bookmarkStart w:id="44" w:name="_Toc103862238"/>
      <w:bookmarkStart w:id="45" w:name="_Toc103863865"/>
      <w:bookmarkStart w:id="46" w:name="_Toc103877684"/>
      <w:bookmarkEnd w:id="40"/>
      <w:r>
        <w:rPr>
          <w:i w:val="0"/>
          <w:sz w:val="28"/>
          <w:szCs w:val="28"/>
        </w:rPr>
        <w:t>Наименование м</w:t>
      </w:r>
      <w:r w:rsidR="00EF2983" w:rsidRPr="00FC651C">
        <w:rPr>
          <w:i w:val="0"/>
          <w:sz w:val="28"/>
          <w:szCs w:val="28"/>
        </w:rPr>
        <w:t>униципальной услуги</w:t>
      </w:r>
      <w:bookmarkEnd w:id="41"/>
      <w:bookmarkEnd w:id="42"/>
      <w:bookmarkEnd w:id="43"/>
      <w:bookmarkEnd w:id="44"/>
      <w:bookmarkEnd w:id="45"/>
      <w:bookmarkEnd w:id="46"/>
    </w:p>
    <w:p w:rsidR="006859C7" w:rsidRPr="00FC651C" w:rsidRDefault="00EF2983" w:rsidP="00A23271">
      <w:pPr>
        <w:pStyle w:val="12"/>
        <w:tabs>
          <w:tab w:val="left" w:pos="1251"/>
        </w:tabs>
        <w:spacing w:after="220" w:line="240" w:lineRule="auto"/>
        <w:ind w:firstLine="709"/>
        <w:jc w:val="both"/>
        <w:rPr>
          <w:sz w:val="28"/>
          <w:szCs w:val="28"/>
        </w:rPr>
      </w:pPr>
      <w:bookmarkStart w:id="47" w:name="bookmark128"/>
      <w:bookmarkEnd w:id="47"/>
      <w:r w:rsidRPr="00FC651C">
        <w:rPr>
          <w:sz w:val="28"/>
          <w:szCs w:val="28"/>
        </w:rPr>
        <w:t>Муниципальная услуга «Предоставление разрешения на осуществление земляных работ</w:t>
      </w:r>
      <w:r w:rsidRPr="00FC651C">
        <w:rPr>
          <w:i/>
          <w:iCs/>
          <w:sz w:val="28"/>
          <w:szCs w:val="28"/>
        </w:rPr>
        <w:t>».</w:t>
      </w:r>
    </w:p>
    <w:p w:rsidR="006859C7" w:rsidRPr="00FC651C" w:rsidRDefault="00EF2983" w:rsidP="00513FF2">
      <w:pPr>
        <w:pStyle w:val="33"/>
        <w:keepNext/>
        <w:keepLines/>
        <w:numPr>
          <w:ilvl w:val="0"/>
          <w:numId w:val="2"/>
        </w:numPr>
        <w:tabs>
          <w:tab w:val="left" w:pos="353"/>
        </w:tabs>
        <w:spacing w:after="0" w:line="240" w:lineRule="auto"/>
        <w:contextualSpacing/>
        <w:jc w:val="center"/>
        <w:rPr>
          <w:i w:val="0"/>
          <w:sz w:val="28"/>
          <w:szCs w:val="28"/>
        </w:rPr>
      </w:pPr>
      <w:bookmarkStart w:id="48" w:name="bookmark131"/>
      <w:bookmarkStart w:id="49" w:name="bookmark129"/>
      <w:bookmarkStart w:id="50" w:name="bookmark132"/>
      <w:bookmarkStart w:id="51" w:name="_Toc103862204"/>
      <w:bookmarkStart w:id="52" w:name="_Toc103862239"/>
      <w:bookmarkStart w:id="53" w:name="_Toc103863866"/>
      <w:bookmarkStart w:id="54" w:name="_Toc103877685"/>
      <w:bookmarkEnd w:id="48"/>
      <w:r w:rsidRPr="00FC651C">
        <w:rPr>
          <w:i w:val="0"/>
          <w:sz w:val="28"/>
          <w:szCs w:val="28"/>
        </w:rPr>
        <w:t>Наименование органа, предоставляющего Муниципальную услугу</w:t>
      </w:r>
      <w:bookmarkEnd w:id="49"/>
      <w:bookmarkEnd w:id="50"/>
      <w:bookmarkEnd w:id="51"/>
      <w:bookmarkEnd w:id="52"/>
      <w:bookmarkEnd w:id="53"/>
      <w:bookmarkEnd w:id="54"/>
    </w:p>
    <w:p w:rsidR="006859C7" w:rsidRPr="00FC651C" w:rsidRDefault="006859C7" w:rsidP="00C87262">
      <w:pPr>
        <w:pStyle w:val="33"/>
        <w:keepNext/>
        <w:keepLines/>
        <w:tabs>
          <w:tab w:val="left" w:pos="353"/>
        </w:tabs>
        <w:spacing w:after="0" w:line="240" w:lineRule="auto"/>
        <w:ind w:left="709"/>
        <w:contextualSpacing/>
        <w:jc w:val="both"/>
        <w:rPr>
          <w:sz w:val="28"/>
          <w:szCs w:val="28"/>
        </w:rPr>
      </w:pPr>
    </w:p>
    <w:p w:rsidR="004711AF" w:rsidRPr="00FC651C" w:rsidRDefault="004711AF" w:rsidP="00A23271">
      <w:pPr>
        <w:pStyle w:val="aff4"/>
        <w:widowControl w:val="0"/>
        <w:autoSpaceDE w:val="0"/>
        <w:autoSpaceDN w:val="0"/>
        <w:spacing w:before="0" w:after="0" w:line="240" w:lineRule="auto"/>
        <w:ind w:left="0" w:firstLine="709"/>
        <w:contextualSpacing w:val="0"/>
      </w:pPr>
      <w:bookmarkStart w:id="55" w:name="bookmark133"/>
      <w:bookmarkStart w:id="56" w:name="bookmark134"/>
      <w:bookmarkEnd w:id="55"/>
      <w:bookmarkEnd w:id="56"/>
      <w:r w:rsidRPr="00FC651C">
        <w:t>Муниципальная услуга предоставляется администрацией Еткульского муниципального района.</w:t>
      </w:r>
    </w:p>
    <w:p w:rsidR="004711AF" w:rsidRPr="00FC651C" w:rsidRDefault="004711AF" w:rsidP="00C87262">
      <w:pPr>
        <w:tabs>
          <w:tab w:val="left" w:pos="9356"/>
          <w:tab w:val="left" w:pos="9498"/>
        </w:tabs>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Непосредственное предоставление муниципальной услуги осуществляет Уполномоченный орган.</w:t>
      </w:r>
    </w:p>
    <w:p w:rsidR="006859C7" w:rsidRPr="00FC651C" w:rsidRDefault="00C0034D" w:rsidP="00A23271">
      <w:pPr>
        <w:pStyle w:val="12"/>
        <w:tabs>
          <w:tab w:val="left" w:pos="1233"/>
        </w:tabs>
        <w:spacing w:line="240" w:lineRule="auto"/>
        <w:ind w:firstLine="709"/>
        <w:jc w:val="both"/>
        <w:rPr>
          <w:sz w:val="28"/>
          <w:szCs w:val="28"/>
        </w:rPr>
      </w:pPr>
      <w:r w:rsidRPr="00FC651C">
        <w:rPr>
          <w:sz w:val="28"/>
          <w:szCs w:val="28"/>
        </w:rPr>
        <w:t xml:space="preserve">В предоставлении услуги принимает участие территориальный отдел ОГАУ </w:t>
      </w:r>
      <w:r w:rsidR="00EF2983" w:rsidRPr="00FC651C">
        <w:rPr>
          <w:sz w:val="28"/>
          <w:szCs w:val="28"/>
        </w:rPr>
        <w:t xml:space="preserve"> </w:t>
      </w:r>
      <w:r w:rsidRPr="00FC651C">
        <w:rPr>
          <w:sz w:val="28"/>
          <w:szCs w:val="28"/>
        </w:rPr>
        <w:t>«</w:t>
      </w:r>
      <w:r w:rsidR="00EF2983" w:rsidRPr="00FC651C">
        <w:rPr>
          <w:sz w:val="28"/>
          <w:szCs w:val="28"/>
        </w:rPr>
        <w:t>МФЦ</w:t>
      </w:r>
      <w:r w:rsidRPr="00FC651C">
        <w:rPr>
          <w:sz w:val="28"/>
          <w:szCs w:val="28"/>
        </w:rPr>
        <w:t xml:space="preserve"> Челябинской области» в Еткульском районе</w:t>
      </w:r>
      <w:r w:rsidR="00EF2983" w:rsidRPr="00FC651C">
        <w:rPr>
          <w:sz w:val="28"/>
          <w:szCs w:val="28"/>
        </w:rPr>
        <w:t xml:space="preserve"> </w:t>
      </w:r>
      <w:r w:rsidR="00A75336" w:rsidRPr="00FC651C">
        <w:rPr>
          <w:sz w:val="28"/>
          <w:szCs w:val="28"/>
        </w:rPr>
        <w:t xml:space="preserve">(место нахождения многофункционального центра: 456560, Челябинская область, Еткульский район, с. Еткуль, ул. Первомайская, д.1, номер телефона 8(35145)-2-23-23, официальный сайт: www.etkul.mfc-74.ru, адрес электронной почты: mfc-etkul@mail.ru) </w:t>
      </w:r>
      <w:r w:rsidR="00EF2983" w:rsidRPr="00FC651C">
        <w:rPr>
          <w:sz w:val="28"/>
          <w:szCs w:val="28"/>
        </w:rPr>
        <w:t>или в электронной форме посредством ЕПГУ</w:t>
      </w:r>
      <w:r w:rsidR="00A75336" w:rsidRPr="00FC651C">
        <w:rPr>
          <w:sz w:val="28"/>
          <w:szCs w:val="28"/>
        </w:rPr>
        <w:t xml:space="preserve"> (адрес в сети Интернет: </w:t>
      </w:r>
      <w:hyperlink r:id="rId12" w:history="1">
        <w:r w:rsidR="00A75336" w:rsidRPr="00FC651C">
          <w:rPr>
            <w:sz w:val="28"/>
            <w:szCs w:val="28"/>
            <w:u w:val="single"/>
          </w:rPr>
          <w:t>www.gosuslugi.ru</w:t>
        </w:r>
      </w:hyperlink>
      <w:r w:rsidR="00A75336" w:rsidRPr="00FC651C">
        <w:rPr>
          <w:sz w:val="28"/>
          <w:szCs w:val="28"/>
        </w:rPr>
        <w:t>)</w:t>
      </w:r>
      <w:r w:rsidR="00EF2983" w:rsidRPr="00FC651C">
        <w:rPr>
          <w:sz w:val="28"/>
          <w:szCs w:val="28"/>
        </w:rPr>
        <w:t>,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631191" w:rsidRPr="00FC651C">
        <w:rPr>
          <w:sz w:val="28"/>
          <w:szCs w:val="28"/>
        </w:rPr>
        <w:t>.</w:t>
      </w:r>
    </w:p>
    <w:p w:rsidR="006859C7" w:rsidRPr="00FC651C" w:rsidRDefault="00EF2983" w:rsidP="00A23271">
      <w:pPr>
        <w:pStyle w:val="12"/>
        <w:tabs>
          <w:tab w:val="left" w:pos="1233"/>
        </w:tabs>
        <w:spacing w:line="240" w:lineRule="auto"/>
        <w:ind w:firstLine="709"/>
        <w:jc w:val="both"/>
        <w:rPr>
          <w:sz w:val="28"/>
          <w:szCs w:val="28"/>
        </w:rPr>
      </w:pPr>
      <w:bookmarkStart w:id="57" w:name="bookmark135"/>
      <w:bookmarkEnd w:id="57"/>
      <w:r w:rsidRPr="00FC651C">
        <w:rPr>
          <w:sz w:val="28"/>
          <w:szCs w:val="28"/>
        </w:rPr>
        <w:t xml:space="preserve">Порядок обеспечения личного приема Заявителей устанавливается </w:t>
      </w:r>
      <w:r w:rsidR="00C0034D" w:rsidRPr="00FC651C">
        <w:rPr>
          <w:sz w:val="28"/>
          <w:szCs w:val="28"/>
        </w:rPr>
        <w:t>в соответствии с графиком работы</w:t>
      </w:r>
      <w:r w:rsidR="00C0034D" w:rsidRPr="00FC651C">
        <w:rPr>
          <w:rFonts w:ascii="Microsoft Sans Serif" w:eastAsia="Microsoft Sans Serif" w:hAnsi="Microsoft Sans Serif" w:cs="Microsoft Sans Serif"/>
          <w:sz w:val="28"/>
          <w:szCs w:val="28"/>
        </w:rPr>
        <w:t xml:space="preserve"> </w:t>
      </w:r>
      <w:r w:rsidR="00C0034D" w:rsidRPr="00FC651C">
        <w:rPr>
          <w:sz w:val="28"/>
          <w:szCs w:val="28"/>
        </w:rPr>
        <w:t>Уполномоченного органа</w:t>
      </w:r>
      <w:r w:rsidRPr="00FC651C">
        <w:rPr>
          <w:sz w:val="28"/>
          <w:szCs w:val="28"/>
        </w:rPr>
        <w:t>.</w:t>
      </w:r>
    </w:p>
    <w:p w:rsidR="006859C7" w:rsidRPr="00FC651C" w:rsidRDefault="00EF2983" w:rsidP="00A23271">
      <w:pPr>
        <w:pStyle w:val="12"/>
        <w:tabs>
          <w:tab w:val="left" w:pos="1236"/>
        </w:tabs>
        <w:spacing w:line="240" w:lineRule="auto"/>
        <w:ind w:firstLine="709"/>
        <w:jc w:val="both"/>
        <w:rPr>
          <w:sz w:val="28"/>
          <w:szCs w:val="28"/>
        </w:rPr>
      </w:pPr>
      <w:bookmarkStart w:id="58" w:name="bookmark137"/>
      <w:bookmarkStart w:id="59" w:name="bookmark136"/>
      <w:bookmarkStart w:id="60" w:name="bookmark138"/>
      <w:bookmarkStart w:id="61" w:name="bookmark139"/>
      <w:bookmarkEnd w:id="58"/>
      <w:bookmarkEnd w:id="59"/>
      <w:bookmarkEnd w:id="60"/>
      <w:bookmarkEnd w:id="61"/>
      <w:r w:rsidRPr="00FC651C">
        <w:rPr>
          <w:sz w:val="28"/>
          <w:szCs w:val="28"/>
        </w:rPr>
        <w:t xml:space="preserve">В целях предоставления Муниципальной услуги </w:t>
      </w:r>
      <w:r w:rsidR="00655C40" w:rsidRPr="00FC651C">
        <w:rPr>
          <w:sz w:val="28"/>
          <w:szCs w:val="28"/>
        </w:rPr>
        <w:t xml:space="preserve">Уполномоченный орган взаимодействует </w:t>
      </w:r>
      <w:r w:rsidRPr="00FC651C">
        <w:rPr>
          <w:sz w:val="28"/>
          <w:szCs w:val="28"/>
        </w:rPr>
        <w:t>с:</w:t>
      </w:r>
    </w:p>
    <w:p w:rsidR="006859C7" w:rsidRPr="00FC651C" w:rsidRDefault="002A481A" w:rsidP="00A23271">
      <w:pPr>
        <w:pStyle w:val="12"/>
        <w:tabs>
          <w:tab w:val="left" w:pos="1414"/>
        </w:tabs>
        <w:spacing w:line="240" w:lineRule="auto"/>
        <w:ind w:firstLine="709"/>
        <w:jc w:val="both"/>
        <w:rPr>
          <w:sz w:val="28"/>
          <w:szCs w:val="28"/>
        </w:rPr>
      </w:pPr>
      <w:bookmarkStart w:id="62" w:name="bookmark140"/>
      <w:bookmarkEnd w:id="62"/>
      <w:r>
        <w:rPr>
          <w:sz w:val="28"/>
          <w:szCs w:val="28"/>
        </w:rPr>
        <w:t xml:space="preserve">- </w:t>
      </w:r>
      <w:r w:rsidR="00EF2983" w:rsidRPr="00FC651C">
        <w:rPr>
          <w:sz w:val="28"/>
          <w:szCs w:val="28"/>
        </w:rPr>
        <w:t>Федеральной служб</w:t>
      </w:r>
      <w:r w:rsidR="00631191" w:rsidRPr="00FC651C">
        <w:rPr>
          <w:sz w:val="28"/>
          <w:szCs w:val="28"/>
        </w:rPr>
        <w:t>ой</w:t>
      </w:r>
      <w:r w:rsidR="00EF2983" w:rsidRPr="00FC651C">
        <w:rPr>
          <w:sz w:val="28"/>
          <w:szCs w:val="28"/>
        </w:rPr>
        <w:t xml:space="preserve"> государственной регистрации, кадастра и картографии;</w:t>
      </w:r>
    </w:p>
    <w:p w:rsidR="006859C7" w:rsidRPr="00FC651C" w:rsidRDefault="002A481A" w:rsidP="00A23271">
      <w:pPr>
        <w:pStyle w:val="12"/>
        <w:tabs>
          <w:tab w:val="left" w:pos="1404"/>
        </w:tabs>
        <w:spacing w:line="240" w:lineRule="auto"/>
        <w:ind w:firstLine="709"/>
        <w:jc w:val="both"/>
        <w:rPr>
          <w:sz w:val="28"/>
          <w:szCs w:val="28"/>
        </w:rPr>
      </w:pPr>
      <w:bookmarkStart w:id="63" w:name="bookmark141"/>
      <w:bookmarkEnd w:id="63"/>
      <w:r>
        <w:rPr>
          <w:sz w:val="28"/>
          <w:szCs w:val="28"/>
        </w:rPr>
        <w:t xml:space="preserve">- </w:t>
      </w:r>
      <w:r w:rsidR="00EF2983" w:rsidRPr="00FC651C">
        <w:rPr>
          <w:sz w:val="28"/>
          <w:szCs w:val="28"/>
        </w:rPr>
        <w:t>Федеральной налоговой служб</w:t>
      </w:r>
      <w:r w:rsidR="00631191" w:rsidRPr="00FC651C">
        <w:rPr>
          <w:sz w:val="28"/>
          <w:szCs w:val="28"/>
        </w:rPr>
        <w:t>ой</w:t>
      </w:r>
      <w:r w:rsidR="00982FBC" w:rsidRPr="00FC651C">
        <w:rPr>
          <w:sz w:val="28"/>
          <w:szCs w:val="28"/>
        </w:rPr>
        <w:t xml:space="preserve"> Российской Федерации</w:t>
      </w:r>
      <w:r w:rsidR="00EF2983" w:rsidRPr="00FC651C">
        <w:rPr>
          <w:sz w:val="28"/>
          <w:szCs w:val="28"/>
        </w:rPr>
        <w:t>;</w:t>
      </w:r>
    </w:p>
    <w:p w:rsidR="006859C7" w:rsidRPr="00FC651C" w:rsidRDefault="002A481A" w:rsidP="00A23271">
      <w:pPr>
        <w:pStyle w:val="12"/>
        <w:tabs>
          <w:tab w:val="left" w:pos="1404"/>
        </w:tabs>
        <w:spacing w:line="240" w:lineRule="auto"/>
        <w:ind w:firstLine="709"/>
        <w:jc w:val="both"/>
        <w:rPr>
          <w:sz w:val="28"/>
          <w:szCs w:val="28"/>
        </w:rPr>
      </w:pPr>
      <w:r>
        <w:rPr>
          <w:sz w:val="28"/>
          <w:szCs w:val="28"/>
        </w:rPr>
        <w:t xml:space="preserve">- </w:t>
      </w:r>
      <w:r w:rsidR="00EF2983" w:rsidRPr="00FC651C">
        <w:rPr>
          <w:sz w:val="28"/>
          <w:szCs w:val="28"/>
        </w:rPr>
        <w:t>Министерством культуры Российской Федерации</w:t>
      </w:r>
      <w:r w:rsidR="00631191" w:rsidRPr="00FC651C">
        <w:rPr>
          <w:sz w:val="28"/>
          <w:szCs w:val="28"/>
        </w:rPr>
        <w:t>;</w:t>
      </w:r>
    </w:p>
    <w:p w:rsidR="006859C7" w:rsidRPr="00FC651C" w:rsidRDefault="002A481A" w:rsidP="00A23271">
      <w:pPr>
        <w:pStyle w:val="12"/>
        <w:tabs>
          <w:tab w:val="left" w:pos="1404"/>
        </w:tabs>
        <w:spacing w:line="240" w:lineRule="auto"/>
        <w:ind w:firstLine="709"/>
        <w:jc w:val="both"/>
        <w:rPr>
          <w:sz w:val="28"/>
          <w:szCs w:val="28"/>
        </w:rPr>
      </w:pPr>
      <w:r>
        <w:rPr>
          <w:sz w:val="28"/>
          <w:szCs w:val="28"/>
        </w:rPr>
        <w:t xml:space="preserve">- </w:t>
      </w:r>
      <w:r w:rsidR="00EF2983" w:rsidRPr="00FC651C">
        <w:rPr>
          <w:sz w:val="28"/>
          <w:szCs w:val="28"/>
        </w:rPr>
        <w:t>Министерством строительства и жилищно-коммунального хозяйства Российской Федерации</w:t>
      </w:r>
      <w:r w:rsidR="00631191" w:rsidRPr="00FC651C">
        <w:rPr>
          <w:sz w:val="28"/>
          <w:szCs w:val="28"/>
        </w:rPr>
        <w:t>;</w:t>
      </w:r>
    </w:p>
    <w:p w:rsidR="006859C7" w:rsidRPr="00FC651C" w:rsidRDefault="002A481A" w:rsidP="00A23271">
      <w:pPr>
        <w:pStyle w:val="12"/>
        <w:tabs>
          <w:tab w:val="left" w:pos="1404"/>
        </w:tabs>
        <w:spacing w:line="240" w:lineRule="auto"/>
        <w:ind w:firstLine="709"/>
        <w:jc w:val="both"/>
        <w:rPr>
          <w:sz w:val="28"/>
          <w:szCs w:val="28"/>
        </w:rPr>
      </w:pPr>
      <w:r>
        <w:rPr>
          <w:sz w:val="28"/>
          <w:szCs w:val="28"/>
        </w:rPr>
        <w:t xml:space="preserve">- </w:t>
      </w:r>
      <w:r w:rsidR="00EF2983" w:rsidRPr="00FC651C">
        <w:rPr>
          <w:sz w:val="28"/>
          <w:szCs w:val="28"/>
        </w:rPr>
        <w:t>Министерством внутренних дел Российской Федерации</w:t>
      </w:r>
      <w:r w:rsidR="00631191" w:rsidRPr="00FC651C">
        <w:rPr>
          <w:sz w:val="28"/>
          <w:szCs w:val="28"/>
        </w:rPr>
        <w:t>;</w:t>
      </w:r>
    </w:p>
    <w:p w:rsidR="006859C7" w:rsidRPr="00FC651C" w:rsidRDefault="002A481A" w:rsidP="00A23271">
      <w:pPr>
        <w:pStyle w:val="12"/>
        <w:tabs>
          <w:tab w:val="left" w:pos="1404"/>
        </w:tabs>
        <w:spacing w:line="240" w:lineRule="auto"/>
        <w:ind w:firstLine="709"/>
        <w:jc w:val="both"/>
        <w:rPr>
          <w:sz w:val="28"/>
          <w:szCs w:val="28"/>
        </w:rPr>
      </w:pPr>
      <w:r>
        <w:rPr>
          <w:sz w:val="28"/>
          <w:szCs w:val="28"/>
        </w:rPr>
        <w:lastRenderedPageBreak/>
        <w:t xml:space="preserve">- </w:t>
      </w:r>
      <w:r w:rsidR="00EF2983" w:rsidRPr="00FC651C">
        <w:rPr>
          <w:sz w:val="28"/>
          <w:szCs w:val="28"/>
        </w:rPr>
        <w:t>Государственной инспекцией безопасности дорожного движения</w:t>
      </w:r>
      <w:r w:rsidR="00631191" w:rsidRPr="00FC651C">
        <w:rPr>
          <w:sz w:val="28"/>
          <w:szCs w:val="28"/>
        </w:rPr>
        <w:t>;</w:t>
      </w:r>
    </w:p>
    <w:p w:rsidR="006859C7" w:rsidRPr="00FC651C" w:rsidRDefault="002A481A" w:rsidP="00A23271">
      <w:pPr>
        <w:pStyle w:val="12"/>
        <w:tabs>
          <w:tab w:val="left" w:pos="1418"/>
        </w:tabs>
        <w:spacing w:after="500" w:line="240" w:lineRule="auto"/>
        <w:ind w:firstLine="709"/>
        <w:jc w:val="both"/>
        <w:rPr>
          <w:sz w:val="28"/>
          <w:szCs w:val="28"/>
        </w:rPr>
      </w:pPr>
      <w:bookmarkStart w:id="64" w:name="bookmark143"/>
      <w:bookmarkStart w:id="65" w:name="bookmark145"/>
      <w:bookmarkStart w:id="66" w:name="bookmark142"/>
      <w:bookmarkEnd w:id="64"/>
      <w:bookmarkEnd w:id="65"/>
      <w:bookmarkEnd w:id="66"/>
      <w:r>
        <w:rPr>
          <w:sz w:val="28"/>
          <w:szCs w:val="28"/>
        </w:rPr>
        <w:t xml:space="preserve">- </w:t>
      </w:r>
      <w:r w:rsidR="00EF2983" w:rsidRPr="00FC651C">
        <w:rPr>
          <w:sz w:val="28"/>
          <w:szCs w:val="28"/>
        </w:rPr>
        <w:t>Администрациями муниципальных образований.</w:t>
      </w:r>
    </w:p>
    <w:p w:rsidR="006859C7" w:rsidRPr="00FC651C" w:rsidRDefault="00EF2983" w:rsidP="00513FF2">
      <w:pPr>
        <w:pStyle w:val="33"/>
        <w:keepNext/>
        <w:keepLines/>
        <w:numPr>
          <w:ilvl w:val="0"/>
          <w:numId w:val="2"/>
        </w:numPr>
        <w:tabs>
          <w:tab w:val="left" w:pos="353"/>
        </w:tabs>
        <w:spacing w:line="240" w:lineRule="auto"/>
        <w:jc w:val="center"/>
        <w:rPr>
          <w:i w:val="0"/>
          <w:sz w:val="28"/>
          <w:szCs w:val="28"/>
        </w:rPr>
      </w:pPr>
      <w:bookmarkStart w:id="67" w:name="bookmark148"/>
      <w:bookmarkStart w:id="68" w:name="_Toc103877686"/>
      <w:bookmarkStart w:id="69" w:name="_Toc103862205"/>
      <w:bookmarkStart w:id="70" w:name="_Toc103862240"/>
      <w:bookmarkStart w:id="71" w:name="_Toc103863867"/>
      <w:bookmarkStart w:id="72" w:name="bookmark146"/>
      <w:bookmarkStart w:id="73" w:name="bookmark149"/>
      <w:bookmarkEnd w:id="67"/>
      <w:r w:rsidRPr="00FC651C">
        <w:rPr>
          <w:i w:val="0"/>
          <w:sz w:val="28"/>
          <w:szCs w:val="28"/>
        </w:rPr>
        <w:t>Результат предоставления Муниципальной услуги</w:t>
      </w:r>
      <w:bookmarkEnd w:id="68"/>
      <w:bookmarkEnd w:id="69"/>
      <w:bookmarkEnd w:id="70"/>
      <w:bookmarkEnd w:id="71"/>
      <w:bookmarkEnd w:id="72"/>
      <w:bookmarkEnd w:id="73"/>
    </w:p>
    <w:p w:rsidR="006859C7" w:rsidRPr="00FC651C" w:rsidRDefault="00EF2983" w:rsidP="00A23271">
      <w:pPr>
        <w:pStyle w:val="12"/>
        <w:tabs>
          <w:tab w:val="left" w:pos="1387"/>
        </w:tabs>
        <w:spacing w:line="240" w:lineRule="auto"/>
        <w:ind w:firstLine="709"/>
        <w:jc w:val="both"/>
        <w:rPr>
          <w:sz w:val="28"/>
          <w:szCs w:val="28"/>
        </w:rPr>
      </w:pPr>
      <w:bookmarkStart w:id="74" w:name="bookmark150"/>
      <w:bookmarkEnd w:id="74"/>
      <w:r w:rsidRPr="00FC651C">
        <w:rPr>
          <w:sz w:val="28"/>
          <w:szCs w:val="28"/>
        </w:rPr>
        <w:t xml:space="preserve">Заявитель обращается в </w:t>
      </w:r>
      <w:r w:rsidR="00655C40" w:rsidRPr="00FC651C">
        <w:rPr>
          <w:sz w:val="28"/>
          <w:szCs w:val="28"/>
        </w:rPr>
        <w:t>У</w:t>
      </w:r>
      <w:r w:rsidR="004E128A" w:rsidRPr="00FC651C">
        <w:rPr>
          <w:sz w:val="28"/>
          <w:szCs w:val="28"/>
        </w:rPr>
        <w:t>полномоченный орган</w:t>
      </w:r>
      <w:r w:rsidR="002A481A">
        <w:rPr>
          <w:sz w:val="28"/>
          <w:szCs w:val="28"/>
        </w:rPr>
        <w:t xml:space="preserve"> с Заявлением о предоставлении м</w:t>
      </w:r>
      <w:r w:rsidRPr="00FC651C">
        <w:rPr>
          <w:sz w:val="28"/>
          <w:szCs w:val="28"/>
        </w:rPr>
        <w:t>униципальной услуги в случаях, указанных в разделе 1.4 с целью:</w:t>
      </w:r>
    </w:p>
    <w:p w:rsidR="006859C7" w:rsidRPr="00FC651C" w:rsidRDefault="00EF2983" w:rsidP="00A23271">
      <w:pPr>
        <w:pStyle w:val="12"/>
        <w:numPr>
          <w:ilvl w:val="2"/>
          <w:numId w:val="15"/>
        </w:numPr>
        <w:tabs>
          <w:tab w:val="left" w:pos="0"/>
        </w:tabs>
        <w:spacing w:line="240" w:lineRule="auto"/>
        <w:ind w:left="0" w:firstLine="709"/>
        <w:jc w:val="both"/>
        <w:rPr>
          <w:sz w:val="28"/>
          <w:szCs w:val="28"/>
        </w:rPr>
      </w:pPr>
      <w:bookmarkStart w:id="75" w:name="bookmark151"/>
      <w:bookmarkStart w:id="76" w:name="bookmark155"/>
      <w:bookmarkEnd w:id="75"/>
      <w:bookmarkEnd w:id="76"/>
      <w:r w:rsidRPr="00FC651C">
        <w:rPr>
          <w:sz w:val="28"/>
          <w:szCs w:val="28"/>
        </w:rPr>
        <w:t>Получения разрешения на производство земляных работ на территории</w:t>
      </w:r>
      <w:r w:rsidR="00631191" w:rsidRPr="00FC651C">
        <w:rPr>
          <w:sz w:val="28"/>
          <w:szCs w:val="28"/>
        </w:rPr>
        <w:t xml:space="preserve"> Еткульского муниципального района;</w:t>
      </w:r>
    </w:p>
    <w:p w:rsidR="006859C7" w:rsidRPr="00FC651C" w:rsidRDefault="00EF2983" w:rsidP="00A23271">
      <w:pPr>
        <w:pStyle w:val="12"/>
        <w:numPr>
          <w:ilvl w:val="2"/>
          <w:numId w:val="15"/>
        </w:numPr>
        <w:tabs>
          <w:tab w:val="left" w:pos="0"/>
        </w:tabs>
        <w:spacing w:line="240" w:lineRule="auto"/>
        <w:ind w:left="0" w:firstLine="709"/>
        <w:jc w:val="both"/>
        <w:rPr>
          <w:sz w:val="28"/>
          <w:szCs w:val="28"/>
        </w:rPr>
      </w:pPr>
      <w:r w:rsidRPr="00FC651C">
        <w:rPr>
          <w:sz w:val="28"/>
          <w:szCs w:val="28"/>
        </w:rPr>
        <w:t xml:space="preserve">Получения разрешения на производство земляных работ в связи с аварийно-восстановительными работами на территории </w:t>
      </w:r>
      <w:r w:rsidR="002D7CFE" w:rsidRPr="00FC651C">
        <w:rPr>
          <w:sz w:val="28"/>
          <w:szCs w:val="28"/>
        </w:rPr>
        <w:t>Еткульского муниципального района;</w:t>
      </w:r>
    </w:p>
    <w:p w:rsidR="006859C7" w:rsidRPr="00FC651C" w:rsidRDefault="00EF2983" w:rsidP="00A23271">
      <w:pPr>
        <w:pStyle w:val="12"/>
        <w:numPr>
          <w:ilvl w:val="2"/>
          <w:numId w:val="15"/>
        </w:numPr>
        <w:tabs>
          <w:tab w:val="left" w:pos="0"/>
        </w:tabs>
        <w:spacing w:line="240" w:lineRule="auto"/>
        <w:ind w:left="0" w:firstLine="709"/>
        <w:jc w:val="both"/>
        <w:rPr>
          <w:sz w:val="28"/>
          <w:szCs w:val="28"/>
        </w:rPr>
      </w:pPr>
      <w:r w:rsidRPr="00FC651C">
        <w:rPr>
          <w:sz w:val="28"/>
          <w:szCs w:val="28"/>
        </w:rPr>
        <w:t xml:space="preserve">Продления разрешения на право производства земляных работ на территории </w:t>
      </w:r>
      <w:r w:rsidR="002D7CFE" w:rsidRPr="00FC651C">
        <w:rPr>
          <w:sz w:val="28"/>
          <w:szCs w:val="28"/>
        </w:rPr>
        <w:t>Еткульского муниципального района;</w:t>
      </w:r>
    </w:p>
    <w:p w:rsidR="006859C7" w:rsidRPr="00FC651C" w:rsidRDefault="00EF2983" w:rsidP="00A23271">
      <w:pPr>
        <w:pStyle w:val="12"/>
        <w:numPr>
          <w:ilvl w:val="2"/>
          <w:numId w:val="15"/>
        </w:numPr>
        <w:tabs>
          <w:tab w:val="left" w:pos="0"/>
        </w:tabs>
        <w:spacing w:line="240" w:lineRule="auto"/>
        <w:ind w:left="0" w:firstLine="709"/>
        <w:jc w:val="both"/>
        <w:rPr>
          <w:sz w:val="28"/>
          <w:szCs w:val="28"/>
        </w:rPr>
      </w:pPr>
      <w:r w:rsidRPr="00FC651C">
        <w:rPr>
          <w:sz w:val="28"/>
          <w:szCs w:val="28"/>
        </w:rPr>
        <w:t xml:space="preserve">Закрытия разрешения на право производства земляных работ на территории на территории </w:t>
      </w:r>
      <w:r w:rsidR="002D7CFE" w:rsidRPr="00FC651C">
        <w:rPr>
          <w:sz w:val="28"/>
          <w:szCs w:val="28"/>
        </w:rPr>
        <w:t>Еткульского муниципального района;</w:t>
      </w:r>
    </w:p>
    <w:p w:rsidR="006859C7" w:rsidRPr="00FC651C" w:rsidRDefault="002A481A" w:rsidP="00A23271">
      <w:pPr>
        <w:pStyle w:val="12"/>
        <w:tabs>
          <w:tab w:val="left" w:pos="1226"/>
        </w:tabs>
        <w:spacing w:line="240" w:lineRule="auto"/>
        <w:ind w:firstLine="709"/>
        <w:jc w:val="both"/>
        <w:rPr>
          <w:sz w:val="28"/>
          <w:szCs w:val="28"/>
        </w:rPr>
      </w:pPr>
      <w:bookmarkStart w:id="77" w:name="bookmark156"/>
      <w:bookmarkStart w:id="78" w:name="bookmark157"/>
      <w:bookmarkEnd w:id="77"/>
      <w:bookmarkEnd w:id="78"/>
      <w:r>
        <w:rPr>
          <w:sz w:val="28"/>
          <w:szCs w:val="28"/>
        </w:rPr>
        <w:t>Результатом предоставления м</w:t>
      </w:r>
      <w:r w:rsidR="00EF2983" w:rsidRPr="00FC651C">
        <w:rPr>
          <w:sz w:val="28"/>
          <w:szCs w:val="28"/>
        </w:rPr>
        <w:t>униципальной услуги в зависимости от основания для обращения является:</w:t>
      </w:r>
    </w:p>
    <w:p w:rsidR="006859C7" w:rsidRPr="00FC651C" w:rsidRDefault="00EF2983" w:rsidP="00A23271">
      <w:pPr>
        <w:pStyle w:val="12"/>
        <w:numPr>
          <w:ilvl w:val="0"/>
          <w:numId w:val="31"/>
        </w:numPr>
        <w:tabs>
          <w:tab w:val="left" w:pos="1418"/>
        </w:tabs>
        <w:spacing w:line="240" w:lineRule="auto"/>
        <w:ind w:left="0" w:firstLine="709"/>
        <w:jc w:val="both"/>
        <w:rPr>
          <w:color w:val="auto"/>
          <w:sz w:val="28"/>
          <w:szCs w:val="28"/>
        </w:rPr>
      </w:pPr>
      <w:bookmarkStart w:id="79" w:name="bookmark158"/>
      <w:bookmarkEnd w:id="79"/>
      <w:r w:rsidRPr="00FC651C">
        <w:rPr>
          <w:sz w:val="28"/>
          <w:szCs w:val="28"/>
        </w:rPr>
        <w:t xml:space="preserve">Разрешение на право производства земляных работ в случае обращения Заявителя по основаниям, указанным в пунктах </w:t>
      </w:r>
      <w:r w:rsidR="00982FBC" w:rsidRPr="00FC651C">
        <w:rPr>
          <w:sz w:val="28"/>
          <w:szCs w:val="28"/>
        </w:rPr>
        <w:t>2.</w:t>
      </w:r>
      <w:r w:rsidR="00822ADB" w:rsidRPr="00FC651C">
        <w:rPr>
          <w:sz w:val="28"/>
          <w:szCs w:val="28"/>
        </w:rPr>
        <w:t>5</w:t>
      </w:r>
      <w:r w:rsidRPr="00FC651C">
        <w:rPr>
          <w:sz w:val="28"/>
          <w:szCs w:val="28"/>
        </w:rPr>
        <w:t>.1-</w:t>
      </w:r>
      <w:r w:rsidR="00982FBC" w:rsidRPr="00FC651C">
        <w:rPr>
          <w:sz w:val="28"/>
          <w:szCs w:val="28"/>
        </w:rPr>
        <w:t>2</w:t>
      </w:r>
      <w:r w:rsidRPr="00FC651C">
        <w:rPr>
          <w:sz w:val="28"/>
          <w:szCs w:val="28"/>
        </w:rPr>
        <w:t>.</w:t>
      </w:r>
      <w:r w:rsidR="00822ADB" w:rsidRPr="00FC651C">
        <w:rPr>
          <w:sz w:val="28"/>
          <w:szCs w:val="28"/>
        </w:rPr>
        <w:t>5</w:t>
      </w:r>
      <w:r w:rsidRPr="00FC651C">
        <w:rPr>
          <w:sz w:val="28"/>
          <w:szCs w:val="28"/>
        </w:rPr>
        <w:t>.</w:t>
      </w:r>
      <w:r w:rsidR="00C57D00" w:rsidRPr="00FC651C">
        <w:rPr>
          <w:sz w:val="28"/>
          <w:szCs w:val="28"/>
        </w:rPr>
        <w:t>3</w:t>
      </w:r>
      <w:r w:rsidRPr="00FC651C">
        <w:rPr>
          <w:sz w:val="28"/>
          <w:szCs w:val="28"/>
        </w:rPr>
        <w:t xml:space="preserve"> настоящего административного регламента, оформляется в соответствии с формой в Приложении 1 к настоящему административному регламенту, подписанного должностным </w:t>
      </w:r>
      <w:r w:rsidR="00CE1F6E" w:rsidRPr="00FC651C">
        <w:rPr>
          <w:sz w:val="28"/>
          <w:szCs w:val="28"/>
        </w:rPr>
        <w:t>лицом</w:t>
      </w:r>
      <w:r w:rsidR="00AF6DD5" w:rsidRPr="00FC651C">
        <w:rPr>
          <w:sz w:val="28"/>
          <w:szCs w:val="28"/>
        </w:rPr>
        <w:t xml:space="preserve"> Уполномоченного органа</w:t>
      </w:r>
      <w:r w:rsidRPr="00FC651C">
        <w:rPr>
          <w:sz w:val="28"/>
          <w:szCs w:val="28"/>
        </w:rPr>
        <w:t xml:space="preserve">, в случае обращения в электронном формате </w:t>
      </w:r>
      <w:r w:rsidRPr="00FC651C">
        <w:rPr>
          <w:sz w:val="28"/>
          <w:szCs w:val="28"/>
        </w:rPr>
        <w:sym w:font="Symbol" w:char="F02D"/>
      </w:r>
      <w:r w:rsidRPr="00FC651C">
        <w:rPr>
          <w:sz w:val="28"/>
          <w:szCs w:val="28"/>
        </w:rPr>
        <w:t xml:space="preserve"> в форме электронного документа, подписанного усиленной электронной цифровой подписью </w:t>
      </w:r>
      <w:r w:rsidRPr="00FC651C">
        <w:rPr>
          <w:color w:val="auto"/>
          <w:sz w:val="28"/>
          <w:szCs w:val="28"/>
        </w:rPr>
        <w:t>должностного лица</w:t>
      </w:r>
      <w:r w:rsidR="00B91A9F" w:rsidRPr="00FC651C">
        <w:rPr>
          <w:rFonts w:ascii="Microsoft Sans Serif" w:eastAsia="Microsoft Sans Serif" w:hAnsi="Microsoft Sans Serif" w:cs="Microsoft Sans Serif"/>
          <w:color w:val="auto"/>
          <w:sz w:val="28"/>
          <w:szCs w:val="28"/>
        </w:rPr>
        <w:t xml:space="preserve"> </w:t>
      </w:r>
      <w:r w:rsidR="00B91A9F" w:rsidRPr="00FC651C">
        <w:rPr>
          <w:color w:val="auto"/>
          <w:sz w:val="28"/>
          <w:szCs w:val="28"/>
        </w:rPr>
        <w:t>Уполномо</w:t>
      </w:r>
      <w:r w:rsidR="00A209C2" w:rsidRPr="00FC651C">
        <w:rPr>
          <w:color w:val="auto"/>
          <w:sz w:val="28"/>
          <w:szCs w:val="28"/>
        </w:rPr>
        <w:t>ченного органа</w:t>
      </w:r>
      <w:r w:rsidRPr="00FC651C">
        <w:rPr>
          <w:color w:val="auto"/>
          <w:sz w:val="28"/>
          <w:szCs w:val="28"/>
        </w:rPr>
        <w:t>.</w:t>
      </w:r>
    </w:p>
    <w:p w:rsidR="006859C7" w:rsidRPr="00FC651C" w:rsidRDefault="00EF2983" w:rsidP="00A23271">
      <w:pPr>
        <w:pStyle w:val="12"/>
        <w:numPr>
          <w:ilvl w:val="0"/>
          <w:numId w:val="31"/>
        </w:numPr>
        <w:tabs>
          <w:tab w:val="left" w:pos="1413"/>
        </w:tabs>
        <w:spacing w:line="240" w:lineRule="auto"/>
        <w:ind w:left="0" w:firstLine="709"/>
        <w:jc w:val="both"/>
        <w:rPr>
          <w:sz w:val="28"/>
          <w:szCs w:val="28"/>
        </w:rPr>
      </w:pPr>
      <w:bookmarkStart w:id="80" w:name="bookmark159"/>
      <w:bookmarkEnd w:id="80"/>
      <w:r w:rsidRPr="00FC651C">
        <w:rPr>
          <w:bCs/>
          <w:sz w:val="28"/>
          <w:szCs w:val="28"/>
        </w:rPr>
        <w:t>Решение о закрытии разрешения на осуществление земляных работ</w:t>
      </w:r>
      <w:r w:rsidRPr="00FC651C">
        <w:rPr>
          <w:sz w:val="28"/>
          <w:szCs w:val="28"/>
        </w:rPr>
        <w:t xml:space="preserve"> в случае обращения Заявителя по основанию, указанному в пункте </w:t>
      </w:r>
      <w:r w:rsidR="00C57D00" w:rsidRPr="00FC651C">
        <w:rPr>
          <w:sz w:val="28"/>
          <w:szCs w:val="28"/>
        </w:rPr>
        <w:t>2</w:t>
      </w:r>
      <w:r w:rsidRPr="00FC651C">
        <w:rPr>
          <w:sz w:val="28"/>
          <w:szCs w:val="28"/>
        </w:rPr>
        <w:t>.</w:t>
      </w:r>
      <w:r w:rsidR="00822ADB" w:rsidRPr="00FC651C">
        <w:rPr>
          <w:sz w:val="28"/>
          <w:szCs w:val="28"/>
        </w:rPr>
        <w:t>5</w:t>
      </w:r>
      <w:r w:rsidRPr="00FC651C">
        <w:rPr>
          <w:sz w:val="28"/>
          <w:szCs w:val="28"/>
        </w:rPr>
        <w:t>.4 настоящего Административного регламента, оформляется в соответствии с формой в Приложении     № 7 к настоящему Административному регламенту подписанного до</w:t>
      </w:r>
      <w:r w:rsidR="00CE1F6E" w:rsidRPr="00FC651C">
        <w:rPr>
          <w:sz w:val="28"/>
          <w:szCs w:val="28"/>
        </w:rPr>
        <w:t>лжностным лицом</w:t>
      </w:r>
      <w:r w:rsidR="00AF6DD5" w:rsidRPr="00FC651C">
        <w:rPr>
          <w:sz w:val="28"/>
          <w:szCs w:val="28"/>
        </w:rPr>
        <w:t xml:space="preserve"> Уполномоченного органа</w:t>
      </w:r>
      <w:r w:rsidRPr="00FC651C">
        <w:rPr>
          <w:sz w:val="28"/>
          <w:szCs w:val="28"/>
        </w:rPr>
        <w:t xml:space="preserve">, в случае обращения в электронном формате </w:t>
      </w:r>
      <w:r w:rsidRPr="00FC651C">
        <w:rPr>
          <w:sz w:val="28"/>
          <w:szCs w:val="28"/>
        </w:rPr>
        <w:sym w:font="Symbol" w:char="F02D"/>
      </w:r>
      <w:r w:rsidRPr="00FC651C">
        <w:rPr>
          <w:sz w:val="28"/>
          <w:szCs w:val="28"/>
        </w:rPr>
        <w:t xml:space="preserve"> в форме электронного документа, подписанного усиленной электронной цифровой подписью </w:t>
      </w:r>
      <w:r w:rsidRPr="00FC651C">
        <w:rPr>
          <w:color w:val="auto"/>
          <w:sz w:val="28"/>
          <w:szCs w:val="28"/>
        </w:rPr>
        <w:t>должностного лица</w:t>
      </w:r>
      <w:r w:rsidR="00B91A9F" w:rsidRPr="00FC651C">
        <w:rPr>
          <w:rFonts w:ascii="Microsoft Sans Serif" w:eastAsia="Microsoft Sans Serif" w:hAnsi="Microsoft Sans Serif" w:cs="Microsoft Sans Serif"/>
          <w:color w:val="auto"/>
          <w:sz w:val="28"/>
          <w:szCs w:val="28"/>
        </w:rPr>
        <w:t xml:space="preserve"> </w:t>
      </w:r>
      <w:r w:rsidR="00A209C2" w:rsidRPr="00FC651C">
        <w:rPr>
          <w:color w:val="auto"/>
          <w:sz w:val="28"/>
          <w:szCs w:val="28"/>
        </w:rPr>
        <w:t>Уполномоченного органа</w:t>
      </w:r>
      <w:r w:rsidRPr="00FC651C">
        <w:rPr>
          <w:sz w:val="28"/>
          <w:szCs w:val="28"/>
        </w:rPr>
        <w:t>.</w:t>
      </w:r>
    </w:p>
    <w:p w:rsidR="006859C7" w:rsidRPr="00FC651C" w:rsidRDefault="00EF2983" w:rsidP="00A23271">
      <w:pPr>
        <w:pStyle w:val="12"/>
        <w:numPr>
          <w:ilvl w:val="0"/>
          <w:numId w:val="31"/>
        </w:numPr>
        <w:tabs>
          <w:tab w:val="left" w:pos="1408"/>
        </w:tabs>
        <w:spacing w:line="240" w:lineRule="auto"/>
        <w:ind w:left="0" w:firstLine="709"/>
        <w:jc w:val="both"/>
        <w:rPr>
          <w:color w:val="auto"/>
          <w:sz w:val="28"/>
          <w:szCs w:val="28"/>
        </w:rPr>
      </w:pPr>
      <w:bookmarkStart w:id="81" w:name="bookmark160"/>
      <w:bookmarkEnd w:id="81"/>
      <w:r w:rsidRPr="00FC651C">
        <w:rPr>
          <w:sz w:val="28"/>
          <w:szCs w:val="28"/>
        </w:rPr>
        <w:t>Решение об отказе в предоставлении Муниципальной услуги оформляется в соответствии с формой Приложения № 2 к настоящему Административному регламенту</w:t>
      </w:r>
      <w:bookmarkStart w:id="82" w:name="bookmark161"/>
      <w:bookmarkEnd w:id="82"/>
      <w:r w:rsidRPr="00FC651C">
        <w:rPr>
          <w:sz w:val="28"/>
          <w:szCs w:val="28"/>
        </w:rPr>
        <w:t>,</w:t>
      </w:r>
      <w:r w:rsidR="00CE1F6E" w:rsidRPr="00FC651C">
        <w:rPr>
          <w:sz w:val="28"/>
          <w:szCs w:val="28"/>
        </w:rPr>
        <w:t xml:space="preserve"> подписанного должностным лицом</w:t>
      </w:r>
      <w:r w:rsidRPr="00FC651C">
        <w:rPr>
          <w:sz w:val="28"/>
          <w:szCs w:val="28"/>
        </w:rPr>
        <w:t xml:space="preserve">, в случае обращения в электронном формате </w:t>
      </w:r>
      <w:r w:rsidRPr="00FC651C">
        <w:rPr>
          <w:sz w:val="28"/>
          <w:szCs w:val="28"/>
        </w:rPr>
        <w:sym w:font="Symbol" w:char="F02D"/>
      </w:r>
      <w:r w:rsidRPr="00FC651C">
        <w:rPr>
          <w:sz w:val="28"/>
          <w:szCs w:val="28"/>
        </w:rPr>
        <w:t xml:space="preserve"> в форме электронного документа, </w:t>
      </w:r>
      <w:r w:rsidRPr="00FC651C">
        <w:rPr>
          <w:sz w:val="28"/>
          <w:szCs w:val="28"/>
        </w:rPr>
        <w:lastRenderedPageBreak/>
        <w:t xml:space="preserve">подписанного усиленной электронной цифровой </w:t>
      </w:r>
      <w:r w:rsidRPr="00FC651C">
        <w:rPr>
          <w:color w:val="auto"/>
          <w:sz w:val="28"/>
          <w:szCs w:val="28"/>
        </w:rPr>
        <w:t xml:space="preserve">подписью </w:t>
      </w:r>
      <w:r w:rsidR="00B91A9F" w:rsidRPr="00FC651C">
        <w:rPr>
          <w:color w:val="auto"/>
          <w:sz w:val="28"/>
          <w:szCs w:val="28"/>
        </w:rPr>
        <w:t>д</w:t>
      </w:r>
      <w:r w:rsidRPr="00FC651C">
        <w:rPr>
          <w:color w:val="auto"/>
          <w:sz w:val="28"/>
          <w:szCs w:val="28"/>
        </w:rPr>
        <w:t>олжностного лица</w:t>
      </w:r>
      <w:r w:rsidR="00B91A9F" w:rsidRPr="00FC651C">
        <w:rPr>
          <w:color w:val="auto"/>
          <w:sz w:val="28"/>
          <w:szCs w:val="28"/>
        </w:rPr>
        <w:t xml:space="preserve"> Уполномоченного органа</w:t>
      </w:r>
      <w:r w:rsidRPr="00FC651C">
        <w:rPr>
          <w:color w:val="auto"/>
          <w:sz w:val="28"/>
          <w:szCs w:val="28"/>
        </w:rPr>
        <w:t>.</w:t>
      </w:r>
    </w:p>
    <w:p w:rsidR="006859C7" w:rsidRPr="00FC651C" w:rsidRDefault="00EF2983" w:rsidP="00A23271">
      <w:pPr>
        <w:pStyle w:val="12"/>
        <w:numPr>
          <w:ilvl w:val="0"/>
          <w:numId w:val="31"/>
        </w:numPr>
        <w:tabs>
          <w:tab w:val="left" w:pos="1418"/>
        </w:tabs>
        <w:spacing w:line="240" w:lineRule="auto"/>
        <w:ind w:left="0" w:firstLine="709"/>
        <w:jc w:val="both"/>
        <w:rPr>
          <w:sz w:val="28"/>
          <w:szCs w:val="28"/>
        </w:rPr>
      </w:pPr>
      <w:r w:rsidRPr="00FC651C">
        <w:rPr>
          <w:sz w:val="28"/>
          <w:szCs w:val="28"/>
        </w:rPr>
        <w:t xml:space="preserve">Результат предоставления Муниципальной услуги, указанный в пунктах </w:t>
      </w:r>
      <w:r w:rsidR="00C57D00" w:rsidRPr="00FC651C">
        <w:rPr>
          <w:sz w:val="28"/>
          <w:szCs w:val="28"/>
        </w:rPr>
        <w:t>2</w:t>
      </w:r>
      <w:r w:rsidRPr="00FC651C">
        <w:rPr>
          <w:sz w:val="28"/>
          <w:szCs w:val="28"/>
        </w:rPr>
        <w:t>.</w:t>
      </w:r>
      <w:r w:rsidR="00A209C2" w:rsidRPr="00FC651C">
        <w:rPr>
          <w:sz w:val="28"/>
          <w:szCs w:val="28"/>
        </w:rPr>
        <w:t>6</w:t>
      </w:r>
      <w:r w:rsidRPr="00FC651C">
        <w:rPr>
          <w:sz w:val="28"/>
          <w:szCs w:val="28"/>
        </w:rPr>
        <w:t xml:space="preserve">.1 - </w:t>
      </w:r>
      <w:r w:rsidR="00C57D00" w:rsidRPr="00FC651C">
        <w:rPr>
          <w:sz w:val="28"/>
          <w:szCs w:val="28"/>
        </w:rPr>
        <w:t>2</w:t>
      </w:r>
      <w:r w:rsidRPr="00FC651C">
        <w:rPr>
          <w:sz w:val="28"/>
          <w:szCs w:val="28"/>
        </w:rPr>
        <w:t>.</w:t>
      </w:r>
      <w:r w:rsidR="00A209C2" w:rsidRPr="00FC651C">
        <w:rPr>
          <w:sz w:val="28"/>
          <w:szCs w:val="28"/>
        </w:rPr>
        <w:t>6</w:t>
      </w:r>
      <w:r w:rsidRPr="00FC651C">
        <w:rPr>
          <w:sz w:val="28"/>
          <w:szCs w:val="28"/>
        </w:rPr>
        <w:t>.3 настоящего Административного регламента, направля</w:t>
      </w:r>
      <w:r w:rsidR="00631191" w:rsidRPr="00FC651C">
        <w:rPr>
          <w:sz w:val="28"/>
          <w:szCs w:val="28"/>
        </w:rPr>
        <w:t>е</w:t>
      </w:r>
      <w:r w:rsidRPr="00FC651C">
        <w:rPr>
          <w:sz w:val="28"/>
          <w:szCs w:val="28"/>
        </w:rPr>
        <w:t>тся Заявителю в форме электронного документа, подписанного усиленной электронной цифровой подписью уполномоченного должностного лица в Личный кабинет</w:t>
      </w:r>
      <w:r w:rsidR="00631191" w:rsidRPr="00FC651C">
        <w:rPr>
          <w:sz w:val="28"/>
          <w:szCs w:val="28"/>
        </w:rPr>
        <w:t xml:space="preserve"> </w:t>
      </w:r>
      <w:r w:rsidRPr="00FC651C">
        <w:rPr>
          <w:sz w:val="28"/>
          <w:szCs w:val="28"/>
        </w:rPr>
        <w:sym w:font="Symbol" w:char="F02D"/>
      </w:r>
      <w:r w:rsidRPr="00FC651C">
        <w:rPr>
          <w:sz w:val="28"/>
          <w:szCs w:val="28"/>
        </w:rPr>
        <w:t xml:space="preserve"> сервис ЕПГУ, позволяющий Заявителю получать информацию о ходе обработки заявлений, поданных посредством ЕПГУ (далее </w:t>
      </w:r>
      <w:r w:rsidRPr="00FC651C">
        <w:rPr>
          <w:sz w:val="28"/>
          <w:szCs w:val="28"/>
        </w:rPr>
        <w:sym w:font="Symbol" w:char="F02D"/>
      </w:r>
      <w:r w:rsidRPr="00FC651C">
        <w:rPr>
          <w:sz w:val="28"/>
          <w:szCs w:val="28"/>
        </w:rPr>
        <w:t xml:space="preserve"> Личный кабинет) на ЕПГУ направляется в день подписания результата. Также Заявитель может получить результат предоставления Муниципальной услуги в любом МФЦ </w:t>
      </w:r>
      <w:r w:rsidRPr="00FC651C">
        <w:rPr>
          <w:sz w:val="28"/>
          <w:szCs w:val="28"/>
        </w:rPr>
        <w:sym w:font="Symbol" w:char="F02D"/>
      </w:r>
      <w:r w:rsidRPr="00FC651C">
        <w:rPr>
          <w:sz w:val="28"/>
          <w:szCs w:val="28"/>
        </w:rPr>
        <w:t xml:space="preserve"> многофункциональном центре предоставления государственных и </w:t>
      </w:r>
      <w:r w:rsidR="00631191" w:rsidRPr="00FC651C">
        <w:rPr>
          <w:sz w:val="28"/>
          <w:szCs w:val="28"/>
        </w:rPr>
        <w:t>м</w:t>
      </w:r>
      <w:r w:rsidRPr="00FC651C">
        <w:rPr>
          <w:sz w:val="28"/>
          <w:szCs w:val="28"/>
        </w:rPr>
        <w:t>униципальных услуг (далее</w:t>
      </w:r>
      <w:r w:rsidR="00631191" w:rsidRPr="00FC651C">
        <w:rPr>
          <w:sz w:val="28"/>
          <w:szCs w:val="28"/>
        </w:rPr>
        <w:t xml:space="preserve"> </w:t>
      </w:r>
      <w:r w:rsidRPr="00FC651C">
        <w:rPr>
          <w:sz w:val="28"/>
          <w:szCs w:val="28"/>
        </w:rPr>
        <w:sym w:font="Symbol" w:char="F02D"/>
      </w:r>
      <w:r w:rsidRPr="00FC651C">
        <w:rPr>
          <w:sz w:val="28"/>
          <w:szCs w:val="28"/>
        </w:rPr>
        <w:t xml:space="preserve"> МФЦ) в форме распечатанного электронного документа на бумажном носителе.</w:t>
      </w:r>
    </w:p>
    <w:p w:rsidR="006859C7" w:rsidRPr="00FC651C" w:rsidRDefault="006859C7" w:rsidP="00A23271">
      <w:pPr>
        <w:pStyle w:val="12"/>
        <w:tabs>
          <w:tab w:val="left" w:pos="1231"/>
        </w:tabs>
        <w:spacing w:after="120" w:line="240" w:lineRule="auto"/>
        <w:ind w:firstLine="709"/>
        <w:jc w:val="both"/>
        <w:rPr>
          <w:sz w:val="28"/>
          <w:szCs w:val="28"/>
        </w:rPr>
      </w:pPr>
      <w:bookmarkStart w:id="83" w:name="bookmark162"/>
      <w:bookmarkEnd w:id="83"/>
    </w:p>
    <w:p w:rsidR="006859C7" w:rsidRPr="00FC651C" w:rsidRDefault="00EF2983" w:rsidP="00513FF2">
      <w:pPr>
        <w:pStyle w:val="33"/>
        <w:keepNext/>
        <w:keepLines/>
        <w:numPr>
          <w:ilvl w:val="0"/>
          <w:numId w:val="2"/>
        </w:numPr>
        <w:tabs>
          <w:tab w:val="left" w:pos="372"/>
          <w:tab w:val="left" w:pos="1257"/>
        </w:tabs>
        <w:spacing w:line="240" w:lineRule="auto"/>
        <w:contextualSpacing/>
        <w:jc w:val="center"/>
        <w:rPr>
          <w:i w:val="0"/>
          <w:sz w:val="28"/>
          <w:szCs w:val="28"/>
        </w:rPr>
      </w:pPr>
      <w:bookmarkStart w:id="84" w:name="bookmark165"/>
      <w:bookmarkStart w:id="85" w:name="_Toc103862241"/>
      <w:bookmarkStart w:id="86" w:name="_Toc103862206"/>
      <w:bookmarkStart w:id="87" w:name="_Toc103863868"/>
      <w:bookmarkStart w:id="88" w:name="_Toc103877687"/>
      <w:bookmarkEnd w:id="84"/>
      <w:r w:rsidRPr="00FC651C">
        <w:rPr>
          <w:i w:val="0"/>
          <w:sz w:val="28"/>
          <w:szCs w:val="28"/>
        </w:rPr>
        <w:t>Порядок приема и регистрации заявления о предоставлении услуги</w:t>
      </w:r>
      <w:bookmarkEnd w:id="85"/>
      <w:bookmarkEnd w:id="86"/>
      <w:bookmarkEnd w:id="87"/>
      <w:bookmarkEnd w:id="88"/>
    </w:p>
    <w:p w:rsidR="009C728A" w:rsidRPr="00FC651C" w:rsidRDefault="009C728A" w:rsidP="00C87262">
      <w:pPr>
        <w:pStyle w:val="33"/>
        <w:keepNext/>
        <w:keepLines/>
        <w:tabs>
          <w:tab w:val="left" w:pos="372"/>
          <w:tab w:val="left" w:pos="1257"/>
        </w:tabs>
        <w:spacing w:line="240" w:lineRule="auto"/>
        <w:ind w:left="357"/>
        <w:contextualSpacing/>
        <w:jc w:val="both"/>
        <w:rPr>
          <w:i w:val="0"/>
          <w:sz w:val="28"/>
          <w:szCs w:val="28"/>
        </w:rPr>
      </w:pPr>
    </w:p>
    <w:p w:rsidR="006859C7" w:rsidRPr="00FC651C" w:rsidRDefault="00EF2983" w:rsidP="00AD38AA">
      <w:pPr>
        <w:pStyle w:val="33"/>
        <w:keepNext/>
        <w:keepLines/>
        <w:tabs>
          <w:tab w:val="left" w:pos="372"/>
          <w:tab w:val="left" w:pos="567"/>
        </w:tabs>
        <w:spacing w:line="240" w:lineRule="auto"/>
        <w:ind w:firstLine="709"/>
        <w:contextualSpacing/>
        <w:jc w:val="both"/>
        <w:outlineLvl w:val="9"/>
        <w:rPr>
          <w:sz w:val="28"/>
          <w:szCs w:val="28"/>
        </w:rPr>
      </w:pPr>
      <w:bookmarkStart w:id="89" w:name="_Toc103862207"/>
      <w:bookmarkStart w:id="90" w:name="_Toc103862242"/>
      <w:bookmarkStart w:id="91" w:name="_Toc103863869"/>
      <w:r w:rsidRPr="00FC651C">
        <w:rPr>
          <w:b w:val="0"/>
          <w:i w:val="0"/>
          <w:sz w:val="28"/>
          <w:szCs w:val="28"/>
        </w:rPr>
        <w:t>Регистрация</w:t>
      </w:r>
      <w:r w:rsidR="00631191" w:rsidRPr="00FC651C">
        <w:rPr>
          <w:b w:val="0"/>
          <w:i w:val="0"/>
          <w:sz w:val="28"/>
          <w:szCs w:val="28"/>
        </w:rPr>
        <w:t xml:space="preserve"> </w:t>
      </w:r>
      <w:r w:rsidRPr="00FC651C">
        <w:rPr>
          <w:b w:val="0"/>
          <w:i w:val="0"/>
          <w:sz w:val="28"/>
          <w:szCs w:val="28"/>
        </w:rPr>
        <w:t xml:space="preserve">заявления, представленного заявителем (представителем заявителя) в целях, указанных в пунктах </w:t>
      </w:r>
      <w:r w:rsidR="00C57D00" w:rsidRPr="00FC651C">
        <w:rPr>
          <w:b w:val="0"/>
          <w:i w:val="0"/>
          <w:sz w:val="28"/>
          <w:szCs w:val="28"/>
        </w:rPr>
        <w:t>2</w:t>
      </w:r>
      <w:r w:rsidRPr="00FC651C">
        <w:rPr>
          <w:b w:val="0"/>
          <w:i w:val="0"/>
          <w:sz w:val="28"/>
          <w:szCs w:val="28"/>
        </w:rPr>
        <w:t>.</w:t>
      </w:r>
      <w:r w:rsidR="00822ADB" w:rsidRPr="00FC651C">
        <w:rPr>
          <w:b w:val="0"/>
          <w:i w:val="0"/>
          <w:sz w:val="28"/>
          <w:szCs w:val="28"/>
        </w:rPr>
        <w:t>5</w:t>
      </w:r>
      <w:r w:rsidR="00C57D00" w:rsidRPr="00FC651C">
        <w:rPr>
          <w:b w:val="0"/>
          <w:i w:val="0"/>
          <w:sz w:val="28"/>
          <w:szCs w:val="28"/>
        </w:rPr>
        <w:t>.1, 2</w:t>
      </w:r>
      <w:r w:rsidRPr="00FC651C">
        <w:rPr>
          <w:b w:val="0"/>
          <w:i w:val="0"/>
          <w:sz w:val="28"/>
          <w:szCs w:val="28"/>
        </w:rPr>
        <w:t>.</w:t>
      </w:r>
      <w:r w:rsidR="00822ADB" w:rsidRPr="00FC651C">
        <w:rPr>
          <w:b w:val="0"/>
          <w:i w:val="0"/>
          <w:sz w:val="28"/>
          <w:szCs w:val="28"/>
        </w:rPr>
        <w:t>5</w:t>
      </w:r>
      <w:r w:rsidRPr="00FC651C">
        <w:rPr>
          <w:b w:val="0"/>
          <w:i w:val="0"/>
          <w:sz w:val="28"/>
          <w:szCs w:val="28"/>
        </w:rPr>
        <w:t xml:space="preserve">.3, </w:t>
      </w:r>
      <w:r w:rsidR="00C57D00" w:rsidRPr="00FC651C">
        <w:rPr>
          <w:b w:val="0"/>
          <w:i w:val="0"/>
          <w:sz w:val="28"/>
          <w:szCs w:val="28"/>
        </w:rPr>
        <w:t>2</w:t>
      </w:r>
      <w:r w:rsidRPr="00FC651C">
        <w:rPr>
          <w:b w:val="0"/>
          <w:i w:val="0"/>
          <w:sz w:val="28"/>
          <w:szCs w:val="28"/>
        </w:rPr>
        <w:t>.</w:t>
      </w:r>
      <w:r w:rsidR="00822ADB" w:rsidRPr="00FC651C">
        <w:rPr>
          <w:b w:val="0"/>
          <w:i w:val="0"/>
          <w:sz w:val="28"/>
          <w:szCs w:val="28"/>
        </w:rPr>
        <w:t>5</w:t>
      </w:r>
      <w:r w:rsidRPr="00FC651C">
        <w:rPr>
          <w:b w:val="0"/>
          <w:i w:val="0"/>
          <w:sz w:val="28"/>
          <w:szCs w:val="28"/>
        </w:rPr>
        <w:t xml:space="preserve">.4 в </w:t>
      </w:r>
      <w:r w:rsidR="00AF6DD5" w:rsidRPr="00FC651C">
        <w:rPr>
          <w:b w:val="0"/>
          <w:i w:val="0"/>
          <w:sz w:val="28"/>
          <w:szCs w:val="28"/>
        </w:rPr>
        <w:t>Уполномоченный орган</w:t>
      </w:r>
      <w:r w:rsidR="00AF6DD5" w:rsidRPr="00FC651C">
        <w:rPr>
          <w:sz w:val="28"/>
          <w:szCs w:val="28"/>
        </w:rPr>
        <w:t xml:space="preserve"> </w:t>
      </w:r>
      <w:r w:rsidRPr="00FC651C">
        <w:rPr>
          <w:b w:val="0"/>
          <w:i w:val="0"/>
          <w:sz w:val="28"/>
          <w:szCs w:val="28"/>
        </w:rPr>
        <w:t>осуществляется не</w:t>
      </w:r>
      <w:r w:rsidR="00631191" w:rsidRPr="00FC651C">
        <w:rPr>
          <w:b w:val="0"/>
          <w:i w:val="0"/>
          <w:sz w:val="28"/>
          <w:szCs w:val="28"/>
        </w:rPr>
        <w:t xml:space="preserve"> </w:t>
      </w:r>
      <w:r w:rsidRPr="00FC651C">
        <w:rPr>
          <w:b w:val="0"/>
          <w:i w:val="0"/>
          <w:sz w:val="28"/>
          <w:szCs w:val="28"/>
        </w:rPr>
        <w:t>позднее</w:t>
      </w:r>
      <w:r w:rsidR="00631191" w:rsidRPr="00FC651C">
        <w:rPr>
          <w:b w:val="0"/>
          <w:i w:val="0"/>
          <w:sz w:val="28"/>
          <w:szCs w:val="28"/>
        </w:rPr>
        <w:t xml:space="preserve"> </w:t>
      </w:r>
      <w:r w:rsidRPr="00FC651C">
        <w:rPr>
          <w:b w:val="0"/>
          <w:i w:val="0"/>
          <w:sz w:val="28"/>
          <w:szCs w:val="28"/>
        </w:rPr>
        <w:t>одного</w:t>
      </w:r>
      <w:r w:rsidR="00631191" w:rsidRPr="00FC651C">
        <w:rPr>
          <w:b w:val="0"/>
          <w:i w:val="0"/>
          <w:sz w:val="28"/>
          <w:szCs w:val="28"/>
        </w:rPr>
        <w:t xml:space="preserve"> </w:t>
      </w:r>
      <w:r w:rsidRPr="00FC651C">
        <w:rPr>
          <w:b w:val="0"/>
          <w:i w:val="0"/>
          <w:sz w:val="28"/>
          <w:szCs w:val="28"/>
        </w:rPr>
        <w:t>рабочего</w:t>
      </w:r>
      <w:r w:rsidR="00631191" w:rsidRPr="00FC651C">
        <w:rPr>
          <w:b w:val="0"/>
          <w:i w:val="0"/>
          <w:sz w:val="28"/>
          <w:szCs w:val="28"/>
        </w:rPr>
        <w:t xml:space="preserve"> </w:t>
      </w:r>
      <w:r w:rsidRPr="00FC651C">
        <w:rPr>
          <w:b w:val="0"/>
          <w:i w:val="0"/>
          <w:sz w:val="28"/>
          <w:szCs w:val="28"/>
        </w:rPr>
        <w:t>дня, следующего</w:t>
      </w:r>
      <w:r w:rsidR="00631191" w:rsidRPr="00FC651C">
        <w:rPr>
          <w:b w:val="0"/>
          <w:i w:val="0"/>
          <w:sz w:val="28"/>
          <w:szCs w:val="28"/>
        </w:rPr>
        <w:t xml:space="preserve"> </w:t>
      </w:r>
      <w:r w:rsidRPr="00FC651C">
        <w:rPr>
          <w:b w:val="0"/>
          <w:i w:val="0"/>
          <w:sz w:val="28"/>
          <w:szCs w:val="28"/>
        </w:rPr>
        <w:t>за</w:t>
      </w:r>
      <w:r w:rsidR="00631191" w:rsidRPr="00FC651C">
        <w:rPr>
          <w:b w:val="0"/>
          <w:i w:val="0"/>
          <w:sz w:val="28"/>
          <w:szCs w:val="28"/>
        </w:rPr>
        <w:t xml:space="preserve"> </w:t>
      </w:r>
      <w:r w:rsidRPr="00FC651C">
        <w:rPr>
          <w:b w:val="0"/>
          <w:i w:val="0"/>
          <w:sz w:val="28"/>
          <w:szCs w:val="28"/>
        </w:rPr>
        <w:t>днем</w:t>
      </w:r>
      <w:r w:rsidR="00631191" w:rsidRPr="00FC651C">
        <w:rPr>
          <w:b w:val="0"/>
          <w:i w:val="0"/>
          <w:sz w:val="28"/>
          <w:szCs w:val="28"/>
        </w:rPr>
        <w:t xml:space="preserve"> </w:t>
      </w:r>
      <w:r w:rsidRPr="00FC651C">
        <w:rPr>
          <w:b w:val="0"/>
          <w:i w:val="0"/>
          <w:sz w:val="28"/>
          <w:szCs w:val="28"/>
        </w:rPr>
        <w:t>его</w:t>
      </w:r>
      <w:r w:rsidR="00631191" w:rsidRPr="00FC651C">
        <w:rPr>
          <w:b w:val="0"/>
          <w:i w:val="0"/>
          <w:sz w:val="28"/>
          <w:szCs w:val="28"/>
        </w:rPr>
        <w:t xml:space="preserve"> </w:t>
      </w:r>
      <w:r w:rsidRPr="00FC651C">
        <w:rPr>
          <w:b w:val="0"/>
          <w:i w:val="0"/>
          <w:sz w:val="28"/>
          <w:szCs w:val="28"/>
        </w:rPr>
        <w:t>поступления.</w:t>
      </w:r>
      <w:bookmarkEnd w:id="89"/>
      <w:bookmarkEnd w:id="90"/>
      <w:bookmarkEnd w:id="91"/>
    </w:p>
    <w:p w:rsidR="006859C7" w:rsidRPr="00FC651C" w:rsidRDefault="00EF2983" w:rsidP="00AD38AA">
      <w:pPr>
        <w:pStyle w:val="33"/>
        <w:keepNext/>
        <w:keepLines/>
        <w:tabs>
          <w:tab w:val="left" w:pos="372"/>
          <w:tab w:val="left" w:pos="567"/>
        </w:tabs>
        <w:spacing w:line="240" w:lineRule="auto"/>
        <w:ind w:firstLine="709"/>
        <w:contextualSpacing/>
        <w:jc w:val="both"/>
        <w:outlineLvl w:val="9"/>
        <w:rPr>
          <w:sz w:val="28"/>
          <w:szCs w:val="28"/>
        </w:rPr>
      </w:pPr>
      <w:bookmarkStart w:id="92" w:name="_Toc103862208"/>
      <w:bookmarkStart w:id="93" w:name="_Toc103862243"/>
      <w:bookmarkStart w:id="94" w:name="_Toc103863870"/>
      <w:r w:rsidRPr="00FC651C">
        <w:rPr>
          <w:b w:val="0"/>
          <w:i w:val="0"/>
          <w:sz w:val="28"/>
          <w:szCs w:val="28"/>
        </w:rPr>
        <w:t>Регистрация</w:t>
      </w:r>
      <w:r w:rsidR="00631191" w:rsidRPr="00FC651C">
        <w:rPr>
          <w:b w:val="0"/>
          <w:i w:val="0"/>
          <w:sz w:val="28"/>
          <w:szCs w:val="28"/>
        </w:rPr>
        <w:t xml:space="preserve"> </w:t>
      </w:r>
      <w:r w:rsidRPr="00FC651C">
        <w:rPr>
          <w:b w:val="0"/>
          <w:i w:val="0"/>
          <w:sz w:val="28"/>
          <w:szCs w:val="28"/>
        </w:rPr>
        <w:t xml:space="preserve">заявления, представленного заявителем (представителем заявителя) в целях, указанных в пункте </w:t>
      </w:r>
      <w:r w:rsidR="00C57D00" w:rsidRPr="00FC651C">
        <w:rPr>
          <w:b w:val="0"/>
          <w:i w:val="0"/>
          <w:sz w:val="28"/>
          <w:szCs w:val="28"/>
        </w:rPr>
        <w:t>2</w:t>
      </w:r>
      <w:r w:rsidRPr="00FC651C">
        <w:rPr>
          <w:b w:val="0"/>
          <w:i w:val="0"/>
          <w:sz w:val="28"/>
          <w:szCs w:val="28"/>
        </w:rPr>
        <w:t>.</w:t>
      </w:r>
      <w:r w:rsidR="00822ADB" w:rsidRPr="00FC651C">
        <w:rPr>
          <w:b w:val="0"/>
          <w:i w:val="0"/>
          <w:sz w:val="28"/>
          <w:szCs w:val="28"/>
        </w:rPr>
        <w:t>5</w:t>
      </w:r>
      <w:r w:rsidRPr="00FC651C">
        <w:rPr>
          <w:b w:val="0"/>
          <w:i w:val="0"/>
          <w:sz w:val="28"/>
          <w:szCs w:val="28"/>
        </w:rPr>
        <w:t>.2, в</w:t>
      </w:r>
      <w:r w:rsidR="00CE1F6E" w:rsidRPr="00FC651C">
        <w:rPr>
          <w:rFonts w:ascii="Microsoft Sans Serif" w:eastAsia="Microsoft Sans Serif" w:hAnsi="Microsoft Sans Serif" w:cs="Microsoft Sans Serif"/>
          <w:b w:val="0"/>
          <w:bCs w:val="0"/>
          <w:i w:val="0"/>
          <w:iCs w:val="0"/>
          <w:sz w:val="28"/>
          <w:szCs w:val="28"/>
        </w:rPr>
        <w:t xml:space="preserve"> </w:t>
      </w:r>
      <w:r w:rsidR="00AF6DD5" w:rsidRPr="00FC651C">
        <w:rPr>
          <w:b w:val="0"/>
          <w:i w:val="0"/>
          <w:sz w:val="28"/>
          <w:szCs w:val="28"/>
        </w:rPr>
        <w:t>У</w:t>
      </w:r>
      <w:r w:rsidR="00CE1F6E" w:rsidRPr="00FC651C">
        <w:rPr>
          <w:b w:val="0"/>
          <w:i w:val="0"/>
          <w:sz w:val="28"/>
          <w:szCs w:val="28"/>
        </w:rPr>
        <w:t>полномоченный орган</w:t>
      </w:r>
      <w:r w:rsidRPr="00FC651C">
        <w:rPr>
          <w:b w:val="0"/>
          <w:i w:val="0"/>
          <w:sz w:val="28"/>
          <w:szCs w:val="28"/>
        </w:rPr>
        <w:t xml:space="preserve">  осуществляется в день поступления.</w:t>
      </w:r>
      <w:bookmarkEnd w:id="92"/>
      <w:bookmarkEnd w:id="93"/>
      <w:bookmarkEnd w:id="94"/>
    </w:p>
    <w:p w:rsidR="006859C7" w:rsidRPr="00FC651C" w:rsidRDefault="00EF2983" w:rsidP="00AD38AA">
      <w:pPr>
        <w:pStyle w:val="33"/>
        <w:keepNext/>
        <w:keepLines/>
        <w:tabs>
          <w:tab w:val="left" w:pos="372"/>
          <w:tab w:val="left" w:pos="567"/>
        </w:tabs>
        <w:spacing w:line="240" w:lineRule="auto"/>
        <w:ind w:firstLine="709"/>
        <w:contextualSpacing/>
        <w:jc w:val="both"/>
        <w:outlineLvl w:val="9"/>
        <w:rPr>
          <w:sz w:val="28"/>
          <w:szCs w:val="28"/>
        </w:rPr>
      </w:pPr>
      <w:bookmarkStart w:id="95" w:name="_Toc103862244"/>
      <w:bookmarkStart w:id="96" w:name="_Toc103863871"/>
      <w:bookmarkStart w:id="97" w:name="_Toc103862209"/>
      <w:r w:rsidRPr="00FC651C">
        <w:rPr>
          <w:b w:val="0"/>
          <w:i w:val="0"/>
          <w:sz w:val="28"/>
          <w:szCs w:val="28"/>
        </w:rPr>
        <w:t xml:space="preserve">В случае представления заявления в электронной форме вне рабочего времени </w:t>
      </w:r>
      <w:r w:rsidR="00AF6DD5" w:rsidRPr="00FC651C">
        <w:rPr>
          <w:b w:val="0"/>
          <w:i w:val="0"/>
          <w:sz w:val="28"/>
          <w:szCs w:val="28"/>
        </w:rPr>
        <w:t>Уполномоченного органа</w:t>
      </w:r>
      <w:r w:rsidRPr="00FC651C">
        <w:rPr>
          <w:b w:val="0"/>
          <w:i w:val="0"/>
          <w:sz w:val="28"/>
          <w:szCs w:val="28"/>
        </w:rPr>
        <w:t>, либо в выходной, нерабочий или праздничный день, заявление подлежит регистрации на следующий рабочий день.</w:t>
      </w:r>
      <w:bookmarkEnd w:id="95"/>
      <w:bookmarkEnd w:id="96"/>
      <w:bookmarkEnd w:id="97"/>
    </w:p>
    <w:p w:rsidR="00AD38AA" w:rsidRDefault="00AD38AA" w:rsidP="00881D57">
      <w:pPr>
        <w:pStyle w:val="33"/>
        <w:keepNext/>
        <w:keepLines/>
        <w:tabs>
          <w:tab w:val="left" w:pos="372"/>
        </w:tabs>
        <w:spacing w:line="240" w:lineRule="auto"/>
        <w:ind w:left="709"/>
        <w:jc w:val="center"/>
        <w:rPr>
          <w:i w:val="0"/>
          <w:sz w:val="28"/>
          <w:szCs w:val="28"/>
        </w:rPr>
      </w:pPr>
      <w:bookmarkStart w:id="98" w:name="bookmark168"/>
      <w:bookmarkStart w:id="99" w:name="bookmark171"/>
      <w:bookmarkStart w:id="100" w:name="_Toc103863872"/>
      <w:bookmarkStart w:id="101" w:name="_Toc103877688"/>
      <w:bookmarkStart w:id="102" w:name="bookmark169"/>
      <w:bookmarkStart w:id="103" w:name="bookmark172"/>
      <w:bookmarkStart w:id="104" w:name="_Toc103862210"/>
      <w:bookmarkStart w:id="105" w:name="_Toc103862245"/>
      <w:bookmarkEnd w:id="98"/>
      <w:bookmarkEnd w:id="99"/>
    </w:p>
    <w:p w:rsidR="006859C7" w:rsidRPr="00FC651C" w:rsidRDefault="00EF2983" w:rsidP="00513FF2">
      <w:pPr>
        <w:pStyle w:val="33"/>
        <w:keepNext/>
        <w:keepLines/>
        <w:numPr>
          <w:ilvl w:val="0"/>
          <w:numId w:val="2"/>
        </w:numPr>
        <w:tabs>
          <w:tab w:val="left" w:pos="372"/>
        </w:tabs>
        <w:spacing w:line="240" w:lineRule="auto"/>
        <w:jc w:val="center"/>
        <w:rPr>
          <w:i w:val="0"/>
          <w:sz w:val="28"/>
          <w:szCs w:val="28"/>
        </w:rPr>
      </w:pPr>
      <w:r w:rsidRPr="00FC651C">
        <w:rPr>
          <w:i w:val="0"/>
          <w:sz w:val="28"/>
          <w:szCs w:val="28"/>
        </w:rPr>
        <w:t>Срок предоставления Муниципальной услуги</w:t>
      </w:r>
      <w:bookmarkEnd w:id="100"/>
      <w:bookmarkEnd w:id="101"/>
      <w:bookmarkEnd w:id="102"/>
      <w:bookmarkEnd w:id="103"/>
      <w:bookmarkEnd w:id="104"/>
      <w:bookmarkEnd w:id="105"/>
    </w:p>
    <w:p w:rsidR="006859C7" w:rsidRPr="00FC651C" w:rsidRDefault="00EF2983" w:rsidP="00AD38AA">
      <w:pPr>
        <w:pStyle w:val="12"/>
        <w:tabs>
          <w:tab w:val="left" w:pos="1257"/>
        </w:tabs>
        <w:spacing w:line="240" w:lineRule="auto"/>
        <w:ind w:left="709" w:firstLine="0"/>
        <w:jc w:val="both"/>
        <w:rPr>
          <w:sz w:val="28"/>
          <w:szCs w:val="28"/>
        </w:rPr>
      </w:pPr>
      <w:bookmarkStart w:id="106" w:name="bookmark173"/>
      <w:bookmarkEnd w:id="106"/>
      <w:r w:rsidRPr="00FC651C">
        <w:rPr>
          <w:sz w:val="28"/>
          <w:szCs w:val="28"/>
        </w:rPr>
        <w:t>Срок предоставления Муниципальной услуги:</w:t>
      </w:r>
    </w:p>
    <w:p w:rsidR="006859C7" w:rsidRPr="00FC651C" w:rsidRDefault="00EF2983" w:rsidP="00AD38AA">
      <w:pPr>
        <w:pStyle w:val="12"/>
        <w:numPr>
          <w:ilvl w:val="2"/>
          <w:numId w:val="31"/>
        </w:numPr>
        <w:tabs>
          <w:tab w:val="left" w:pos="0"/>
        </w:tabs>
        <w:spacing w:line="240" w:lineRule="auto"/>
        <w:ind w:left="0" w:firstLine="709"/>
        <w:jc w:val="both"/>
        <w:rPr>
          <w:sz w:val="28"/>
          <w:szCs w:val="28"/>
        </w:rPr>
      </w:pPr>
      <w:bookmarkStart w:id="107" w:name="bookmark174"/>
      <w:bookmarkEnd w:id="107"/>
      <w:r w:rsidRPr="00FC651C">
        <w:rPr>
          <w:sz w:val="28"/>
          <w:szCs w:val="28"/>
        </w:rPr>
        <w:t xml:space="preserve">по основаниям, указанным в пунктах </w:t>
      </w:r>
      <w:r w:rsidR="00C57D00" w:rsidRPr="00FC651C">
        <w:rPr>
          <w:sz w:val="28"/>
          <w:szCs w:val="28"/>
        </w:rPr>
        <w:t>2</w:t>
      </w:r>
      <w:r w:rsidRPr="00FC651C">
        <w:rPr>
          <w:sz w:val="28"/>
          <w:szCs w:val="28"/>
        </w:rPr>
        <w:t>.</w:t>
      </w:r>
      <w:r w:rsidR="00822ADB" w:rsidRPr="00FC651C">
        <w:rPr>
          <w:sz w:val="28"/>
          <w:szCs w:val="28"/>
        </w:rPr>
        <w:t>5</w:t>
      </w:r>
      <w:r w:rsidR="00C57D00" w:rsidRPr="00FC651C">
        <w:rPr>
          <w:sz w:val="28"/>
          <w:szCs w:val="28"/>
        </w:rPr>
        <w:t>.1, 2</w:t>
      </w:r>
      <w:r w:rsidRPr="00FC651C">
        <w:rPr>
          <w:sz w:val="28"/>
          <w:szCs w:val="28"/>
        </w:rPr>
        <w:t>.</w:t>
      </w:r>
      <w:r w:rsidR="00822ADB" w:rsidRPr="00FC651C">
        <w:rPr>
          <w:sz w:val="28"/>
          <w:szCs w:val="28"/>
        </w:rPr>
        <w:t>5</w:t>
      </w:r>
      <w:r w:rsidRPr="00FC651C">
        <w:rPr>
          <w:sz w:val="28"/>
          <w:szCs w:val="28"/>
        </w:rPr>
        <w:t>.4 настоящего Административного регламента, составляет не более 10 рабочих дней со дня регистрации Заявления;</w:t>
      </w:r>
    </w:p>
    <w:p w:rsidR="006859C7" w:rsidRPr="00FC651C" w:rsidRDefault="00EF2983" w:rsidP="00AD38AA">
      <w:pPr>
        <w:pStyle w:val="12"/>
        <w:numPr>
          <w:ilvl w:val="2"/>
          <w:numId w:val="31"/>
        </w:numPr>
        <w:tabs>
          <w:tab w:val="left" w:pos="0"/>
        </w:tabs>
        <w:spacing w:line="240" w:lineRule="auto"/>
        <w:ind w:left="0" w:firstLine="709"/>
        <w:jc w:val="both"/>
        <w:rPr>
          <w:sz w:val="28"/>
          <w:szCs w:val="28"/>
        </w:rPr>
      </w:pPr>
      <w:bookmarkStart w:id="108" w:name="bookmark175"/>
      <w:bookmarkEnd w:id="108"/>
      <w:r w:rsidRPr="00FC651C">
        <w:rPr>
          <w:sz w:val="28"/>
          <w:szCs w:val="28"/>
        </w:rPr>
        <w:t xml:space="preserve">по основанию, указанному в пункте </w:t>
      </w:r>
      <w:r w:rsidR="00C57D00" w:rsidRPr="00FC651C">
        <w:rPr>
          <w:sz w:val="28"/>
          <w:szCs w:val="28"/>
        </w:rPr>
        <w:t>2</w:t>
      </w:r>
      <w:r w:rsidRPr="00FC651C">
        <w:rPr>
          <w:sz w:val="28"/>
          <w:szCs w:val="28"/>
        </w:rPr>
        <w:t>.</w:t>
      </w:r>
      <w:r w:rsidR="00822ADB" w:rsidRPr="00FC651C">
        <w:rPr>
          <w:sz w:val="28"/>
          <w:szCs w:val="28"/>
        </w:rPr>
        <w:t>5</w:t>
      </w:r>
      <w:r w:rsidRPr="00FC651C">
        <w:rPr>
          <w:sz w:val="28"/>
          <w:szCs w:val="28"/>
        </w:rPr>
        <w:t xml:space="preserve">.2 настоящего Административного регламента, составляет не более </w:t>
      </w:r>
      <w:r w:rsidRPr="00FC651C">
        <w:rPr>
          <w:color w:val="auto"/>
          <w:sz w:val="28"/>
          <w:szCs w:val="28"/>
        </w:rPr>
        <w:t xml:space="preserve">3 </w:t>
      </w:r>
      <w:r w:rsidRPr="00FC651C">
        <w:rPr>
          <w:sz w:val="28"/>
          <w:szCs w:val="28"/>
        </w:rPr>
        <w:t>рабочих дней со дня регистрации Заявления;</w:t>
      </w:r>
      <w:bookmarkStart w:id="109" w:name="bookmark176"/>
      <w:bookmarkEnd w:id="109"/>
    </w:p>
    <w:p w:rsidR="006859C7" w:rsidRPr="00FC651C" w:rsidRDefault="00EF2983" w:rsidP="00AD38AA">
      <w:pPr>
        <w:pStyle w:val="12"/>
        <w:numPr>
          <w:ilvl w:val="2"/>
          <w:numId w:val="31"/>
        </w:numPr>
        <w:tabs>
          <w:tab w:val="left" w:pos="0"/>
        </w:tabs>
        <w:spacing w:line="240" w:lineRule="auto"/>
        <w:ind w:left="0" w:firstLine="709"/>
        <w:jc w:val="both"/>
        <w:rPr>
          <w:sz w:val="28"/>
          <w:szCs w:val="28"/>
        </w:rPr>
      </w:pPr>
      <w:bookmarkStart w:id="110" w:name="bookmark177"/>
      <w:bookmarkEnd w:id="110"/>
      <w:r w:rsidRPr="00FC651C">
        <w:rPr>
          <w:sz w:val="28"/>
          <w:szCs w:val="28"/>
        </w:rPr>
        <w:t xml:space="preserve">по основанию, указанному в пункте </w:t>
      </w:r>
      <w:r w:rsidR="00C57D00" w:rsidRPr="00FC651C">
        <w:rPr>
          <w:sz w:val="28"/>
          <w:szCs w:val="28"/>
        </w:rPr>
        <w:t>2</w:t>
      </w:r>
      <w:r w:rsidRPr="00FC651C">
        <w:rPr>
          <w:sz w:val="28"/>
          <w:szCs w:val="28"/>
        </w:rPr>
        <w:t>.</w:t>
      </w:r>
      <w:r w:rsidR="00822ADB" w:rsidRPr="00FC651C">
        <w:rPr>
          <w:sz w:val="28"/>
          <w:szCs w:val="28"/>
        </w:rPr>
        <w:t>5</w:t>
      </w:r>
      <w:r w:rsidRPr="00FC651C">
        <w:rPr>
          <w:sz w:val="28"/>
          <w:szCs w:val="28"/>
        </w:rPr>
        <w:t>.3 настоящего Административного регламента, составляет не более 5 рабочих дней со дня регистрации Заявления;</w:t>
      </w:r>
    </w:p>
    <w:p w:rsidR="006859C7" w:rsidRPr="00FC651C" w:rsidRDefault="00EF2983" w:rsidP="00AD38AA">
      <w:pPr>
        <w:pStyle w:val="12"/>
        <w:tabs>
          <w:tab w:val="left" w:pos="1257"/>
        </w:tabs>
        <w:spacing w:line="240" w:lineRule="auto"/>
        <w:ind w:firstLine="709"/>
        <w:jc w:val="both"/>
        <w:rPr>
          <w:sz w:val="28"/>
          <w:szCs w:val="28"/>
        </w:rPr>
      </w:pPr>
      <w:bookmarkStart w:id="111" w:name="bookmark178"/>
      <w:bookmarkStart w:id="112" w:name="bookmark179"/>
      <w:bookmarkEnd w:id="111"/>
      <w:bookmarkEnd w:id="112"/>
      <w:r w:rsidRPr="00FC651C">
        <w:rPr>
          <w:sz w:val="28"/>
          <w:szCs w:val="28"/>
        </w:rPr>
        <w:lastRenderedPageBreak/>
        <w:t>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выходные и (или) праздничные</w:t>
      </w:r>
      <w:r w:rsidR="00CE1F6E" w:rsidRPr="00FC651C">
        <w:rPr>
          <w:sz w:val="28"/>
          <w:szCs w:val="28"/>
        </w:rPr>
        <w:t xml:space="preserve"> дни, а также в нерабочее время</w:t>
      </w:r>
      <w:r w:rsidRPr="00FC651C">
        <w:rPr>
          <w:sz w:val="28"/>
          <w:szCs w:val="28"/>
        </w:rPr>
        <w:t>,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аварийно-восстановительных работ соответствующего Заявления.</w:t>
      </w:r>
    </w:p>
    <w:p w:rsidR="006859C7" w:rsidRPr="00FC651C" w:rsidRDefault="00EF2983" w:rsidP="00AD38AA">
      <w:pPr>
        <w:pStyle w:val="12"/>
        <w:tabs>
          <w:tab w:val="left" w:pos="1257"/>
        </w:tabs>
        <w:spacing w:line="240" w:lineRule="auto"/>
        <w:ind w:firstLine="709"/>
        <w:jc w:val="both"/>
        <w:rPr>
          <w:sz w:val="28"/>
          <w:szCs w:val="28"/>
        </w:rPr>
      </w:pPr>
      <w:bookmarkStart w:id="113" w:name="bookmark181"/>
      <w:bookmarkStart w:id="114" w:name="bookmark180"/>
      <w:bookmarkEnd w:id="113"/>
      <w:bookmarkEnd w:id="114"/>
      <w:r w:rsidRPr="00FC651C">
        <w:rPr>
          <w:sz w:val="28"/>
          <w:szCs w:val="28"/>
        </w:rPr>
        <w:t>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6859C7" w:rsidRPr="00FC651C" w:rsidRDefault="00EF2983" w:rsidP="00AD38AA">
      <w:pPr>
        <w:pStyle w:val="12"/>
        <w:tabs>
          <w:tab w:val="left" w:pos="1386"/>
        </w:tabs>
        <w:spacing w:line="240" w:lineRule="auto"/>
        <w:ind w:firstLine="709"/>
        <w:jc w:val="both"/>
        <w:rPr>
          <w:sz w:val="28"/>
          <w:szCs w:val="28"/>
        </w:rPr>
      </w:pPr>
      <w:bookmarkStart w:id="115" w:name="bookmark182"/>
      <w:bookmarkEnd w:id="115"/>
      <w:r w:rsidRPr="00FC651C">
        <w:rPr>
          <w:sz w:val="28"/>
          <w:szCs w:val="28"/>
        </w:rPr>
        <w:t>В случае незавершения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6859C7" w:rsidRPr="00FC651C" w:rsidRDefault="002A3FD2" w:rsidP="00AD38AA">
      <w:pPr>
        <w:pStyle w:val="12"/>
        <w:tabs>
          <w:tab w:val="left" w:pos="1257"/>
        </w:tabs>
        <w:spacing w:line="240" w:lineRule="auto"/>
        <w:ind w:firstLine="709"/>
        <w:contextualSpacing/>
        <w:jc w:val="both"/>
        <w:rPr>
          <w:sz w:val="28"/>
          <w:szCs w:val="28"/>
        </w:rPr>
      </w:pPr>
      <w:bookmarkStart w:id="116" w:name="bookmark183"/>
      <w:bookmarkEnd w:id="116"/>
      <w:r>
        <w:rPr>
          <w:sz w:val="28"/>
          <w:szCs w:val="28"/>
        </w:rPr>
        <w:t>Подача з</w:t>
      </w:r>
      <w:r w:rsidR="00EF2983" w:rsidRPr="00FC651C">
        <w:rPr>
          <w:sz w:val="28"/>
          <w:szCs w:val="28"/>
        </w:rPr>
        <w:t>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w:t>
      </w:r>
    </w:p>
    <w:p w:rsidR="006859C7" w:rsidRPr="00FC651C" w:rsidRDefault="00EF2983" w:rsidP="00AD38AA">
      <w:pPr>
        <w:pStyle w:val="12"/>
        <w:tabs>
          <w:tab w:val="left" w:pos="1392"/>
        </w:tabs>
        <w:spacing w:line="240" w:lineRule="auto"/>
        <w:ind w:firstLine="709"/>
        <w:contextualSpacing/>
        <w:jc w:val="both"/>
        <w:rPr>
          <w:sz w:val="28"/>
          <w:szCs w:val="28"/>
        </w:rPr>
      </w:pPr>
      <w:bookmarkStart w:id="117" w:name="bookmark184"/>
      <w:bookmarkEnd w:id="117"/>
      <w:r w:rsidRPr="00FC651C">
        <w:rPr>
          <w:sz w:val="28"/>
          <w:szCs w:val="28"/>
        </w:rP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6859C7" w:rsidRPr="00FC651C" w:rsidRDefault="00EF2983" w:rsidP="00AD38AA">
      <w:pPr>
        <w:pStyle w:val="12"/>
        <w:tabs>
          <w:tab w:val="left" w:pos="1392"/>
        </w:tabs>
        <w:spacing w:line="240" w:lineRule="auto"/>
        <w:ind w:firstLine="709"/>
        <w:jc w:val="both"/>
        <w:rPr>
          <w:sz w:val="28"/>
          <w:szCs w:val="28"/>
        </w:rPr>
      </w:pPr>
      <w:bookmarkStart w:id="118" w:name="bookmark185"/>
      <w:bookmarkEnd w:id="118"/>
      <w:r w:rsidRPr="00FC651C">
        <w:rPr>
          <w:sz w:val="28"/>
          <w:szCs w:val="28"/>
        </w:rP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6859C7" w:rsidRPr="00FC651C" w:rsidRDefault="002A3FD2" w:rsidP="00AD38AA">
      <w:pPr>
        <w:pStyle w:val="12"/>
        <w:tabs>
          <w:tab w:val="left" w:pos="1762"/>
        </w:tabs>
        <w:spacing w:line="240" w:lineRule="auto"/>
        <w:ind w:firstLine="709"/>
        <w:jc w:val="both"/>
        <w:rPr>
          <w:sz w:val="28"/>
          <w:szCs w:val="28"/>
        </w:rPr>
      </w:pPr>
      <w:bookmarkStart w:id="119" w:name="bookmark186"/>
      <w:bookmarkEnd w:id="119"/>
      <w:r>
        <w:rPr>
          <w:sz w:val="28"/>
          <w:szCs w:val="28"/>
        </w:rPr>
        <w:t>Подача з</w:t>
      </w:r>
      <w:r w:rsidR="00EF2983" w:rsidRPr="00FC651C">
        <w:rPr>
          <w:sz w:val="28"/>
          <w:szCs w:val="28"/>
        </w:rPr>
        <w:t>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6859C7" w:rsidRPr="00FC651C" w:rsidRDefault="002A3FD2" w:rsidP="00C87262">
      <w:pPr>
        <w:pStyle w:val="12"/>
        <w:spacing w:line="240" w:lineRule="auto"/>
        <w:ind w:firstLine="709"/>
        <w:jc w:val="both"/>
        <w:rPr>
          <w:sz w:val="28"/>
          <w:szCs w:val="28"/>
        </w:rPr>
      </w:pPr>
      <w:r>
        <w:rPr>
          <w:sz w:val="28"/>
          <w:szCs w:val="28"/>
        </w:rPr>
        <w:t>Подача з</w:t>
      </w:r>
      <w:r w:rsidR="00EF2983" w:rsidRPr="00FC651C">
        <w:rPr>
          <w:sz w:val="28"/>
          <w:szCs w:val="28"/>
        </w:rPr>
        <w:t>аявления на закрытие разрешения на право производства земляных работ позднее 3 рабочих дней не является основанием для отк</w:t>
      </w:r>
      <w:r>
        <w:rPr>
          <w:sz w:val="28"/>
          <w:szCs w:val="28"/>
        </w:rPr>
        <w:t>аза Заявителю в предоставлении м</w:t>
      </w:r>
      <w:r w:rsidR="00EF2983" w:rsidRPr="00FC651C">
        <w:rPr>
          <w:sz w:val="28"/>
          <w:szCs w:val="28"/>
        </w:rPr>
        <w:t>униципальной услуги.</w:t>
      </w:r>
    </w:p>
    <w:p w:rsidR="00E250BE" w:rsidRPr="00FC651C" w:rsidRDefault="00EF2983" w:rsidP="00513FF2">
      <w:pPr>
        <w:pStyle w:val="33"/>
        <w:keepNext/>
        <w:keepLines/>
        <w:numPr>
          <w:ilvl w:val="0"/>
          <w:numId w:val="2"/>
        </w:numPr>
        <w:tabs>
          <w:tab w:val="left" w:pos="355"/>
        </w:tabs>
        <w:spacing w:line="240" w:lineRule="auto"/>
        <w:jc w:val="center"/>
        <w:rPr>
          <w:i w:val="0"/>
          <w:sz w:val="28"/>
          <w:szCs w:val="28"/>
        </w:rPr>
      </w:pPr>
      <w:bookmarkStart w:id="120" w:name="bookmark189"/>
      <w:bookmarkStart w:id="121" w:name="_Toc103863873"/>
      <w:bookmarkStart w:id="122" w:name="_Toc103862211"/>
      <w:bookmarkStart w:id="123" w:name="_Toc103877689"/>
      <w:bookmarkStart w:id="124" w:name="_Toc103862246"/>
      <w:bookmarkEnd w:id="120"/>
      <w:r w:rsidRPr="00FC651C">
        <w:rPr>
          <w:i w:val="0"/>
          <w:sz w:val="28"/>
          <w:szCs w:val="28"/>
        </w:rPr>
        <w:t>Нормативные правовые акты, регулирующие предоставление</w:t>
      </w:r>
    </w:p>
    <w:p w:rsidR="006859C7" w:rsidRPr="00FC651C" w:rsidRDefault="00EF2983" w:rsidP="00881D57">
      <w:pPr>
        <w:pStyle w:val="33"/>
        <w:keepNext/>
        <w:keepLines/>
        <w:tabs>
          <w:tab w:val="left" w:pos="355"/>
        </w:tabs>
        <w:spacing w:line="240" w:lineRule="auto"/>
        <w:ind w:left="709"/>
        <w:jc w:val="center"/>
        <w:rPr>
          <w:i w:val="0"/>
          <w:sz w:val="28"/>
          <w:szCs w:val="28"/>
        </w:rPr>
      </w:pPr>
      <w:r w:rsidRPr="00FC651C">
        <w:rPr>
          <w:i w:val="0"/>
          <w:sz w:val="28"/>
          <w:szCs w:val="28"/>
        </w:rPr>
        <w:t>муниципальной услуги</w:t>
      </w:r>
      <w:bookmarkEnd w:id="121"/>
      <w:bookmarkEnd w:id="122"/>
      <w:bookmarkEnd w:id="123"/>
      <w:bookmarkEnd w:id="124"/>
    </w:p>
    <w:p w:rsidR="006859C7" w:rsidRPr="00FC651C" w:rsidRDefault="00EF2983" w:rsidP="00AD38AA">
      <w:pPr>
        <w:pStyle w:val="12"/>
        <w:tabs>
          <w:tab w:val="left" w:pos="1341"/>
        </w:tabs>
        <w:spacing w:line="240" w:lineRule="auto"/>
        <w:ind w:firstLine="709"/>
        <w:jc w:val="both"/>
        <w:rPr>
          <w:sz w:val="28"/>
          <w:szCs w:val="28"/>
        </w:rPr>
      </w:pPr>
      <w:bookmarkStart w:id="125" w:name="bookmark191"/>
      <w:bookmarkEnd w:id="125"/>
      <w:r w:rsidRPr="00FC651C">
        <w:rPr>
          <w:sz w:val="28"/>
          <w:szCs w:val="28"/>
        </w:rPr>
        <w:t>Основными нормативными правовыми актами, регулирующими предоставление Муниципальной услуги, являются</w:t>
      </w:r>
      <w:r w:rsidR="002D7CFE" w:rsidRPr="00FC651C">
        <w:rPr>
          <w:i/>
          <w:iCs/>
          <w:sz w:val="28"/>
          <w:szCs w:val="28"/>
        </w:rPr>
        <w:t>:</w:t>
      </w:r>
    </w:p>
    <w:p w:rsidR="002D7CFE" w:rsidRPr="00FC651C" w:rsidRDefault="002D7CFE" w:rsidP="00C87262">
      <w:pPr>
        <w:pStyle w:val="12"/>
        <w:tabs>
          <w:tab w:val="left" w:pos="1341"/>
        </w:tabs>
        <w:spacing w:line="240" w:lineRule="auto"/>
        <w:ind w:firstLine="0"/>
        <w:jc w:val="both"/>
        <w:rPr>
          <w:sz w:val="28"/>
          <w:szCs w:val="28"/>
        </w:rPr>
      </w:pPr>
      <w:r w:rsidRPr="00FC651C">
        <w:rPr>
          <w:sz w:val="28"/>
          <w:szCs w:val="28"/>
        </w:rPr>
        <w:t xml:space="preserve">1) Земельный кодекс Российской Федерации; </w:t>
      </w:r>
    </w:p>
    <w:p w:rsidR="002D7CFE" w:rsidRPr="00FC651C" w:rsidRDefault="002D7CFE" w:rsidP="00C87262">
      <w:pPr>
        <w:pStyle w:val="12"/>
        <w:tabs>
          <w:tab w:val="left" w:pos="1341"/>
        </w:tabs>
        <w:spacing w:line="240" w:lineRule="auto"/>
        <w:ind w:firstLine="0"/>
        <w:jc w:val="both"/>
        <w:rPr>
          <w:sz w:val="28"/>
          <w:szCs w:val="28"/>
        </w:rPr>
      </w:pPr>
      <w:r w:rsidRPr="00FC651C">
        <w:rPr>
          <w:sz w:val="28"/>
          <w:szCs w:val="28"/>
        </w:rPr>
        <w:t xml:space="preserve">2) Градостроительный кодекс Российской Федерации; </w:t>
      </w:r>
    </w:p>
    <w:p w:rsidR="002D7CFE" w:rsidRPr="00FC651C" w:rsidRDefault="002D7CFE" w:rsidP="00C87262">
      <w:pPr>
        <w:pStyle w:val="12"/>
        <w:tabs>
          <w:tab w:val="left" w:pos="1341"/>
        </w:tabs>
        <w:spacing w:line="240" w:lineRule="auto"/>
        <w:ind w:firstLine="0"/>
        <w:jc w:val="both"/>
        <w:rPr>
          <w:sz w:val="28"/>
          <w:szCs w:val="28"/>
        </w:rPr>
      </w:pPr>
      <w:r w:rsidRPr="00FC651C">
        <w:rPr>
          <w:sz w:val="28"/>
          <w:szCs w:val="28"/>
        </w:rPr>
        <w:lastRenderedPageBreak/>
        <w:t xml:space="preserve">3) Федеральный закон от 29.12.2004г. № 191-ФЗ «О введении в действие Градостроительного кодекса Российской Федерации»; </w:t>
      </w:r>
    </w:p>
    <w:p w:rsidR="002D7CFE" w:rsidRPr="00FC651C" w:rsidRDefault="002D7CFE" w:rsidP="00C87262">
      <w:pPr>
        <w:pStyle w:val="12"/>
        <w:tabs>
          <w:tab w:val="left" w:pos="1341"/>
        </w:tabs>
        <w:spacing w:line="240" w:lineRule="auto"/>
        <w:ind w:firstLine="0"/>
        <w:jc w:val="both"/>
        <w:rPr>
          <w:sz w:val="28"/>
          <w:szCs w:val="28"/>
        </w:rPr>
      </w:pPr>
      <w:r w:rsidRPr="00FC651C">
        <w:rPr>
          <w:sz w:val="28"/>
          <w:szCs w:val="28"/>
        </w:rPr>
        <w:t xml:space="preserve">4) Федеральный закон от 06.10.2003г. № 131-ФЗ «Об общих принципах организации местного самоуправления в Российской Федерации»; </w:t>
      </w:r>
    </w:p>
    <w:p w:rsidR="002D7CFE" w:rsidRPr="00FC651C" w:rsidRDefault="002D7CFE" w:rsidP="00C87262">
      <w:pPr>
        <w:pStyle w:val="12"/>
        <w:tabs>
          <w:tab w:val="left" w:pos="1341"/>
        </w:tabs>
        <w:spacing w:line="240" w:lineRule="auto"/>
        <w:ind w:firstLine="0"/>
        <w:jc w:val="both"/>
        <w:rPr>
          <w:sz w:val="28"/>
          <w:szCs w:val="28"/>
        </w:rPr>
      </w:pPr>
      <w:r w:rsidRPr="00FC651C">
        <w:rPr>
          <w:sz w:val="28"/>
          <w:szCs w:val="28"/>
        </w:rPr>
        <w:t xml:space="preserve">5) Федеральный закон от 02.05.2006г. № 59-ФЗ «О порядке рассмотрения обращений граждан Российской Федерации»; </w:t>
      </w:r>
    </w:p>
    <w:p w:rsidR="002D7CFE" w:rsidRPr="00FC651C" w:rsidRDefault="002D7CFE" w:rsidP="00C87262">
      <w:pPr>
        <w:pStyle w:val="12"/>
        <w:tabs>
          <w:tab w:val="left" w:pos="1341"/>
        </w:tabs>
        <w:spacing w:line="240" w:lineRule="auto"/>
        <w:ind w:firstLine="0"/>
        <w:jc w:val="both"/>
        <w:rPr>
          <w:sz w:val="28"/>
          <w:szCs w:val="28"/>
        </w:rPr>
      </w:pPr>
      <w:r w:rsidRPr="00FC651C">
        <w:rPr>
          <w:sz w:val="28"/>
          <w:szCs w:val="28"/>
        </w:rPr>
        <w:t xml:space="preserve">6) Устав Еткульского муниципального района, утвержденный постановлением Собрания депутатов Еткульского муниципального района № 14 от 25 мая 2005 года; </w:t>
      </w:r>
    </w:p>
    <w:p w:rsidR="002D7CFE" w:rsidRPr="00FC651C" w:rsidRDefault="002D7CFE" w:rsidP="00C87262">
      <w:pPr>
        <w:pStyle w:val="12"/>
        <w:tabs>
          <w:tab w:val="left" w:pos="1341"/>
        </w:tabs>
        <w:spacing w:line="240" w:lineRule="auto"/>
        <w:ind w:firstLine="0"/>
        <w:jc w:val="both"/>
        <w:rPr>
          <w:sz w:val="28"/>
          <w:szCs w:val="28"/>
        </w:rPr>
      </w:pPr>
      <w:r w:rsidRPr="00FC651C">
        <w:rPr>
          <w:sz w:val="28"/>
          <w:szCs w:val="28"/>
        </w:rPr>
        <w:t xml:space="preserve">7) Постановление администрации Еткульского муниципального района от 06.05.2013г. №288 «Об утверждении Положения об Управлении строительства и архитектуры администрации Еткульского муниципального района»; </w:t>
      </w:r>
    </w:p>
    <w:p w:rsidR="002D7CFE" w:rsidRPr="00FC651C" w:rsidRDefault="002D7CFE" w:rsidP="00C87262">
      <w:pPr>
        <w:pStyle w:val="12"/>
        <w:tabs>
          <w:tab w:val="left" w:pos="1341"/>
        </w:tabs>
        <w:spacing w:line="240" w:lineRule="auto"/>
        <w:ind w:firstLine="0"/>
        <w:jc w:val="both"/>
        <w:rPr>
          <w:sz w:val="28"/>
          <w:szCs w:val="28"/>
        </w:rPr>
      </w:pPr>
      <w:r w:rsidRPr="00FC651C">
        <w:rPr>
          <w:sz w:val="28"/>
          <w:szCs w:val="28"/>
        </w:rPr>
        <w:t>8) Настоящий Административный регламент.</w:t>
      </w:r>
    </w:p>
    <w:p w:rsidR="006859C7" w:rsidRPr="00FC651C" w:rsidRDefault="00EF2983" w:rsidP="00AD38AA">
      <w:pPr>
        <w:pStyle w:val="12"/>
        <w:tabs>
          <w:tab w:val="left" w:pos="0"/>
        </w:tabs>
        <w:spacing w:line="240" w:lineRule="auto"/>
        <w:ind w:firstLine="709"/>
        <w:jc w:val="both"/>
        <w:rPr>
          <w:sz w:val="28"/>
          <w:szCs w:val="28"/>
        </w:rPr>
      </w:pPr>
      <w:bookmarkStart w:id="126" w:name="bookmark192"/>
      <w:bookmarkEnd w:id="126"/>
      <w:r w:rsidRPr="00FC651C">
        <w:rPr>
          <w:sz w:val="28"/>
          <w:szCs w:val="28"/>
        </w:rPr>
        <w:t xml:space="preserve">Список нормативных актов, в соответствии с которыми осуществляется предоставление Муниципальной услуги, размещен на сайте Администрации, в подразделе </w:t>
      </w:r>
      <w:r w:rsidR="00CE1F6E" w:rsidRPr="00FC651C">
        <w:rPr>
          <w:sz w:val="28"/>
          <w:szCs w:val="28"/>
        </w:rPr>
        <w:t>«</w:t>
      </w:r>
      <w:r w:rsidR="004A4DAB" w:rsidRPr="00FC651C">
        <w:rPr>
          <w:sz w:val="28"/>
          <w:szCs w:val="28"/>
        </w:rPr>
        <w:t>Нормативные акты</w:t>
      </w:r>
      <w:r w:rsidR="002D7CFE" w:rsidRPr="00FC651C">
        <w:rPr>
          <w:sz w:val="28"/>
          <w:szCs w:val="28"/>
        </w:rPr>
        <w:t>»</w:t>
      </w:r>
      <w:r w:rsidRPr="00FC651C">
        <w:rPr>
          <w:sz w:val="28"/>
          <w:szCs w:val="28"/>
        </w:rPr>
        <w:t>, раздела</w:t>
      </w:r>
      <w:r w:rsidR="002D7CFE" w:rsidRPr="00FC651C">
        <w:rPr>
          <w:sz w:val="28"/>
          <w:szCs w:val="28"/>
        </w:rPr>
        <w:t xml:space="preserve"> «</w:t>
      </w:r>
      <w:r w:rsidR="00CE1F6E" w:rsidRPr="00FC651C">
        <w:rPr>
          <w:sz w:val="28"/>
          <w:szCs w:val="28"/>
        </w:rPr>
        <w:t>Г</w:t>
      </w:r>
      <w:r w:rsidR="002D7CFE" w:rsidRPr="00FC651C">
        <w:rPr>
          <w:sz w:val="28"/>
          <w:szCs w:val="28"/>
        </w:rPr>
        <w:t>радостроительство»</w:t>
      </w:r>
      <w:r w:rsidR="00FB7633" w:rsidRPr="00FC651C">
        <w:rPr>
          <w:sz w:val="28"/>
          <w:szCs w:val="28"/>
        </w:rPr>
        <w:t xml:space="preserve"> </w:t>
      </w:r>
      <w:r w:rsidR="002D7CFE" w:rsidRPr="00FC651C">
        <w:rPr>
          <w:sz w:val="28"/>
          <w:szCs w:val="28"/>
        </w:rPr>
        <w:t>(https://www.admetkul.ru/stroitelstvo/</w:t>
      </w:r>
      <w:r w:rsidR="00FB7633" w:rsidRPr="00FC651C">
        <w:rPr>
          <w:sz w:val="28"/>
          <w:szCs w:val="28"/>
        </w:rPr>
        <w:t>)</w:t>
      </w:r>
      <w:r w:rsidRPr="00FC651C">
        <w:rPr>
          <w:sz w:val="28"/>
          <w:szCs w:val="28"/>
        </w:rPr>
        <w:t>, а также приведен в Приложении № 3 к настоящему Административному регламенту.</w:t>
      </w:r>
    </w:p>
    <w:p w:rsidR="006859C7" w:rsidRPr="00FC651C" w:rsidRDefault="00EF2983" w:rsidP="00513FF2">
      <w:pPr>
        <w:pStyle w:val="33"/>
        <w:keepNext/>
        <w:keepLines/>
        <w:numPr>
          <w:ilvl w:val="0"/>
          <w:numId w:val="2"/>
        </w:numPr>
        <w:spacing w:line="240" w:lineRule="auto"/>
        <w:ind w:left="0" w:firstLine="0"/>
        <w:jc w:val="center"/>
        <w:rPr>
          <w:i w:val="0"/>
          <w:sz w:val="28"/>
          <w:szCs w:val="28"/>
        </w:rPr>
      </w:pPr>
      <w:bookmarkStart w:id="127" w:name="bookmark195"/>
      <w:bookmarkStart w:id="128" w:name="bookmark193"/>
      <w:bookmarkStart w:id="129" w:name="bookmark196"/>
      <w:bookmarkStart w:id="130" w:name="_Toc103862212"/>
      <w:bookmarkStart w:id="131" w:name="_Toc103862247"/>
      <w:bookmarkStart w:id="132" w:name="_Toc103863874"/>
      <w:bookmarkStart w:id="133" w:name="_Toc103877690"/>
      <w:bookmarkEnd w:id="127"/>
      <w:r w:rsidRPr="00FC651C">
        <w:rPr>
          <w:i w:val="0"/>
          <w:sz w:val="28"/>
          <w:szCs w:val="28"/>
        </w:rPr>
        <w:t xml:space="preserve">Исчерпывающий перечень документов, </w:t>
      </w:r>
      <w:r w:rsidR="002A3FD2">
        <w:rPr>
          <w:i w:val="0"/>
          <w:sz w:val="28"/>
          <w:szCs w:val="28"/>
        </w:rPr>
        <w:t>необходимых для предоставления м</w:t>
      </w:r>
      <w:r w:rsidRPr="00FC651C">
        <w:rPr>
          <w:i w:val="0"/>
          <w:sz w:val="28"/>
          <w:szCs w:val="28"/>
        </w:rPr>
        <w:t>униципальной ус</w:t>
      </w:r>
      <w:r w:rsidR="002A3FD2">
        <w:rPr>
          <w:i w:val="0"/>
          <w:sz w:val="28"/>
          <w:szCs w:val="28"/>
        </w:rPr>
        <w:t>луги, подлежащих представлению з</w:t>
      </w:r>
      <w:r w:rsidRPr="00FC651C">
        <w:rPr>
          <w:i w:val="0"/>
          <w:sz w:val="28"/>
          <w:szCs w:val="28"/>
        </w:rPr>
        <w:t>аявителем</w:t>
      </w:r>
      <w:bookmarkEnd w:id="128"/>
      <w:bookmarkEnd w:id="129"/>
      <w:bookmarkEnd w:id="130"/>
      <w:bookmarkEnd w:id="131"/>
      <w:bookmarkEnd w:id="132"/>
      <w:bookmarkEnd w:id="133"/>
    </w:p>
    <w:p w:rsidR="006859C7" w:rsidRPr="00FC651C" w:rsidRDefault="00EF2983" w:rsidP="00AD38AA">
      <w:pPr>
        <w:pStyle w:val="12"/>
        <w:tabs>
          <w:tab w:val="left" w:pos="1341"/>
        </w:tabs>
        <w:spacing w:line="240" w:lineRule="auto"/>
        <w:ind w:firstLine="709"/>
        <w:jc w:val="both"/>
        <w:rPr>
          <w:sz w:val="28"/>
          <w:szCs w:val="28"/>
        </w:rPr>
      </w:pPr>
      <w:bookmarkStart w:id="134" w:name="bookmark197"/>
      <w:bookmarkEnd w:id="134"/>
      <w:r w:rsidRPr="00FC651C">
        <w:rPr>
          <w:sz w:val="28"/>
          <w:szCs w:val="28"/>
        </w:rPr>
        <w:t>Перечень документов, обязательных для предоставления Заявителем независимо от категории и основания дл</w:t>
      </w:r>
      <w:r w:rsidR="002A3FD2">
        <w:rPr>
          <w:sz w:val="28"/>
          <w:szCs w:val="28"/>
        </w:rPr>
        <w:t>я обращения за предоставлением м</w:t>
      </w:r>
      <w:r w:rsidRPr="00FC651C">
        <w:rPr>
          <w:sz w:val="28"/>
          <w:szCs w:val="28"/>
        </w:rPr>
        <w:t>униципальной услуги:</w:t>
      </w:r>
    </w:p>
    <w:p w:rsidR="006859C7" w:rsidRPr="00FC651C" w:rsidRDefault="00AD38AA" w:rsidP="00C87262">
      <w:pPr>
        <w:pStyle w:val="12"/>
        <w:tabs>
          <w:tab w:val="left" w:pos="1046"/>
        </w:tabs>
        <w:spacing w:line="240" w:lineRule="auto"/>
        <w:ind w:firstLine="709"/>
        <w:jc w:val="both"/>
        <w:rPr>
          <w:sz w:val="28"/>
          <w:szCs w:val="28"/>
        </w:rPr>
      </w:pPr>
      <w:r>
        <w:rPr>
          <w:sz w:val="28"/>
          <w:szCs w:val="28"/>
          <w:shd w:val="clear" w:color="auto" w:fill="FFFFFF"/>
        </w:rPr>
        <w:t xml:space="preserve">1) </w:t>
      </w:r>
      <w:r w:rsidR="00EF2983" w:rsidRPr="00FC651C">
        <w:rPr>
          <w:sz w:val="28"/>
          <w:szCs w:val="28"/>
        </w:rPr>
        <w:t xml:space="preserve">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w:t>
      </w:r>
      <w:r w:rsidR="00EF2983" w:rsidRPr="00FC651C">
        <w:rPr>
          <w:sz w:val="28"/>
          <w:szCs w:val="28"/>
        </w:rPr>
        <w:sym w:font="Symbol" w:char="F02D"/>
      </w:r>
      <w:r w:rsidR="00EF2983" w:rsidRPr="00FC651C">
        <w:rPr>
          <w:sz w:val="28"/>
          <w:szCs w:val="28"/>
        </w:rPr>
        <w:t xml:space="preserve">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859C7" w:rsidRPr="00FC651C" w:rsidRDefault="00AD38AA" w:rsidP="00C87262">
      <w:pPr>
        <w:pStyle w:val="a5"/>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B7633" w:rsidRPr="00FC651C">
        <w:rPr>
          <w:rFonts w:ascii="Times New Roman" w:hAnsi="Times New Roman" w:cs="Times New Roman"/>
          <w:sz w:val="28"/>
          <w:szCs w:val="28"/>
        </w:rPr>
        <w:t>д</w:t>
      </w:r>
      <w:r w:rsidR="00EF2983" w:rsidRPr="00FC651C">
        <w:rPr>
          <w:rFonts w:ascii="Times New Roman" w:hAnsi="Times New Roman" w:cs="Times New Roman"/>
          <w:sz w:val="28"/>
          <w:szCs w:val="28"/>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w:t>
      </w:r>
      <w:r w:rsidR="00FB7633" w:rsidRPr="00FC651C">
        <w:rPr>
          <w:rFonts w:ascii="Times New Roman" w:hAnsi="Times New Roman" w:cs="Times New Roman"/>
          <w:sz w:val="28"/>
          <w:szCs w:val="28"/>
        </w:rPr>
        <w:t xml:space="preserve"> </w:t>
      </w:r>
      <w:r w:rsidR="00EF2983" w:rsidRPr="00FC651C">
        <w:rPr>
          <w:rFonts w:ascii="Times New Roman" w:hAnsi="Times New Roman" w:cs="Times New Roman"/>
          <w:sz w:val="28"/>
          <w:szCs w:val="28"/>
        </w:rPr>
        <w:t xml:space="preserve">квалифицированной электронной подписи в формате </w:t>
      </w:r>
      <w:r w:rsidR="00EF2983" w:rsidRPr="00FC651C">
        <w:rPr>
          <w:rFonts w:ascii="Times New Roman" w:hAnsi="Times New Roman" w:cs="Times New Roman"/>
          <w:sz w:val="28"/>
          <w:szCs w:val="28"/>
        </w:rPr>
        <w:lastRenderedPageBreak/>
        <w:t>sig;</w:t>
      </w:r>
    </w:p>
    <w:p w:rsidR="006859C7" w:rsidRPr="00FC651C" w:rsidRDefault="00AD38AA" w:rsidP="00C87262">
      <w:pPr>
        <w:pStyle w:val="a5"/>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B7633" w:rsidRPr="00FC651C">
        <w:rPr>
          <w:rFonts w:ascii="Times New Roman" w:hAnsi="Times New Roman" w:cs="Times New Roman"/>
          <w:sz w:val="28"/>
          <w:szCs w:val="28"/>
        </w:rPr>
        <w:t>г</w:t>
      </w:r>
      <w:r w:rsidR="00EF2983" w:rsidRPr="00FC651C">
        <w:rPr>
          <w:rFonts w:ascii="Times New Roman" w:hAnsi="Times New Roman" w:cs="Times New Roman"/>
          <w:sz w:val="28"/>
          <w:szCs w:val="28"/>
        </w:rPr>
        <w:t>арантийное письмо по восстановлению покрытия;</w:t>
      </w:r>
    </w:p>
    <w:p w:rsidR="006859C7" w:rsidRPr="00FC651C" w:rsidRDefault="00AD38AA" w:rsidP="00C87262">
      <w:pPr>
        <w:pStyle w:val="a5"/>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EF2983" w:rsidRPr="00FC651C">
        <w:rPr>
          <w:rFonts w:ascii="Times New Roman" w:hAnsi="Times New Roman" w:cs="Times New Roman"/>
          <w:sz w:val="28"/>
          <w:szCs w:val="28"/>
        </w:rPr>
        <w:t>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6859C7" w:rsidRPr="00FC651C" w:rsidRDefault="00AD38AA" w:rsidP="00C87262">
      <w:pPr>
        <w:pStyle w:val="a5"/>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F2983" w:rsidRPr="00FC651C">
        <w:rPr>
          <w:rFonts w:ascii="Times New Roman" w:hAnsi="Times New Roman" w:cs="Times New Roman"/>
          <w:sz w:val="28"/>
          <w:szCs w:val="28"/>
        </w:rPr>
        <w:t>договор на проведение работ, в случае если работы будут проводиться подрядной организацией.</w:t>
      </w:r>
    </w:p>
    <w:p w:rsidR="006859C7" w:rsidRPr="00FC651C" w:rsidRDefault="00EF2983" w:rsidP="00AD38AA">
      <w:pPr>
        <w:pStyle w:val="12"/>
        <w:tabs>
          <w:tab w:val="left" w:pos="0"/>
        </w:tabs>
        <w:spacing w:line="240" w:lineRule="auto"/>
        <w:ind w:firstLine="709"/>
        <w:jc w:val="both"/>
        <w:rPr>
          <w:sz w:val="28"/>
          <w:szCs w:val="28"/>
        </w:rPr>
      </w:pPr>
      <w:bookmarkStart w:id="135" w:name="bookmark199"/>
      <w:bookmarkEnd w:id="135"/>
      <w:r w:rsidRPr="00FC651C">
        <w:rPr>
          <w:sz w:val="28"/>
          <w:szCs w:val="28"/>
        </w:rPr>
        <w:t>Перечень документов, о</w:t>
      </w:r>
      <w:r w:rsidR="002A3FD2">
        <w:rPr>
          <w:sz w:val="28"/>
          <w:szCs w:val="28"/>
        </w:rPr>
        <w:t>бязательных для предоставления з</w:t>
      </w:r>
      <w:r w:rsidRPr="00FC651C">
        <w:rPr>
          <w:sz w:val="28"/>
          <w:szCs w:val="28"/>
        </w:rPr>
        <w:t>аявителем в зависимости от основания дл</w:t>
      </w:r>
      <w:r w:rsidR="002A3FD2">
        <w:rPr>
          <w:sz w:val="28"/>
          <w:szCs w:val="28"/>
        </w:rPr>
        <w:t>я обращения за предоставлением м</w:t>
      </w:r>
      <w:r w:rsidRPr="00FC651C">
        <w:rPr>
          <w:sz w:val="28"/>
          <w:szCs w:val="28"/>
        </w:rPr>
        <w:t>униципальной услуги:</w:t>
      </w:r>
    </w:p>
    <w:p w:rsidR="006859C7" w:rsidRPr="00FC651C" w:rsidRDefault="002A3FD2" w:rsidP="002A3FD2">
      <w:pPr>
        <w:pStyle w:val="12"/>
        <w:tabs>
          <w:tab w:val="left" w:pos="1517"/>
        </w:tabs>
        <w:spacing w:line="240" w:lineRule="auto"/>
        <w:ind w:firstLine="709"/>
        <w:jc w:val="both"/>
        <w:rPr>
          <w:sz w:val="28"/>
          <w:szCs w:val="28"/>
        </w:rPr>
      </w:pPr>
      <w:bookmarkStart w:id="136" w:name="bookmark200"/>
      <w:bookmarkEnd w:id="136"/>
      <w:r>
        <w:rPr>
          <w:sz w:val="28"/>
          <w:szCs w:val="28"/>
        </w:rPr>
        <w:t xml:space="preserve">1. </w:t>
      </w:r>
      <w:r w:rsidR="00EF2983" w:rsidRPr="00FC651C">
        <w:rPr>
          <w:sz w:val="28"/>
          <w:szCs w:val="28"/>
        </w:rPr>
        <w:t xml:space="preserve">В случае обращения по основаниям, указанным в пункте </w:t>
      </w:r>
      <w:r w:rsidR="00C57D00" w:rsidRPr="00FC651C">
        <w:rPr>
          <w:sz w:val="28"/>
          <w:szCs w:val="28"/>
        </w:rPr>
        <w:t>2</w:t>
      </w:r>
      <w:r w:rsidR="00EF2983" w:rsidRPr="00FC651C">
        <w:rPr>
          <w:sz w:val="28"/>
          <w:szCs w:val="28"/>
        </w:rPr>
        <w:t>.</w:t>
      </w:r>
      <w:r w:rsidR="00822ADB" w:rsidRPr="00FC651C">
        <w:rPr>
          <w:sz w:val="28"/>
          <w:szCs w:val="28"/>
        </w:rPr>
        <w:t>5</w:t>
      </w:r>
      <w:r w:rsidR="00EF2983" w:rsidRPr="00FC651C">
        <w:rPr>
          <w:sz w:val="28"/>
          <w:szCs w:val="28"/>
        </w:rPr>
        <w:t>.1 настоящего Административного регламента:</w:t>
      </w:r>
    </w:p>
    <w:p w:rsidR="006859C7" w:rsidRPr="00FC651C" w:rsidRDefault="00EF2983" w:rsidP="00C87262">
      <w:pPr>
        <w:pStyle w:val="12"/>
        <w:tabs>
          <w:tab w:val="left" w:pos="1056"/>
        </w:tabs>
        <w:spacing w:line="240" w:lineRule="auto"/>
        <w:ind w:firstLine="709"/>
        <w:jc w:val="both"/>
        <w:rPr>
          <w:sz w:val="28"/>
          <w:szCs w:val="28"/>
        </w:rPr>
      </w:pPr>
      <w:bookmarkStart w:id="137" w:name="bookmark201"/>
      <w:r w:rsidRPr="00FC651C">
        <w:rPr>
          <w:sz w:val="28"/>
          <w:szCs w:val="28"/>
        </w:rPr>
        <w:t>а</w:t>
      </w:r>
      <w:bookmarkEnd w:id="137"/>
      <w:r w:rsidRPr="00FC651C">
        <w:rPr>
          <w:sz w:val="28"/>
          <w:szCs w:val="28"/>
        </w:rPr>
        <w:t>)</w:t>
      </w:r>
      <w:r w:rsidRPr="00FC651C">
        <w:rPr>
          <w:sz w:val="28"/>
          <w:szCs w:val="28"/>
        </w:rPr>
        <w:tab/>
        <w:t xml:space="preserve">Заявление о предоставлении </w:t>
      </w:r>
      <w:r w:rsidR="00C57D00" w:rsidRPr="00FC651C">
        <w:rPr>
          <w:sz w:val="28"/>
          <w:szCs w:val="28"/>
        </w:rPr>
        <w:t>муниципаль</w:t>
      </w:r>
      <w:r w:rsidRPr="00FC651C">
        <w:rPr>
          <w:sz w:val="28"/>
          <w:szCs w:val="28"/>
        </w:rPr>
        <w:t>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859C7" w:rsidRPr="00FC651C" w:rsidRDefault="00EF2983" w:rsidP="00C87262">
      <w:pPr>
        <w:pStyle w:val="12"/>
        <w:tabs>
          <w:tab w:val="left" w:pos="1056"/>
        </w:tabs>
        <w:spacing w:line="240" w:lineRule="auto"/>
        <w:ind w:firstLine="709"/>
        <w:jc w:val="both"/>
        <w:rPr>
          <w:sz w:val="28"/>
          <w:szCs w:val="28"/>
        </w:rPr>
      </w:pPr>
      <w:r w:rsidRPr="00FC651C">
        <w:rPr>
          <w:sz w:val="28"/>
          <w:szCs w:val="28"/>
        </w:rPr>
        <w:t xml:space="preserve">В заявлении также указывается один из следующих способов направления результата предоставления </w:t>
      </w:r>
      <w:r w:rsidR="00C57D00" w:rsidRPr="00FC651C">
        <w:rPr>
          <w:sz w:val="28"/>
          <w:szCs w:val="28"/>
        </w:rPr>
        <w:t>муниципальн</w:t>
      </w:r>
      <w:r w:rsidRPr="00FC651C">
        <w:rPr>
          <w:sz w:val="28"/>
          <w:szCs w:val="28"/>
        </w:rPr>
        <w:t>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6859C7" w:rsidRPr="00FC651C" w:rsidRDefault="00EF2983" w:rsidP="00C87262">
      <w:pPr>
        <w:pStyle w:val="12"/>
        <w:tabs>
          <w:tab w:val="left" w:pos="1066"/>
        </w:tabs>
        <w:spacing w:line="240" w:lineRule="auto"/>
        <w:ind w:firstLine="709"/>
        <w:jc w:val="both"/>
        <w:rPr>
          <w:sz w:val="28"/>
          <w:szCs w:val="28"/>
        </w:rPr>
      </w:pPr>
      <w:bookmarkStart w:id="138" w:name="bookmark202"/>
      <w:r w:rsidRPr="00FC651C">
        <w:rPr>
          <w:sz w:val="28"/>
          <w:szCs w:val="28"/>
        </w:rPr>
        <w:t>б</w:t>
      </w:r>
      <w:bookmarkEnd w:id="138"/>
      <w:r w:rsidRPr="00FC651C">
        <w:rPr>
          <w:sz w:val="28"/>
          <w:szCs w:val="28"/>
        </w:rPr>
        <w:t>)</w:t>
      </w:r>
      <w:r w:rsidRPr="00FC651C">
        <w:rPr>
          <w:sz w:val="28"/>
          <w:szCs w:val="28"/>
        </w:rPr>
        <w:tab/>
        <w:t xml:space="preserve">Проект производства работ (вариант оформления представлен в Приложении  № </w:t>
      </w:r>
      <w:r w:rsidR="00C57D00" w:rsidRPr="00FC651C">
        <w:rPr>
          <w:sz w:val="28"/>
          <w:szCs w:val="28"/>
        </w:rPr>
        <w:t>4</w:t>
      </w:r>
      <w:r w:rsidRPr="00FC651C">
        <w:rPr>
          <w:sz w:val="28"/>
          <w:szCs w:val="28"/>
        </w:rPr>
        <w:t xml:space="preserve"> к настоящему административному регламенту), который содержит:</w:t>
      </w:r>
    </w:p>
    <w:p w:rsidR="006859C7" w:rsidRPr="00FC651C" w:rsidRDefault="00EF2983" w:rsidP="00C87262">
      <w:pPr>
        <w:pStyle w:val="12"/>
        <w:numPr>
          <w:ilvl w:val="0"/>
          <w:numId w:val="3"/>
        </w:numPr>
        <w:tabs>
          <w:tab w:val="left" w:pos="972"/>
        </w:tabs>
        <w:spacing w:line="240" w:lineRule="auto"/>
        <w:ind w:firstLine="709"/>
        <w:jc w:val="both"/>
        <w:rPr>
          <w:sz w:val="28"/>
          <w:szCs w:val="28"/>
        </w:rPr>
      </w:pPr>
      <w:bookmarkStart w:id="139" w:name="bookmark203"/>
      <w:bookmarkEnd w:id="139"/>
      <w:r w:rsidRPr="00FC651C">
        <w:rPr>
          <w:sz w:val="28"/>
          <w:szCs w:val="28"/>
        </w:rPr>
        <w:t>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6859C7" w:rsidRPr="00FC651C" w:rsidRDefault="00EF2983" w:rsidP="00C87262">
      <w:pPr>
        <w:pStyle w:val="12"/>
        <w:numPr>
          <w:ilvl w:val="0"/>
          <w:numId w:val="3"/>
        </w:numPr>
        <w:tabs>
          <w:tab w:val="left" w:pos="972"/>
        </w:tabs>
        <w:spacing w:line="240" w:lineRule="auto"/>
        <w:ind w:firstLine="709"/>
        <w:jc w:val="both"/>
        <w:rPr>
          <w:sz w:val="28"/>
          <w:szCs w:val="28"/>
        </w:rPr>
      </w:pPr>
      <w:bookmarkStart w:id="140" w:name="bookmark204"/>
      <w:bookmarkEnd w:id="140"/>
      <w:r w:rsidRPr="00FC651C">
        <w:rPr>
          <w:sz w:val="28"/>
          <w:szCs w:val="28"/>
        </w:rPr>
        <w:t xml:space="preserve">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w:t>
      </w:r>
      <w:r w:rsidRPr="00FC651C">
        <w:rPr>
          <w:sz w:val="28"/>
          <w:szCs w:val="28"/>
        </w:rPr>
        <w:lastRenderedPageBreak/>
        <w:t>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6859C7" w:rsidRPr="00FC651C" w:rsidRDefault="00EF2983" w:rsidP="00C87262">
      <w:pPr>
        <w:pStyle w:val="12"/>
        <w:spacing w:line="240" w:lineRule="auto"/>
        <w:ind w:firstLine="709"/>
        <w:jc w:val="both"/>
        <w:rPr>
          <w:sz w:val="28"/>
          <w:szCs w:val="28"/>
        </w:rPr>
      </w:pPr>
      <w:r w:rsidRPr="00FC651C">
        <w:rPr>
          <w:sz w:val="28"/>
          <w:szCs w:val="28"/>
        </w:rPr>
        <w:t>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11-104-97 «Инженерно-геодезические изыскания для строительства».</w:t>
      </w:r>
    </w:p>
    <w:p w:rsidR="006859C7" w:rsidRPr="00FC651C" w:rsidRDefault="00EF2983" w:rsidP="00C87262">
      <w:pPr>
        <w:pStyle w:val="12"/>
        <w:spacing w:line="240" w:lineRule="auto"/>
        <w:ind w:firstLine="709"/>
        <w:jc w:val="both"/>
        <w:rPr>
          <w:sz w:val="28"/>
          <w:szCs w:val="28"/>
        </w:rPr>
      </w:pPr>
      <w:r w:rsidRPr="00FC651C">
        <w:rPr>
          <w:sz w:val="28"/>
          <w:szCs w:val="28"/>
        </w:rPr>
        <w:t xml:space="preserve">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 </w:t>
      </w:r>
    </w:p>
    <w:p w:rsidR="006859C7" w:rsidRPr="00FC651C" w:rsidRDefault="00EF2983" w:rsidP="00C87262">
      <w:pPr>
        <w:pStyle w:val="12"/>
        <w:spacing w:line="240" w:lineRule="auto"/>
        <w:ind w:firstLine="709"/>
        <w:jc w:val="both"/>
        <w:rPr>
          <w:ins w:id="141" w:author="Екатерина" w:date="2022-05-11T14:22:00Z"/>
          <w:sz w:val="28"/>
          <w:szCs w:val="28"/>
        </w:rPr>
      </w:pPr>
      <w:r w:rsidRPr="00FC651C">
        <w:rPr>
          <w:sz w:val="28"/>
          <w:szCs w:val="28"/>
        </w:rP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6859C7" w:rsidRPr="00FC651C" w:rsidRDefault="00EF2983" w:rsidP="00C87262">
      <w:pPr>
        <w:pStyle w:val="12"/>
        <w:spacing w:line="240" w:lineRule="auto"/>
        <w:ind w:firstLine="709"/>
        <w:jc w:val="both"/>
        <w:rPr>
          <w:sz w:val="28"/>
          <w:szCs w:val="28"/>
        </w:rPr>
      </w:pPr>
      <w:r w:rsidRPr="00FC651C">
        <w:rPr>
          <w:sz w:val="28"/>
          <w:szCs w:val="28"/>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6859C7" w:rsidRPr="00FC651C" w:rsidRDefault="00EF2983" w:rsidP="00C87262">
      <w:pPr>
        <w:pStyle w:val="12"/>
        <w:tabs>
          <w:tab w:val="left" w:pos="1055"/>
        </w:tabs>
        <w:spacing w:line="240" w:lineRule="auto"/>
        <w:ind w:firstLine="709"/>
        <w:jc w:val="both"/>
        <w:rPr>
          <w:sz w:val="28"/>
          <w:szCs w:val="28"/>
        </w:rPr>
      </w:pPr>
      <w:bookmarkStart w:id="142" w:name="bookmark205"/>
      <w:r w:rsidRPr="00FC651C">
        <w:rPr>
          <w:sz w:val="28"/>
          <w:szCs w:val="28"/>
        </w:rPr>
        <w:t>в</w:t>
      </w:r>
      <w:bookmarkEnd w:id="142"/>
      <w:r w:rsidRPr="00FC651C">
        <w:rPr>
          <w:sz w:val="28"/>
          <w:szCs w:val="28"/>
        </w:rPr>
        <w:t>)</w:t>
      </w:r>
      <w:r w:rsidRPr="00FC651C">
        <w:rPr>
          <w:sz w:val="28"/>
          <w:szCs w:val="28"/>
        </w:rPr>
        <w:tab/>
        <w:t>календарный график производства работ (образец представлен в Приложении № 5 к настоящему Административному регламенту).</w:t>
      </w:r>
    </w:p>
    <w:p w:rsidR="006859C7" w:rsidRPr="00FC651C" w:rsidRDefault="00EF2983" w:rsidP="00C87262">
      <w:pPr>
        <w:pStyle w:val="12"/>
        <w:spacing w:line="240" w:lineRule="auto"/>
        <w:ind w:firstLine="709"/>
        <w:jc w:val="both"/>
        <w:rPr>
          <w:sz w:val="28"/>
          <w:szCs w:val="28"/>
        </w:rPr>
      </w:pPr>
      <w:r w:rsidRPr="00FC651C">
        <w:rPr>
          <w:sz w:val="28"/>
          <w:szCs w:val="28"/>
        </w:rPr>
        <w:t xml:space="preserve">Не 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w:t>
      </w:r>
      <w:r w:rsidRPr="00FC651C">
        <w:rPr>
          <w:color w:val="auto"/>
          <w:sz w:val="28"/>
          <w:szCs w:val="28"/>
        </w:rPr>
        <w:t>отказа в предоставлении Муниципальной услуги по основанию, указанному в пункте</w:t>
      </w:r>
      <w:r w:rsidRPr="00FC651C">
        <w:rPr>
          <w:sz w:val="28"/>
          <w:szCs w:val="28"/>
        </w:rPr>
        <w:t xml:space="preserve"> 2.</w:t>
      </w:r>
      <w:r w:rsidR="00C57D00" w:rsidRPr="00FC651C">
        <w:rPr>
          <w:sz w:val="28"/>
          <w:szCs w:val="28"/>
        </w:rPr>
        <w:t>2</w:t>
      </w:r>
      <w:r w:rsidR="00822ADB" w:rsidRPr="00FC651C">
        <w:rPr>
          <w:sz w:val="28"/>
          <w:szCs w:val="28"/>
        </w:rPr>
        <w:t>2</w:t>
      </w:r>
      <w:r w:rsidRPr="00FC651C">
        <w:rPr>
          <w:sz w:val="28"/>
          <w:szCs w:val="28"/>
        </w:rPr>
        <w:t>.3 настоящего Административного регламента;</w:t>
      </w:r>
    </w:p>
    <w:p w:rsidR="006859C7" w:rsidRPr="00FC651C" w:rsidRDefault="00EF2983" w:rsidP="00C87262">
      <w:pPr>
        <w:pStyle w:val="12"/>
        <w:tabs>
          <w:tab w:val="left" w:pos="1118"/>
        </w:tabs>
        <w:spacing w:line="240" w:lineRule="auto"/>
        <w:ind w:firstLine="709"/>
        <w:jc w:val="both"/>
        <w:rPr>
          <w:sz w:val="28"/>
          <w:szCs w:val="28"/>
        </w:rPr>
      </w:pPr>
      <w:r w:rsidRPr="00FC651C">
        <w:rPr>
          <w:sz w:val="28"/>
          <w:szCs w:val="28"/>
        </w:rPr>
        <w:t>г)</w:t>
      </w:r>
      <w:r w:rsidRPr="00FC651C">
        <w:rPr>
          <w:sz w:val="28"/>
          <w:szCs w:val="28"/>
        </w:rPr>
        <w:tab/>
        <w:t>договор о подключении (технологическом присоединении) объектов к сетям инженерно-</w:t>
      </w:r>
      <w:r w:rsidRPr="00FC651C">
        <w:rPr>
          <w:sz w:val="28"/>
          <w:szCs w:val="28"/>
        </w:rPr>
        <w:softHyphen/>
        <w:t>технического обеспечения или технические условия на подключение к сетям инженерно-</w:t>
      </w:r>
      <w:r w:rsidRPr="00FC651C">
        <w:rPr>
          <w:sz w:val="28"/>
          <w:szCs w:val="28"/>
        </w:rPr>
        <w:softHyphen/>
        <w:t>технического обеспечения (при подключении к сетям инженерно-технического обеспечения);</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д)</w:t>
      </w:r>
      <w:r w:rsidRPr="00FC651C">
        <w:rPr>
          <w:rFonts w:ascii="Times New Roman" w:hAnsi="Times New Roman" w:cs="Times New Roman"/>
          <w:sz w:val="28"/>
          <w:szCs w:val="28"/>
        </w:rPr>
        <w:tab/>
        <w:t>правоустанавливающие документы на объект недвижимости (права на который не зарегистрированы в Едином государственном реестре недвижимости).</w:t>
      </w:r>
    </w:p>
    <w:p w:rsidR="006859C7" w:rsidRPr="00FC651C" w:rsidRDefault="00EF2983" w:rsidP="002A3FD2">
      <w:pPr>
        <w:pStyle w:val="12"/>
        <w:numPr>
          <w:ilvl w:val="0"/>
          <w:numId w:val="32"/>
        </w:numPr>
        <w:tabs>
          <w:tab w:val="left" w:pos="0"/>
        </w:tabs>
        <w:spacing w:line="240" w:lineRule="auto"/>
        <w:ind w:left="0" w:firstLine="709"/>
        <w:jc w:val="both"/>
        <w:rPr>
          <w:sz w:val="28"/>
          <w:szCs w:val="28"/>
        </w:rPr>
      </w:pPr>
      <w:bookmarkStart w:id="143" w:name="bookmark213"/>
      <w:bookmarkEnd w:id="143"/>
      <w:r w:rsidRPr="00FC651C">
        <w:rPr>
          <w:sz w:val="28"/>
          <w:szCs w:val="28"/>
        </w:rPr>
        <w:t xml:space="preserve">В случае обращения по основанию, указанному в пункте </w:t>
      </w:r>
      <w:r w:rsidR="00A209C2" w:rsidRPr="00FC651C">
        <w:rPr>
          <w:sz w:val="28"/>
          <w:szCs w:val="28"/>
        </w:rPr>
        <w:t>2</w:t>
      </w:r>
      <w:r w:rsidRPr="00FC651C">
        <w:rPr>
          <w:sz w:val="28"/>
          <w:szCs w:val="28"/>
        </w:rPr>
        <w:t>.</w:t>
      </w:r>
      <w:r w:rsidR="00822ADB" w:rsidRPr="00FC651C">
        <w:rPr>
          <w:sz w:val="28"/>
          <w:szCs w:val="28"/>
        </w:rPr>
        <w:t>5</w:t>
      </w:r>
      <w:r w:rsidRPr="00FC651C">
        <w:rPr>
          <w:sz w:val="28"/>
          <w:szCs w:val="28"/>
        </w:rPr>
        <w:t>.2 настоящего Административного регламента:</w:t>
      </w:r>
    </w:p>
    <w:p w:rsidR="006859C7" w:rsidRPr="00FC651C" w:rsidRDefault="00EF2983" w:rsidP="00C87262">
      <w:pPr>
        <w:pStyle w:val="12"/>
        <w:tabs>
          <w:tab w:val="left" w:pos="1055"/>
        </w:tabs>
        <w:spacing w:line="240" w:lineRule="auto"/>
        <w:ind w:firstLine="709"/>
        <w:jc w:val="both"/>
        <w:rPr>
          <w:sz w:val="28"/>
          <w:szCs w:val="28"/>
        </w:rPr>
      </w:pPr>
      <w:bookmarkStart w:id="144" w:name="bookmark214"/>
      <w:r w:rsidRPr="00FC651C">
        <w:rPr>
          <w:sz w:val="28"/>
          <w:szCs w:val="28"/>
        </w:rPr>
        <w:lastRenderedPageBreak/>
        <w:t>а</w:t>
      </w:r>
      <w:bookmarkEnd w:id="144"/>
      <w:r w:rsidRPr="00FC651C">
        <w:rPr>
          <w:sz w:val="28"/>
          <w:szCs w:val="28"/>
        </w:rPr>
        <w:t xml:space="preserve">) заявление о предоставлении </w:t>
      </w:r>
      <w:r w:rsidR="00C57D00" w:rsidRPr="00FC651C">
        <w:rPr>
          <w:sz w:val="28"/>
          <w:szCs w:val="28"/>
        </w:rPr>
        <w:t>муниципаль</w:t>
      </w:r>
      <w:r w:rsidRPr="00FC651C">
        <w:rPr>
          <w:sz w:val="28"/>
          <w:szCs w:val="28"/>
        </w:rPr>
        <w:t xml:space="preserve">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6859C7" w:rsidRPr="00FC651C" w:rsidRDefault="00EF2983" w:rsidP="00C87262">
      <w:pPr>
        <w:pStyle w:val="12"/>
        <w:tabs>
          <w:tab w:val="left" w:pos="1055"/>
        </w:tabs>
        <w:spacing w:line="240" w:lineRule="auto"/>
        <w:ind w:firstLine="709"/>
        <w:jc w:val="both"/>
        <w:rPr>
          <w:sz w:val="28"/>
          <w:szCs w:val="28"/>
        </w:rPr>
      </w:pPr>
      <w:r w:rsidRPr="00FC651C">
        <w:rPr>
          <w:sz w:val="28"/>
          <w:szCs w:val="28"/>
        </w:rPr>
        <w:t xml:space="preserve">В заявлении также указывается один из следующих способов направления результата предоставления </w:t>
      </w:r>
      <w:r w:rsidR="00C57D00" w:rsidRPr="00FC651C">
        <w:rPr>
          <w:sz w:val="28"/>
          <w:szCs w:val="28"/>
        </w:rPr>
        <w:t>муниципаль</w:t>
      </w:r>
      <w:r w:rsidRPr="00FC651C">
        <w:rPr>
          <w:sz w:val="28"/>
          <w:szCs w:val="28"/>
        </w:rPr>
        <w:t>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6859C7" w:rsidRPr="00FC651C" w:rsidRDefault="00EF2983" w:rsidP="00C87262">
      <w:pPr>
        <w:pStyle w:val="12"/>
        <w:tabs>
          <w:tab w:val="left" w:pos="1077"/>
        </w:tabs>
        <w:spacing w:line="240" w:lineRule="auto"/>
        <w:ind w:firstLine="709"/>
        <w:jc w:val="both"/>
        <w:rPr>
          <w:sz w:val="28"/>
          <w:szCs w:val="28"/>
        </w:rPr>
      </w:pPr>
      <w:r w:rsidRPr="00FC651C">
        <w:rPr>
          <w:sz w:val="28"/>
          <w:szCs w:val="28"/>
        </w:rPr>
        <w:t>б)</w:t>
      </w:r>
      <w:r w:rsidRPr="00FC651C">
        <w:rPr>
          <w:sz w:val="28"/>
          <w:szCs w:val="28"/>
        </w:rPr>
        <w:tab/>
        <w:t>схема участка работ (выкопировка из исполнительной документации на подземные коммуникации и сооружения);</w:t>
      </w:r>
    </w:p>
    <w:p w:rsidR="006859C7" w:rsidRPr="00FC651C" w:rsidRDefault="00EF2983" w:rsidP="00C87262">
      <w:pPr>
        <w:pStyle w:val="12"/>
        <w:tabs>
          <w:tab w:val="left" w:pos="1077"/>
        </w:tabs>
        <w:spacing w:line="240" w:lineRule="auto"/>
        <w:ind w:firstLine="709"/>
        <w:jc w:val="both"/>
        <w:rPr>
          <w:sz w:val="28"/>
          <w:szCs w:val="28"/>
        </w:rPr>
      </w:pPr>
      <w:r w:rsidRPr="00FC651C">
        <w:rPr>
          <w:sz w:val="28"/>
          <w:szCs w:val="28"/>
        </w:rPr>
        <w:t>в)</w:t>
      </w:r>
      <w:r w:rsidRPr="00FC651C">
        <w:rPr>
          <w:sz w:val="28"/>
          <w:szCs w:val="28"/>
        </w:rPr>
        <w:tab/>
        <w:t>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6859C7" w:rsidRPr="00FC651C" w:rsidRDefault="00EF2983" w:rsidP="002A3FD2">
      <w:pPr>
        <w:pStyle w:val="12"/>
        <w:numPr>
          <w:ilvl w:val="0"/>
          <w:numId w:val="33"/>
        </w:numPr>
        <w:tabs>
          <w:tab w:val="left" w:pos="0"/>
        </w:tabs>
        <w:spacing w:line="240" w:lineRule="auto"/>
        <w:ind w:left="0" w:firstLine="709"/>
        <w:jc w:val="both"/>
        <w:rPr>
          <w:sz w:val="28"/>
          <w:szCs w:val="28"/>
        </w:rPr>
      </w:pPr>
      <w:bookmarkStart w:id="145" w:name="bookmark219"/>
      <w:bookmarkEnd w:id="145"/>
      <w:r w:rsidRPr="00FC651C">
        <w:rPr>
          <w:sz w:val="28"/>
          <w:szCs w:val="28"/>
        </w:rPr>
        <w:t xml:space="preserve">В случае обращения по основанию, указанному в пункте </w:t>
      </w:r>
      <w:r w:rsidR="00C57D00" w:rsidRPr="00FC651C">
        <w:rPr>
          <w:sz w:val="28"/>
          <w:szCs w:val="28"/>
        </w:rPr>
        <w:t>2</w:t>
      </w:r>
      <w:r w:rsidRPr="00FC651C">
        <w:rPr>
          <w:sz w:val="28"/>
          <w:szCs w:val="28"/>
        </w:rPr>
        <w:t>.</w:t>
      </w:r>
      <w:r w:rsidR="00822ADB" w:rsidRPr="00FC651C">
        <w:rPr>
          <w:sz w:val="28"/>
          <w:szCs w:val="28"/>
        </w:rPr>
        <w:t>5</w:t>
      </w:r>
      <w:r w:rsidR="002A3FD2">
        <w:rPr>
          <w:sz w:val="28"/>
          <w:szCs w:val="28"/>
        </w:rPr>
        <w:t>.3 настоящего а</w:t>
      </w:r>
      <w:r w:rsidRPr="00FC651C">
        <w:rPr>
          <w:sz w:val="28"/>
          <w:szCs w:val="28"/>
        </w:rPr>
        <w:t>дминистративного регламента:</w:t>
      </w:r>
    </w:p>
    <w:p w:rsidR="006859C7" w:rsidRPr="00FC651C" w:rsidRDefault="00EF2983" w:rsidP="00C87262">
      <w:pPr>
        <w:pStyle w:val="12"/>
        <w:tabs>
          <w:tab w:val="left" w:pos="1055"/>
        </w:tabs>
        <w:spacing w:line="240" w:lineRule="auto"/>
        <w:ind w:firstLine="709"/>
        <w:jc w:val="both"/>
        <w:rPr>
          <w:sz w:val="28"/>
          <w:szCs w:val="28"/>
        </w:rPr>
      </w:pPr>
      <w:r w:rsidRPr="00FC651C">
        <w:rPr>
          <w:sz w:val="28"/>
          <w:szCs w:val="28"/>
        </w:rPr>
        <w:t xml:space="preserve">а) заявление о предоставлении </w:t>
      </w:r>
      <w:r w:rsidR="00C57D00" w:rsidRPr="00FC651C">
        <w:rPr>
          <w:sz w:val="28"/>
          <w:szCs w:val="28"/>
        </w:rPr>
        <w:t>муниципаль</w:t>
      </w:r>
      <w:r w:rsidRPr="00FC651C">
        <w:rPr>
          <w:sz w:val="28"/>
          <w:szCs w:val="28"/>
        </w:rPr>
        <w:t xml:space="preserve">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6859C7" w:rsidRPr="00FC651C" w:rsidRDefault="00EF2983" w:rsidP="00C87262">
      <w:pPr>
        <w:pStyle w:val="12"/>
        <w:tabs>
          <w:tab w:val="left" w:pos="1055"/>
        </w:tabs>
        <w:spacing w:line="240" w:lineRule="auto"/>
        <w:ind w:firstLine="709"/>
        <w:jc w:val="both"/>
        <w:rPr>
          <w:sz w:val="28"/>
          <w:szCs w:val="28"/>
        </w:rPr>
      </w:pPr>
      <w:r w:rsidRPr="00FC651C">
        <w:rPr>
          <w:sz w:val="28"/>
          <w:szCs w:val="28"/>
        </w:rPr>
        <w:t xml:space="preserve">В заявлении также указывается один из следующих способов направления результата предоставления </w:t>
      </w:r>
      <w:r w:rsidR="00C57D00" w:rsidRPr="00FC651C">
        <w:rPr>
          <w:sz w:val="28"/>
          <w:szCs w:val="28"/>
        </w:rPr>
        <w:t>муниципаль</w:t>
      </w:r>
      <w:r w:rsidRPr="00FC651C">
        <w:rPr>
          <w:sz w:val="28"/>
          <w:szCs w:val="28"/>
        </w:rPr>
        <w:t>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6859C7" w:rsidRPr="00FC651C" w:rsidRDefault="00EF2983" w:rsidP="00C87262">
      <w:pPr>
        <w:pStyle w:val="12"/>
        <w:tabs>
          <w:tab w:val="left" w:pos="1082"/>
        </w:tabs>
        <w:spacing w:line="240" w:lineRule="auto"/>
        <w:ind w:firstLine="709"/>
        <w:jc w:val="both"/>
        <w:rPr>
          <w:sz w:val="28"/>
          <w:szCs w:val="28"/>
        </w:rPr>
      </w:pPr>
      <w:r w:rsidRPr="00FC651C">
        <w:rPr>
          <w:sz w:val="28"/>
          <w:szCs w:val="28"/>
        </w:rPr>
        <w:t>б)</w:t>
      </w:r>
      <w:r w:rsidRPr="00FC651C">
        <w:rPr>
          <w:sz w:val="28"/>
          <w:szCs w:val="28"/>
        </w:rPr>
        <w:tab/>
        <w:t>календарный график производства земляных работ;</w:t>
      </w:r>
    </w:p>
    <w:p w:rsidR="006859C7" w:rsidRPr="00FC651C" w:rsidRDefault="00EF2983" w:rsidP="00C87262">
      <w:pPr>
        <w:pStyle w:val="12"/>
        <w:tabs>
          <w:tab w:val="left" w:pos="1101"/>
        </w:tabs>
        <w:spacing w:line="240" w:lineRule="auto"/>
        <w:ind w:firstLine="709"/>
        <w:jc w:val="both"/>
        <w:rPr>
          <w:sz w:val="28"/>
          <w:szCs w:val="28"/>
        </w:rPr>
      </w:pPr>
      <w:r w:rsidRPr="00FC651C">
        <w:rPr>
          <w:sz w:val="28"/>
          <w:szCs w:val="28"/>
        </w:rPr>
        <w:t>в)</w:t>
      </w:r>
      <w:r w:rsidRPr="00FC651C">
        <w:rPr>
          <w:sz w:val="28"/>
          <w:szCs w:val="28"/>
        </w:rPr>
        <w:tab/>
        <w:t>проект производства работ (в случае изменения технических решений);</w:t>
      </w:r>
    </w:p>
    <w:p w:rsidR="006859C7" w:rsidRPr="00FC651C" w:rsidRDefault="00EF2983" w:rsidP="00C87262">
      <w:pPr>
        <w:pStyle w:val="12"/>
        <w:spacing w:line="240" w:lineRule="auto"/>
        <w:ind w:firstLine="709"/>
        <w:jc w:val="both"/>
        <w:rPr>
          <w:sz w:val="28"/>
          <w:szCs w:val="28"/>
        </w:rPr>
      </w:pPr>
      <w:r w:rsidRPr="00FC651C">
        <w:rPr>
          <w:sz w:val="28"/>
          <w:szCs w:val="28"/>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6859C7" w:rsidRPr="00FC651C" w:rsidRDefault="00EF2983" w:rsidP="0047762B">
      <w:pPr>
        <w:pStyle w:val="12"/>
        <w:tabs>
          <w:tab w:val="left" w:pos="1346"/>
        </w:tabs>
        <w:spacing w:line="240" w:lineRule="auto"/>
        <w:ind w:left="709" w:firstLine="0"/>
        <w:jc w:val="both"/>
        <w:rPr>
          <w:sz w:val="28"/>
          <w:szCs w:val="28"/>
        </w:rPr>
      </w:pPr>
      <w:bookmarkStart w:id="146" w:name="bookmark225"/>
      <w:bookmarkStart w:id="147" w:name="bookmark222"/>
      <w:bookmarkEnd w:id="146"/>
      <w:bookmarkEnd w:id="147"/>
      <w:r w:rsidRPr="00FC651C">
        <w:rPr>
          <w:sz w:val="28"/>
          <w:szCs w:val="28"/>
        </w:rPr>
        <w:t>Запрещено требовать у Заявителя:</w:t>
      </w:r>
    </w:p>
    <w:p w:rsidR="006859C7" w:rsidRPr="00FC651C" w:rsidRDefault="002A3FD2" w:rsidP="002A3FD2">
      <w:pPr>
        <w:pStyle w:val="12"/>
        <w:tabs>
          <w:tab w:val="left" w:pos="0"/>
        </w:tabs>
        <w:spacing w:line="240" w:lineRule="auto"/>
        <w:ind w:firstLine="709"/>
        <w:jc w:val="both"/>
        <w:rPr>
          <w:sz w:val="28"/>
          <w:szCs w:val="28"/>
        </w:rPr>
      </w:pPr>
      <w:bookmarkStart w:id="148" w:name="bookmark232"/>
      <w:bookmarkEnd w:id="148"/>
      <w:r>
        <w:rPr>
          <w:sz w:val="28"/>
          <w:szCs w:val="28"/>
        </w:rPr>
        <w:t xml:space="preserve">а) </w:t>
      </w:r>
      <w:r w:rsidR="00EF2983" w:rsidRPr="00FC651C">
        <w:rPr>
          <w:sz w:val="28"/>
          <w:szCs w:val="28"/>
        </w:rPr>
        <w:t>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6859C7" w:rsidRPr="00FC651C" w:rsidRDefault="002A3FD2" w:rsidP="002A3FD2">
      <w:pPr>
        <w:pStyle w:val="12"/>
        <w:spacing w:line="240" w:lineRule="auto"/>
        <w:ind w:firstLine="709"/>
        <w:jc w:val="both"/>
        <w:rPr>
          <w:sz w:val="28"/>
          <w:szCs w:val="28"/>
        </w:rPr>
      </w:pPr>
      <w:bookmarkStart w:id="149" w:name="bookmark233"/>
      <w:bookmarkEnd w:id="149"/>
      <w:r>
        <w:rPr>
          <w:sz w:val="28"/>
          <w:szCs w:val="28"/>
        </w:rPr>
        <w:lastRenderedPageBreak/>
        <w:t xml:space="preserve">б) </w:t>
      </w:r>
      <w:r w:rsidR="00EF2983" w:rsidRPr="00FC651C">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859C7" w:rsidRPr="00FC651C" w:rsidRDefault="002A3FD2" w:rsidP="00C87262">
      <w:pPr>
        <w:pStyle w:val="12"/>
        <w:tabs>
          <w:tab w:val="left" w:pos="1054"/>
        </w:tabs>
        <w:spacing w:line="240" w:lineRule="auto"/>
        <w:ind w:firstLine="709"/>
        <w:jc w:val="both"/>
        <w:rPr>
          <w:sz w:val="28"/>
          <w:szCs w:val="28"/>
        </w:rPr>
      </w:pPr>
      <w:r>
        <w:rPr>
          <w:sz w:val="28"/>
          <w:szCs w:val="28"/>
        </w:rPr>
        <w:t xml:space="preserve">- </w:t>
      </w:r>
      <w:r w:rsidR="00EF2983" w:rsidRPr="00FC651C">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859C7" w:rsidRPr="00FC651C" w:rsidRDefault="002A3FD2" w:rsidP="00C87262">
      <w:pPr>
        <w:pStyle w:val="12"/>
        <w:tabs>
          <w:tab w:val="left" w:pos="1054"/>
        </w:tabs>
        <w:spacing w:line="240" w:lineRule="auto"/>
        <w:ind w:firstLine="709"/>
        <w:jc w:val="both"/>
        <w:rPr>
          <w:sz w:val="28"/>
          <w:szCs w:val="28"/>
        </w:rPr>
      </w:pPr>
      <w:r>
        <w:rPr>
          <w:sz w:val="28"/>
          <w:szCs w:val="28"/>
        </w:rPr>
        <w:t xml:space="preserve">- </w:t>
      </w:r>
      <w:r w:rsidR="00EF2983" w:rsidRPr="00FC651C">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859C7" w:rsidRPr="00FC651C" w:rsidRDefault="002A3FD2" w:rsidP="00C87262">
      <w:pPr>
        <w:pStyle w:val="12"/>
        <w:tabs>
          <w:tab w:val="left" w:pos="1224"/>
        </w:tabs>
        <w:spacing w:line="240" w:lineRule="auto"/>
        <w:ind w:firstLine="709"/>
        <w:jc w:val="both"/>
        <w:rPr>
          <w:sz w:val="28"/>
          <w:szCs w:val="28"/>
        </w:rPr>
      </w:pPr>
      <w:r>
        <w:rPr>
          <w:sz w:val="28"/>
          <w:szCs w:val="28"/>
        </w:rPr>
        <w:t xml:space="preserve">- </w:t>
      </w:r>
      <w:r w:rsidR="00EF2983" w:rsidRPr="00FC651C">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859C7" w:rsidRPr="00FC651C" w:rsidRDefault="002A3FD2" w:rsidP="00C87262">
      <w:pPr>
        <w:pStyle w:val="12"/>
        <w:tabs>
          <w:tab w:val="left" w:pos="1054"/>
        </w:tabs>
        <w:spacing w:line="240" w:lineRule="auto"/>
        <w:ind w:firstLine="709"/>
        <w:jc w:val="both"/>
        <w:rPr>
          <w:sz w:val="28"/>
          <w:szCs w:val="28"/>
        </w:rPr>
      </w:pPr>
      <w:r>
        <w:rPr>
          <w:sz w:val="28"/>
          <w:szCs w:val="28"/>
        </w:rPr>
        <w:t xml:space="preserve">- </w:t>
      </w:r>
      <w:r w:rsidR="00EF2983" w:rsidRPr="00FC651C">
        <w:rPr>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sidR="004A4DAB" w:rsidRPr="00FC651C">
        <w:rPr>
          <w:sz w:val="28"/>
          <w:szCs w:val="28"/>
        </w:rPr>
        <w:t xml:space="preserve"> Уполномоченного органа</w:t>
      </w:r>
      <w:r w:rsidR="00EF2983" w:rsidRPr="00FC651C">
        <w:rPr>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4A4DAB" w:rsidRPr="00FC651C">
        <w:rPr>
          <w:sz w:val="28"/>
          <w:szCs w:val="28"/>
        </w:rPr>
        <w:t>Главы Администрации</w:t>
      </w:r>
      <w:r w:rsidR="00EF2983" w:rsidRPr="00FC651C">
        <w:rPr>
          <w:sz w:val="28"/>
          <w:szCs w:val="28"/>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859C7" w:rsidRPr="00FC651C" w:rsidRDefault="0047762B" w:rsidP="00881D57">
      <w:pPr>
        <w:pStyle w:val="33"/>
        <w:keepNext/>
        <w:keepLines/>
        <w:tabs>
          <w:tab w:val="left" w:pos="1534"/>
        </w:tabs>
        <w:spacing w:line="240" w:lineRule="auto"/>
        <w:ind w:left="709"/>
        <w:jc w:val="center"/>
        <w:rPr>
          <w:i w:val="0"/>
          <w:sz w:val="28"/>
          <w:szCs w:val="28"/>
        </w:rPr>
      </w:pPr>
      <w:bookmarkStart w:id="150" w:name="bookmark240"/>
      <w:bookmarkStart w:id="151" w:name="bookmark238"/>
      <w:bookmarkStart w:id="152" w:name="bookmark241"/>
      <w:bookmarkStart w:id="153" w:name="_Toc103862213"/>
      <w:bookmarkStart w:id="154" w:name="_Toc103862248"/>
      <w:bookmarkStart w:id="155" w:name="_Toc103863875"/>
      <w:bookmarkStart w:id="156" w:name="_Toc103877691"/>
      <w:bookmarkEnd w:id="150"/>
      <w:r>
        <w:rPr>
          <w:i w:val="0"/>
          <w:sz w:val="28"/>
          <w:szCs w:val="28"/>
        </w:rPr>
        <w:t xml:space="preserve">9. </w:t>
      </w:r>
      <w:r w:rsidR="00EF2983" w:rsidRPr="00FC651C">
        <w:rPr>
          <w:i w:val="0"/>
          <w:sz w:val="28"/>
          <w:szCs w:val="28"/>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151"/>
      <w:bookmarkEnd w:id="152"/>
      <w:bookmarkEnd w:id="153"/>
      <w:bookmarkEnd w:id="154"/>
      <w:bookmarkEnd w:id="155"/>
      <w:bookmarkEnd w:id="156"/>
    </w:p>
    <w:p w:rsidR="006859C7" w:rsidRPr="00FC651C" w:rsidRDefault="00CE1F6E" w:rsidP="002A3FD2">
      <w:pPr>
        <w:pStyle w:val="12"/>
        <w:tabs>
          <w:tab w:val="left" w:pos="1306"/>
        </w:tabs>
        <w:spacing w:line="240" w:lineRule="auto"/>
        <w:ind w:firstLine="709"/>
        <w:jc w:val="both"/>
        <w:rPr>
          <w:sz w:val="28"/>
          <w:szCs w:val="28"/>
        </w:rPr>
      </w:pPr>
      <w:bookmarkStart w:id="157" w:name="bookmark242"/>
      <w:bookmarkEnd w:id="157"/>
      <w:r w:rsidRPr="00FC651C">
        <w:rPr>
          <w:sz w:val="28"/>
          <w:szCs w:val="28"/>
        </w:rPr>
        <w:t>Уполномоченный орган</w:t>
      </w:r>
      <w:r w:rsidR="00EF2983" w:rsidRPr="00FC651C">
        <w:rPr>
          <w:sz w:val="28"/>
          <w:szCs w:val="28"/>
        </w:rPr>
        <w:t xml:space="preserve"> в порядке межведомственного информационного взаимодействия в целях представления и получения документов и</w:t>
      </w:r>
      <w:r w:rsidR="002A3FD2">
        <w:rPr>
          <w:sz w:val="28"/>
          <w:szCs w:val="28"/>
        </w:rPr>
        <w:t xml:space="preserve"> информации для предоставления м</w:t>
      </w:r>
      <w:r w:rsidR="00EF2983" w:rsidRPr="00FC651C">
        <w:rPr>
          <w:sz w:val="28"/>
          <w:szCs w:val="28"/>
        </w:rPr>
        <w:t>униципальной услуги запрашивает:</w:t>
      </w:r>
    </w:p>
    <w:p w:rsidR="006859C7" w:rsidRPr="00FC651C" w:rsidRDefault="00EF2983" w:rsidP="00C87262">
      <w:pPr>
        <w:pStyle w:val="12"/>
        <w:tabs>
          <w:tab w:val="left" w:pos="1054"/>
        </w:tabs>
        <w:spacing w:line="240" w:lineRule="auto"/>
        <w:ind w:firstLine="709"/>
        <w:jc w:val="both"/>
        <w:rPr>
          <w:sz w:val="28"/>
          <w:szCs w:val="28"/>
        </w:rPr>
      </w:pPr>
      <w:bookmarkStart w:id="158" w:name="bookmark243"/>
      <w:r w:rsidRPr="00FC651C">
        <w:rPr>
          <w:sz w:val="28"/>
          <w:szCs w:val="28"/>
        </w:rPr>
        <w:t>а</w:t>
      </w:r>
      <w:bookmarkEnd w:id="158"/>
      <w:r w:rsidRPr="00FC651C">
        <w:rPr>
          <w:sz w:val="28"/>
          <w:szCs w:val="28"/>
        </w:rPr>
        <w:t>)</w:t>
      </w:r>
      <w:r w:rsidRPr="00FC651C">
        <w:rPr>
          <w:sz w:val="28"/>
          <w:szCs w:val="28"/>
        </w:rPr>
        <w:tab/>
        <w:t xml:space="preserve">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 </w:t>
      </w:r>
    </w:p>
    <w:p w:rsidR="006859C7" w:rsidRPr="00FC651C" w:rsidRDefault="00EF2983" w:rsidP="00C87262">
      <w:pPr>
        <w:pStyle w:val="12"/>
        <w:tabs>
          <w:tab w:val="left" w:pos="1054"/>
        </w:tabs>
        <w:spacing w:line="240" w:lineRule="auto"/>
        <w:ind w:firstLine="709"/>
        <w:jc w:val="both"/>
        <w:rPr>
          <w:sz w:val="28"/>
          <w:szCs w:val="28"/>
        </w:rPr>
      </w:pPr>
      <w:r w:rsidRPr="00FC651C">
        <w:rPr>
          <w:sz w:val="28"/>
          <w:szCs w:val="28"/>
        </w:rPr>
        <w:t xml:space="preserve">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 </w:t>
      </w:r>
    </w:p>
    <w:p w:rsidR="006859C7" w:rsidRPr="00FC651C" w:rsidRDefault="00EF2983" w:rsidP="00C87262">
      <w:pPr>
        <w:pStyle w:val="12"/>
        <w:tabs>
          <w:tab w:val="left" w:pos="1054"/>
        </w:tabs>
        <w:spacing w:line="240" w:lineRule="auto"/>
        <w:ind w:firstLine="709"/>
        <w:jc w:val="both"/>
        <w:rPr>
          <w:sz w:val="28"/>
          <w:szCs w:val="28"/>
        </w:rPr>
      </w:pPr>
      <w:r w:rsidRPr="00FC651C">
        <w:rPr>
          <w:sz w:val="28"/>
          <w:szCs w:val="28"/>
        </w:rPr>
        <w:t>в) выписку из Единого государственного реестра недвижимости об основных характеристиках и зарегистрированных правах на объект недвижимости</w:t>
      </w:r>
      <w:r w:rsidR="00E176C2" w:rsidRPr="00FC651C">
        <w:rPr>
          <w:sz w:val="28"/>
          <w:szCs w:val="28"/>
        </w:rPr>
        <w:t>;</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lastRenderedPageBreak/>
        <w:t xml:space="preserve">г) уведомление о планируемом сносе;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д) разрешение на строител</w:t>
      </w:r>
      <w:r w:rsidR="00E176C2" w:rsidRPr="00FC651C">
        <w:rPr>
          <w:rFonts w:ascii="Times New Roman" w:hAnsi="Times New Roman" w:cs="Times New Roman"/>
          <w:sz w:val="28"/>
          <w:szCs w:val="28"/>
        </w:rPr>
        <w:t>ьство;</w:t>
      </w:r>
      <w:r w:rsidRPr="00FC651C">
        <w:rPr>
          <w:rFonts w:ascii="Times New Roman" w:hAnsi="Times New Roman" w:cs="Times New Roman"/>
          <w:sz w:val="28"/>
          <w:szCs w:val="28"/>
        </w:rPr>
        <w:t xml:space="preserve">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е) разрешение на проведение работ по сохранению объектов культурного наследия;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ж) разрешени</w:t>
      </w:r>
      <w:r w:rsidR="00E176C2" w:rsidRPr="00FC651C">
        <w:rPr>
          <w:rFonts w:ascii="Times New Roman" w:hAnsi="Times New Roman" w:cs="Times New Roman"/>
          <w:sz w:val="28"/>
          <w:szCs w:val="28"/>
        </w:rPr>
        <w:t>е на вырубку зеленых насаждений;</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з) разрешение на использование земель или земельного участка, находящихся в государственной или муниципальной собственност</w:t>
      </w:r>
      <w:r w:rsidR="00E176C2" w:rsidRPr="00FC651C">
        <w:rPr>
          <w:rFonts w:ascii="Times New Roman" w:hAnsi="Times New Roman" w:cs="Times New Roman"/>
          <w:sz w:val="28"/>
          <w:szCs w:val="28"/>
        </w:rPr>
        <w:t>и;</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и) р</w:t>
      </w:r>
      <w:r w:rsidR="00E176C2" w:rsidRPr="00FC651C">
        <w:rPr>
          <w:rFonts w:ascii="Times New Roman" w:hAnsi="Times New Roman" w:cs="Times New Roman"/>
          <w:sz w:val="28"/>
          <w:szCs w:val="28"/>
        </w:rPr>
        <w:t>азрешение на размещение объекта;</w:t>
      </w:r>
      <w:r w:rsidRPr="00FC651C">
        <w:rPr>
          <w:rFonts w:ascii="Times New Roman" w:hAnsi="Times New Roman" w:cs="Times New Roman"/>
          <w:sz w:val="28"/>
          <w:szCs w:val="28"/>
        </w:rPr>
        <w:t xml:space="preserve">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к)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E176C2" w:rsidRPr="00FC651C">
        <w:rPr>
          <w:rFonts w:ascii="Times New Roman" w:hAnsi="Times New Roman" w:cs="Times New Roman"/>
          <w:sz w:val="28"/>
          <w:szCs w:val="28"/>
        </w:rPr>
        <w:t>;</w:t>
      </w:r>
    </w:p>
    <w:p w:rsidR="006859C7" w:rsidRPr="00FC651C" w:rsidRDefault="00EF2983" w:rsidP="00C87262">
      <w:pPr>
        <w:pStyle w:val="12"/>
        <w:tabs>
          <w:tab w:val="left" w:pos="1054"/>
        </w:tabs>
        <w:spacing w:line="240" w:lineRule="auto"/>
        <w:ind w:firstLine="709"/>
        <w:jc w:val="both"/>
        <w:rPr>
          <w:sz w:val="28"/>
          <w:szCs w:val="28"/>
        </w:rPr>
      </w:pPr>
      <w:r w:rsidRPr="00FC651C">
        <w:rPr>
          <w:sz w:val="28"/>
          <w:szCs w:val="28"/>
        </w:rPr>
        <w:t>л) разрешение на установку и эксплуатацию рекламной конструкции;</w:t>
      </w:r>
    </w:p>
    <w:p w:rsidR="006859C7" w:rsidRPr="00FC651C" w:rsidRDefault="00EF2983" w:rsidP="00C87262">
      <w:pPr>
        <w:pStyle w:val="12"/>
        <w:tabs>
          <w:tab w:val="left" w:pos="1054"/>
        </w:tabs>
        <w:spacing w:line="240" w:lineRule="auto"/>
        <w:ind w:firstLine="709"/>
        <w:jc w:val="both"/>
        <w:rPr>
          <w:sz w:val="28"/>
          <w:szCs w:val="28"/>
        </w:rPr>
      </w:pPr>
      <w:r w:rsidRPr="00FC651C">
        <w:rPr>
          <w:sz w:val="28"/>
          <w:szCs w:val="28"/>
        </w:rPr>
        <w:t>м) технические условия для</w:t>
      </w:r>
      <w:r w:rsidR="00F403CE" w:rsidRPr="00FC651C">
        <w:rPr>
          <w:sz w:val="28"/>
          <w:szCs w:val="28"/>
        </w:rPr>
        <w:t xml:space="preserve"> подключения к сетям инженерно-</w:t>
      </w:r>
      <w:r w:rsidRPr="00FC651C">
        <w:rPr>
          <w:sz w:val="28"/>
          <w:szCs w:val="28"/>
        </w:rPr>
        <w:t>технического обеспечения;</w:t>
      </w:r>
    </w:p>
    <w:p w:rsidR="006859C7" w:rsidRPr="00FC651C" w:rsidRDefault="00EF2983" w:rsidP="00C87262">
      <w:pPr>
        <w:pStyle w:val="12"/>
        <w:tabs>
          <w:tab w:val="left" w:pos="1054"/>
        </w:tabs>
        <w:spacing w:line="240" w:lineRule="auto"/>
        <w:ind w:firstLine="709"/>
        <w:jc w:val="both"/>
        <w:rPr>
          <w:sz w:val="28"/>
          <w:szCs w:val="28"/>
        </w:rPr>
      </w:pPr>
      <w:r w:rsidRPr="00FC651C">
        <w:rPr>
          <w:sz w:val="28"/>
          <w:szCs w:val="28"/>
        </w:rPr>
        <w:t>н) схему движения транспо</w:t>
      </w:r>
      <w:r w:rsidR="00E176C2" w:rsidRPr="00FC651C">
        <w:rPr>
          <w:sz w:val="28"/>
          <w:szCs w:val="28"/>
        </w:rPr>
        <w:t>рта и пешеходов.</w:t>
      </w:r>
    </w:p>
    <w:p w:rsidR="006859C7" w:rsidRPr="00FC651C" w:rsidRDefault="00CE1F6E" w:rsidP="002A3FD2">
      <w:pPr>
        <w:pStyle w:val="12"/>
        <w:tabs>
          <w:tab w:val="left" w:pos="0"/>
        </w:tabs>
        <w:spacing w:line="240" w:lineRule="auto"/>
        <w:ind w:firstLine="709"/>
        <w:jc w:val="both"/>
        <w:rPr>
          <w:rStyle w:val="af3"/>
          <w:sz w:val="28"/>
          <w:szCs w:val="28"/>
        </w:rPr>
      </w:pPr>
      <w:bookmarkStart w:id="159" w:name="bookmark252"/>
      <w:bookmarkEnd w:id="159"/>
      <w:r w:rsidRPr="00FC651C">
        <w:rPr>
          <w:sz w:val="28"/>
          <w:szCs w:val="28"/>
        </w:rPr>
        <w:t>Уполномоченному органу</w:t>
      </w:r>
      <w:r w:rsidR="00EF2983" w:rsidRPr="00FC651C">
        <w:rPr>
          <w:sz w:val="28"/>
          <w:szCs w:val="28"/>
        </w:rPr>
        <w:t xml:space="preserve"> запрещено требовать у Заявителя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00E176C2" w:rsidRPr="00FC651C">
        <w:rPr>
          <w:sz w:val="28"/>
          <w:szCs w:val="28"/>
        </w:rPr>
        <w:t>муниципальн</w:t>
      </w:r>
      <w:r w:rsidR="00EF2983" w:rsidRPr="00FC651C">
        <w:rPr>
          <w:sz w:val="28"/>
          <w:szCs w:val="28"/>
        </w:rPr>
        <w:t>ых услуг, в соответствии с нормативными правовыми актами.</w:t>
      </w:r>
    </w:p>
    <w:p w:rsidR="006859C7" w:rsidRPr="00FC651C" w:rsidRDefault="00EF2983" w:rsidP="002A3FD2">
      <w:pPr>
        <w:pStyle w:val="12"/>
        <w:tabs>
          <w:tab w:val="left" w:pos="1375"/>
        </w:tabs>
        <w:spacing w:line="240" w:lineRule="auto"/>
        <w:ind w:firstLine="709"/>
        <w:jc w:val="both"/>
        <w:rPr>
          <w:sz w:val="28"/>
          <w:szCs w:val="28"/>
        </w:rPr>
      </w:pPr>
      <w:r w:rsidRPr="00FC651C">
        <w:rPr>
          <w:sz w:val="28"/>
          <w:szCs w:val="28"/>
        </w:rPr>
        <w:t>Док</w:t>
      </w:r>
      <w:r w:rsidR="000D7D63" w:rsidRPr="00FC651C">
        <w:rPr>
          <w:sz w:val="28"/>
          <w:szCs w:val="28"/>
        </w:rPr>
        <w:t>ументы, указанные в пункте в п 2.</w:t>
      </w:r>
      <w:r w:rsidR="00822ADB" w:rsidRPr="00FC651C">
        <w:rPr>
          <w:sz w:val="28"/>
          <w:szCs w:val="28"/>
        </w:rPr>
        <w:t>19</w:t>
      </w:r>
      <w:r w:rsidR="002A3FD2">
        <w:rPr>
          <w:sz w:val="28"/>
          <w:szCs w:val="28"/>
        </w:rPr>
        <w:t xml:space="preserve"> настоящего а</w:t>
      </w:r>
      <w:r w:rsidRPr="00FC651C">
        <w:rPr>
          <w:sz w:val="28"/>
          <w:szCs w:val="28"/>
        </w:rPr>
        <w:t>дминистративного регла</w:t>
      </w:r>
      <w:r w:rsidR="002A3FD2">
        <w:rPr>
          <w:sz w:val="28"/>
          <w:szCs w:val="28"/>
        </w:rPr>
        <w:t>мента, могут быть представлены з</w:t>
      </w:r>
      <w:r w:rsidRPr="00FC651C">
        <w:rPr>
          <w:sz w:val="28"/>
          <w:szCs w:val="28"/>
        </w:rPr>
        <w:t>аявителем самостоятельно по собственн</w:t>
      </w:r>
      <w:r w:rsidR="002A3FD2">
        <w:rPr>
          <w:sz w:val="28"/>
          <w:szCs w:val="28"/>
        </w:rPr>
        <w:t>ой инициативе. Непредставление з</w:t>
      </w:r>
      <w:r w:rsidRPr="00FC651C">
        <w:rPr>
          <w:sz w:val="28"/>
          <w:szCs w:val="28"/>
        </w:rPr>
        <w:t xml:space="preserve">аявителем указанных документов не </w:t>
      </w:r>
      <w:r w:rsidR="002A3FD2">
        <w:rPr>
          <w:sz w:val="28"/>
          <w:szCs w:val="28"/>
        </w:rPr>
        <w:t>является основанием для отказа заявителю в предоставлении м</w:t>
      </w:r>
      <w:r w:rsidRPr="00FC651C">
        <w:rPr>
          <w:sz w:val="28"/>
          <w:szCs w:val="28"/>
        </w:rPr>
        <w:t>униципальной услуги.</w:t>
      </w:r>
    </w:p>
    <w:p w:rsidR="006859C7" w:rsidRPr="00FC651C" w:rsidRDefault="00EF2983" w:rsidP="002A3FD2">
      <w:pPr>
        <w:pStyle w:val="33"/>
        <w:keepNext/>
        <w:keepLines/>
        <w:numPr>
          <w:ilvl w:val="0"/>
          <w:numId w:val="34"/>
        </w:numPr>
        <w:tabs>
          <w:tab w:val="left" w:pos="0"/>
        </w:tabs>
        <w:spacing w:line="240" w:lineRule="auto"/>
        <w:ind w:left="0" w:firstLine="0"/>
        <w:jc w:val="center"/>
        <w:rPr>
          <w:i w:val="0"/>
          <w:sz w:val="28"/>
          <w:szCs w:val="28"/>
        </w:rPr>
      </w:pPr>
      <w:bookmarkStart w:id="160" w:name="bookmark258"/>
      <w:bookmarkStart w:id="161" w:name="bookmark256"/>
      <w:bookmarkStart w:id="162" w:name="bookmark259"/>
      <w:bookmarkStart w:id="163" w:name="_Toc103862214"/>
      <w:bookmarkStart w:id="164" w:name="_Toc103862249"/>
      <w:bookmarkStart w:id="165" w:name="_Toc103863876"/>
      <w:bookmarkStart w:id="166" w:name="_Toc103877692"/>
      <w:bookmarkEnd w:id="160"/>
      <w:r w:rsidRPr="00FC651C">
        <w:rPr>
          <w:i w:val="0"/>
          <w:sz w:val="28"/>
          <w:szCs w:val="28"/>
        </w:rPr>
        <w:t xml:space="preserve">Исчерпывающий перечень оснований для отказа в приеме документов, </w:t>
      </w:r>
      <w:r w:rsidR="002A3FD2">
        <w:rPr>
          <w:i w:val="0"/>
          <w:sz w:val="28"/>
          <w:szCs w:val="28"/>
        </w:rPr>
        <w:t>необходимых для предоставления м</w:t>
      </w:r>
      <w:r w:rsidRPr="00FC651C">
        <w:rPr>
          <w:i w:val="0"/>
          <w:sz w:val="28"/>
          <w:szCs w:val="28"/>
        </w:rPr>
        <w:t>униципальной услуги</w:t>
      </w:r>
      <w:bookmarkEnd w:id="161"/>
      <w:bookmarkEnd w:id="162"/>
      <w:bookmarkEnd w:id="163"/>
      <w:bookmarkEnd w:id="164"/>
      <w:bookmarkEnd w:id="165"/>
      <w:bookmarkEnd w:id="166"/>
    </w:p>
    <w:p w:rsidR="006859C7" w:rsidRPr="00FC651C" w:rsidRDefault="00EF2983" w:rsidP="002A3FD2">
      <w:pPr>
        <w:pStyle w:val="12"/>
        <w:tabs>
          <w:tab w:val="left" w:pos="0"/>
        </w:tabs>
        <w:spacing w:line="240" w:lineRule="auto"/>
        <w:ind w:firstLine="709"/>
        <w:jc w:val="both"/>
        <w:rPr>
          <w:sz w:val="28"/>
          <w:szCs w:val="28"/>
        </w:rPr>
      </w:pPr>
      <w:bookmarkStart w:id="167" w:name="bookmark260"/>
      <w:bookmarkEnd w:id="167"/>
      <w:r w:rsidRPr="00FC651C">
        <w:rPr>
          <w:sz w:val="28"/>
          <w:szCs w:val="28"/>
        </w:rPr>
        <w:t xml:space="preserve">Основаниями для отказа в приеме документов, </w:t>
      </w:r>
      <w:r w:rsidR="002A3FD2">
        <w:rPr>
          <w:sz w:val="28"/>
          <w:szCs w:val="28"/>
        </w:rPr>
        <w:t>необходимых для предоставления м</w:t>
      </w:r>
      <w:r w:rsidRPr="00FC651C">
        <w:rPr>
          <w:sz w:val="28"/>
          <w:szCs w:val="28"/>
        </w:rPr>
        <w:t>униципальной услуги являются:</w:t>
      </w:r>
    </w:p>
    <w:p w:rsidR="006859C7" w:rsidRPr="00FC651C" w:rsidRDefault="002A3FD2" w:rsidP="00C87262">
      <w:pPr>
        <w:autoSpaceDE w:val="0"/>
        <w:autoSpaceDN w:val="0"/>
        <w:adjustRightInd w:val="0"/>
        <w:spacing w:line="240" w:lineRule="auto"/>
        <w:ind w:firstLine="709"/>
        <w:jc w:val="both"/>
        <w:rPr>
          <w:rFonts w:ascii="Times New Roman" w:eastAsia="Calibri" w:hAnsi="Times New Roman" w:cs="Times New Roman"/>
          <w:bCs/>
          <w:sz w:val="28"/>
          <w:szCs w:val="28"/>
        </w:rPr>
      </w:pPr>
      <w:bookmarkStart w:id="168" w:name="bookmark261"/>
      <w:bookmarkStart w:id="169" w:name="bookmark270"/>
      <w:bookmarkEnd w:id="168"/>
      <w:bookmarkEnd w:id="169"/>
      <w:r>
        <w:rPr>
          <w:rFonts w:ascii="Times New Roman" w:eastAsia="Calibri" w:hAnsi="Times New Roman" w:cs="Times New Roman"/>
          <w:bCs/>
          <w:sz w:val="28"/>
          <w:szCs w:val="28"/>
        </w:rPr>
        <w:t xml:space="preserve">1) </w:t>
      </w:r>
      <w:r w:rsidR="00EF2983" w:rsidRPr="00FC651C">
        <w:rPr>
          <w:rFonts w:ascii="Times New Roman" w:eastAsia="Calibri" w:hAnsi="Times New Roman" w:cs="Times New Roman"/>
          <w:bCs/>
          <w:sz w:val="28"/>
          <w:szCs w:val="28"/>
        </w:rPr>
        <w:t>Заявление подано в орган местного самоуправления, в полномочия котор</w:t>
      </w:r>
      <w:r w:rsidR="000D7D63" w:rsidRPr="00FC651C">
        <w:rPr>
          <w:rFonts w:ascii="Times New Roman" w:eastAsia="Calibri" w:hAnsi="Times New Roman" w:cs="Times New Roman"/>
          <w:bCs/>
          <w:sz w:val="28"/>
          <w:szCs w:val="28"/>
        </w:rPr>
        <w:t>ого</w:t>
      </w:r>
      <w:r w:rsidR="00EF2983" w:rsidRPr="00FC651C">
        <w:rPr>
          <w:rFonts w:ascii="Times New Roman" w:eastAsia="Calibri" w:hAnsi="Times New Roman" w:cs="Times New Roman"/>
          <w:bCs/>
          <w:sz w:val="28"/>
          <w:szCs w:val="28"/>
        </w:rPr>
        <w:t xml:space="preserve"> не входит предоставление услуги;</w:t>
      </w:r>
    </w:p>
    <w:p w:rsidR="006859C7" w:rsidRPr="00FC651C" w:rsidRDefault="002A3FD2" w:rsidP="00C87262">
      <w:pPr>
        <w:autoSpaceDE w:val="0"/>
        <w:autoSpaceDN w:val="0"/>
        <w:adjustRightInd w:val="0"/>
        <w:spacing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2) </w:t>
      </w:r>
      <w:r w:rsidR="00EF2983" w:rsidRPr="00FC651C">
        <w:rPr>
          <w:rFonts w:ascii="Times New Roman" w:eastAsia="Calibri" w:hAnsi="Times New Roman" w:cs="Times New Roman"/>
          <w:bCs/>
          <w:sz w:val="28"/>
          <w:szCs w:val="28"/>
        </w:rPr>
        <w:t>Неполное заполнение полей в форме заявления, в том числе в интерактивной форме заявления на ЕПГУ;</w:t>
      </w:r>
    </w:p>
    <w:p w:rsidR="006859C7" w:rsidRPr="00FC651C" w:rsidRDefault="002A3FD2" w:rsidP="00C87262">
      <w:pPr>
        <w:autoSpaceDE w:val="0"/>
        <w:autoSpaceDN w:val="0"/>
        <w:adjustRightInd w:val="0"/>
        <w:spacing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3) </w:t>
      </w:r>
      <w:r w:rsidR="00EF2983" w:rsidRPr="00FC651C">
        <w:rPr>
          <w:rFonts w:ascii="Times New Roman" w:eastAsia="Calibri" w:hAnsi="Times New Roman" w:cs="Times New Roman"/>
          <w:bCs/>
          <w:sz w:val="28"/>
          <w:szCs w:val="28"/>
        </w:rPr>
        <w:t xml:space="preserve">Представление неполного комплекта документов, необходимых для предоставления услуги; </w:t>
      </w:r>
    </w:p>
    <w:p w:rsidR="006859C7" w:rsidRPr="00FC651C" w:rsidRDefault="002A3FD2" w:rsidP="00C87262">
      <w:pPr>
        <w:autoSpaceDE w:val="0"/>
        <w:autoSpaceDN w:val="0"/>
        <w:adjustRightInd w:val="0"/>
        <w:spacing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4) </w:t>
      </w:r>
      <w:r w:rsidR="00EF2983" w:rsidRPr="00FC651C">
        <w:rPr>
          <w:rFonts w:ascii="Times New Roman" w:eastAsia="Calibri" w:hAnsi="Times New Roman" w:cs="Times New Roman"/>
          <w:bCs/>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859C7" w:rsidRPr="00FC651C" w:rsidRDefault="002A3FD2" w:rsidP="00C87262">
      <w:pPr>
        <w:autoSpaceDE w:val="0"/>
        <w:autoSpaceDN w:val="0"/>
        <w:adjustRightInd w:val="0"/>
        <w:spacing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5) </w:t>
      </w:r>
      <w:r w:rsidR="00EF2983" w:rsidRPr="00FC651C">
        <w:rPr>
          <w:rFonts w:ascii="Times New Roman" w:eastAsia="Calibri" w:hAnsi="Times New Roman" w:cs="Times New Roman"/>
          <w:bCs/>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6859C7" w:rsidRPr="00FC651C" w:rsidRDefault="002A3FD2" w:rsidP="00C87262">
      <w:pPr>
        <w:autoSpaceDE w:val="0"/>
        <w:autoSpaceDN w:val="0"/>
        <w:adjustRightInd w:val="0"/>
        <w:spacing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6) </w:t>
      </w:r>
      <w:r w:rsidR="00EF2983" w:rsidRPr="00FC651C">
        <w:rPr>
          <w:rFonts w:ascii="Times New Roman" w:eastAsia="Calibri" w:hAnsi="Times New Roman" w:cs="Times New Roman"/>
          <w:bCs/>
          <w:sz w:val="28"/>
          <w:szCs w:val="28"/>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859C7" w:rsidRPr="00FC651C" w:rsidRDefault="002A3FD2" w:rsidP="00C87262">
      <w:pPr>
        <w:autoSpaceDE w:val="0"/>
        <w:autoSpaceDN w:val="0"/>
        <w:adjustRightInd w:val="0"/>
        <w:spacing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7) </w:t>
      </w:r>
      <w:r w:rsidR="00EF2983" w:rsidRPr="00FC651C">
        <w:rPr>
          <w:rFonts w:ascii="Times New Roman" w:eastAsia="Calibri" w:hAnsi="Times New Roman" w:cs="Times New Roman"/>
          <w:bCs/>
          <w:sz w:val="28"/>
          <w:szCs w:val="28"/>
        </w:rPr>
        <w:t>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6859C7" w:rsidRPr="00FC651C" w:rsidRDefault="002A3FD2" w:rsidP="00C87262">
      <w:pPr>
        <w:autoSpaceDE w:val="0"/>
        <w:autoSpaceDN w:val="0"/>
        <w:adjustRightInd w:val="0"/>
        <w:spacing w:line="240" w:lineRule="auto"/>
        <w:ind w:firstLine="709"/>
        <w:jc w:val="both"/>
        <w:rPr>
          <w:rStyle w:val="af3"/>
          <w:rFonts w:ascii="Times New Roman" w:hAnsi="Times New Roman" w:cs="Times New Roman"/>
          <w:sz w:val="28"/>
          <w:szCs w:val="28"/>
        </w:rPr>
      </w:pPr>
      <w:r>
        <w:rPr>
          <w:rFonts w:ascii="Times New Roman" w:eastAsia="Calibri" w:hAnsi="Times New Roman" w:cs="Times New Roman"/>
          <w:bCs/>
          <w:sz w:val="28"/>
          <w:szCs w:val="28"/>
        </w:rPr>
        <w:t xml:space="preserve">8) </w:t>
      </w:r>
      <w:r w:rsidR="00EF2983" w:rsidRPr="00FC651C">
        <w:rPr>
          <w:rFonts w:ascii="Times New Roman" w:eastAsia="Calibri" w:hAnsi="Times New Roman" w:cs="Times New Roman"/>
          <w:bCs/>
          <w:sz w:val="28"/>
          <w:szCs w:val="28"/>
        </w:rPr>
        <w:t>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bookmarkStart w:id="170" w:name="bookmark271"/>
      <w:bookmarkStart w:id="171" w:name="bookmark275"/>
      <w:bookmarkStart w:id="172" w:name="bookmark273"/>
      <w:bookmarkStart w:id="173" w:name="bookmark276"/>
      <w:bookmarkEnd w:id="170"/>
      <w:bookmarkEnd w:id="171"/>
    </w:p>
    <w:p w:rsidR="006859C7" w:rsidRPr="00FC651C" w:rsidRDefault="00EF2983" w:rsidP="00C87262">
      <w:pPr>
        <w:autoSpaceDE w:val="0"/>
        <w:autoSpaceDN w:val="0"/>
        <w:adjustRightInd w:val="0"/>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Решение об отказе в приеме документов, по </w:t>
      </w:r>
      <w:r w:rsidR="009C5DBB" w:rsidRPr="00FC651C">
        <w:rPr>
          <w:rFonts w:ascii="Times New Roman" w:hAnsi="Times New Roman" w:cs="Times New Roman"/>
          <w:sz w:val="28"/>
          <w:szCs w:val="28"/>
        </w:rPr>
        <w:t xml:space="preserve">основаниям, указанным в пункте </w:t>
      </w:r>
      <w:r w:rsidRPr="00FC651C">
        <w:rPr>
          <w:rFonts w:ascii="Times New Roman" w:hAnsi="Times New Roman" w:cs="Times New Roman"/>
          <w:sz w:val="28"/>
          <w:szCs w:val="28"/>
        </w:rPr>
        <w:t>2.</w:t>
      </w:r>
      <w:r w:rsidR="009C5DBB" w:rsidRPr="00FC651C">
        <w:rPr>
          <w:rFonts w:ascii="Times New Roman" w:hAnsi="Times New Roman" w:cs="Times New Roman"/>
          <w:sz w:val="28"/>
          <w:szCs w:val="28"/>
        </w:rPr>
        <w:t>2</w:t>
      </w:r>
      <w:r w:rsidR="00C64FA3" w:rsidRPr="00FC651C">
        <w:rPr>
          <w:rFonts w:ascii="Times New Roman" w:hAnsi="Times New Roman" w:cs="Times New Roman"/>
          <w:sz w:val="28"/>
          <w:szCs w:val="28"/>
        </w:rPr>
        <w:t>3</w:t>
      </w:r>
      <w:r w:rsidRPr="00FC651C">
        <w:rPr>
          <w:rFonts w:ascii="Times New Roman" w:hAnsi="Times New Roman" w:cs="Times New Roman"/>
          <w:sz w:val="28"/>
          <w:szCs w:val="28"/>
        </w:rPr>
        <w:t xml:space="preserve"> настоящего Административного регламента, оформляется по форме согласно Приложению № 2 к настоящему Административному регламенту.</w:t>
      </w:r>
    </w:p>
    <w:p w:rsidR="006859C7" w:rsidRPr="00FC651C" w:rsidRDefault="00EF2983" w:rsidP="00C87262">
      <w:pPr>
        <w:autoSpaceDE w:val="0"/>
        <w:autoSpaceDN w:val="0"/>
        <w:adjustRightInd w:val="0"/>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Решение об отказе в приеме документов, по основаниям, указанным в пункте </w:t>
      </w:r>
      <w:r w:rsidR="00C64FA3" w:rsidRPr="00FC651C">
        <w:rPr>
          <w:rFonts w:ascii="Times New Roman" w:hAnsi="Times New Roman" w:cs="Times New Roman"/>
          <w:color w:val="auto"/>
          <w:sz w:val="28"/>
          <w:szCs w:val="28"/>
        </w:rPr>
        <w:t>2</w:t>
      </w:r>
      <w:r w:rsidRPr="00FC651C">
        <w:rPr>
          <w:rFonts w:ascii="Times New Roman" w:hAnsi="Times New Roman" w:cs="Times New Roman"/>
          <w:color w:val="auto"/>
          <w:sz w:val="28"/>
          <w:szCs w:val="28"/>
        </w:rPr>
        <w:t>.</w:t>
      </w:r>
      <w:r w:rsidR="00C64FA3" w:rsidRPr="00FC651C">
        <w:rPr>
          <w:rFonts w:ascii="Times New Roman" w:hAnsi="Times New Roman" w:cs="Times New Roman"/>
          <w:color w:val="auto"/>
          <w:sz w:val="28"/>
          <w:szCs w:val="28"/>
        </w:rPr>
        <w:t>23</w:t>
      </w:r>
      <w:r w:rsidRPr="00FC651C">
        <w:rPr>
          <w:rFonts w:ascii="Times New Roman" w:hAnsi="Times New Roman" w:cs="Times New Roman"/>
          <w:color w:val="auto"/>
          <w:sz w:val="28"/>
          <w:szCs w:val="28"/>
        </w:rPr>
        <w:t xml:space="preserve"> </w:t>
      </w:r>
      <w:r w:rsidRPr="00FC651C">
        <w:rPr>
          <w:rFonts w:ascii="Times New Roman" w:hAnsi="Times New Roman" w:cs="Times New Roman"/>
          <w:sz w:val="28"/>
          <w:szCs w:val="28"/>
        </w:rPr>
        <w:t>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w:t>
      </w:r>
      <w:r w:rsidR="006268B5" w:rsidRPr="00FC651C">
        <w:rPr>
          <w:rFonts w:ascii="Times New Roman" w:hAnsi="Times New Roman" w:cs="Times New Roman"/>
          <w:sz w:val="28"/>
          <w:szCs w:val="28"/>
        </w:rPr>
        <w:t>нный при подаче заявления, или У</w:t>
      </w:r>
      <w:r w:rsidRPr="00FC651C">
        <w:rPr>
          <w:rFonts w:ascii="Times New Roman" w:hAnsi="Times New Roman" w:cs="Times New Roman"/>
          <w:sz w:val="28"/>
          <w:szCs w:val="28"/>
        </w:rPr>
        <w:t>полномоченный</w:t>
      </w:r>
      <w:r w:rsidR="006268B5" w:rsidRPr="00FC651C">
        <w:rPr>
          <w:rFonts w:ascii="Times New Roman" w:hAnsi="Times New Roman" w:cs="Times New Roman"/>
          <w:sz w:val="28"/>
          <w:szCs w:val="28"/>
        </w:rPr>
        <w:t xml:space="preserve"> орган</w:t>
      </w:r>
      <w:r w:rsidRPr="00FC651C">
        <w:rPr>
          <w:rFonts w:ascii="Times New Roman" w:hAnsi="Times New Roman" w:cs="Times New Roman"/>
          <w:sz w:val="28"/>
          <w:szCs w:val="28"/>
        </w:rPr>
        <w:t>.</w:t>
      </w:r>
    </w:p>
    <w:p w:rsidR="006859C7" w:rsidRPr="00FC651C" w:rsidRDefault="00EF2983" w:rsidP="00C87262">
      <w:pPr>
        <w:autoSpaceDE w:val="0"/>
        <w:autoSpaceDN w:val="0"/>
        <w:adjustRightInd w:val="0"/>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Отказ в приеме документов, по основаниям, указанным в пункте </w:t>
      </w:r>
      <w:r w:rsidR="000D7D63" w:rsidRPr="00FC651C">
        <w:rPr>
          <w:rFonts w:ascii="Times New Roman" w:hAnsi="Times New Roman" w:cs="Times New Roman"/>
          <w:sz w:val="28"/>
          <w:szCs w:val="28"/>
        </w:rPr>
        <w:t>2</w:t>
      </w:r>
      <w:r w:rsidRPr="00FC651C">
        <w:rPr>
          <w:rFonts w:ascii="Times New Roman" w:hAnsi="Times New Roman" w:cs="Times New Roman"/>
          <w:sz w:val="28"/>
          <w:szCs w:val="28"/>
        </w:rPr>
        <w:t>.</w:t>
      </w:r>
      <w:r w:rsidR="000D7D63" w:rsidRPr="00FC651C">
        <w:rPr>
          <w:rFonts w:ascii="Times New Roman" w:hAnsi="Times New Roman" w:cs="Times New Roman"/>
          <w:sz w:val="28"/>
          <w:szCs w:val="28"/>
        </w:rPr>
        <w:t>2</w:t>
      </w:r>
      <w:r w:rsidR="00373053" w:rsidRPr="00FC651C">
        <w:rPr>
          <w:rFonts w:ascii="Times New Roman" w:hAnsi="Times New Roman" w:cs="Times New Roman"/>
          <w:sz w:val="28"/>
          <w:szCs w:val="28"/>
        </w:rPr>
        <w:t>2</w:t>
      </w:r>
      <w:r w:rsidRPr="00FC651C">
        <w:rPr>
          <w:rFonts w:ascii="Times New Roman" w:hAnsi="Times New Roman" w:cs="Times New Roman"/>
          <w:sz w:val="28"/>
          <w:szCs w:val="28"/>
        </w:rPr>
        <w:t xml:space="preserve"> настоящего Административного регламента, не препятствует повторному обращению заявителя в</w:t>
      </w:r>
      <w:r w:rsidR="00CE1F6E" w:rsidRPr="00FC651C">
        <w:rPr>
          <w:sz w:val="28"/>
          <w:szCs w:val="28"/>
        </w:rPr>
        <w:t xml:space="preserve"> </w:t>
      </w:r>
      <w:r w:rsidR="006268B5" w:rsidRPr="00FC651C">
        <w:rPr>
          <w:rFonts w:ascii="Times New Roman" w:hAnsi="Times New Roman" w:cs="Times New Roman"/>
          <w:sz w:val="28"/>
          <w:szCs w:val="28"/>
        </w:rPr>
        <w:t>Уп</w:t>
      </w:r>
      <w:r w:rsidR="00CE1F6E" w:rsidRPr="00FC651C">
        <w:rPr>
          <w:rFonts w:ascii="Times New Roman" w:hAnsi="Times New Roman" w:cs="Times New Roman"/>
          <w:sz w:val="28"/>
          <w:szCs w:val="28"/>
        </w:rPr>
        <w:t>олномоченный орган</w:t>
      </w:r>
      <w:r w:rsidRPr="00FC651C">
        <w:rPr>
          <w:rFonts w:ascii="Times New Roman" w:hAnsi="Times New Roman" w:cs="Times New Roman"/>
          <w:sz w:val="28"/>
          <w:szCs w:val="28"/>
        </w:rPr>
        <w:t xml:space="preserve">  за получением услуги.</w:t>
      </w:r>
    </w:p>
    <w:p w:rsidR="006859C7" w:rsidRPr="00FC651C" w:rsidRDefault="0008120F" w:rsidP="00881D57">
      <w:pPr>
        <w:pStyle w:val="aff4"/>
        <w:autoSpaceDE w:val="0"/>
        <w:autoSpaceDN w:val="0"/>
        <w:adjustRightInd w:val="0"/>
        <w:spacing w:before="0" w:line="240" w:lineRule="auto"/>
        <w:ind w:left="709" w:firstLine="0"/>
        <w:jc w:val="center"/>
        <w:outlineLvl w:val="2"/>
        <w:rPr>
          <w:bCs/>
          <w:iCs/>
        </w:rPr>
      </w:pPr>
      <w:bookmarkStart w:id="174" w:name="_Toc103877693"/>
      <w:r>
        <w:rPr>
          <w:b/>
          <w:bCs/>
          <w:iCs/>
        </w:rPr>
        <w:t xml:space="preserve">11. </w:t>
      </w:r>
      <w:r w:rsidR="00EF2983" w:rsidRPr="00FC651C">
        <w:rPr>
          <w:b/>
          <w:bCs/>
          <w:iCs/>
        </w:rPr>
        <w:t>Исчерпывающий перечень оснований для приостановлен</w:t>
      </w:r>
      <w:r>
        <w:rPr>
          <w:b/>
          <w:bCs/>
          <w:iCs/>
        </w:rPr>
        <w:t>ия или отказа в предоставлении м</w:t>
      </w:r>
      <w:r w:rsidR="00EF2983" w:rsidRPr="00FC651C">
        <w:rPr>
          <w:b/>
          <w:bCs/>
          <w:iCs/>
        </w:rPr>
        <w:t>униципальной услуги</w:t>
      </w:r>
      <w:bookmarkEnd w:id="172"/>
      <w:bookmarkEnd w:id="173"/>
      <w:bookmarkEnd w:id="174"/>
    </w:p>
    <w:p w:rsidR="006859C7" w:rsidRPr="00FC651C" w:rsidRDefault="00EF2983" w:rsidP="0008120F">
      <w:pPr>
        <w:autoSpaceDE w:val="0"/>
        <w:autoSpaceDN w:val="0"/>
        <w:adjustRightInd w:val="0"/>
        <w:spacing w:line="240" w:lineRule="auto"/>
        <w:ind w:firstLine="709"/>
        <w:jc w:val="both"/>
        <w:rPr>
          <w:rFonts w:ascii="Times New Roman" w:hAnsi="Times New Roman" w:cs="Times New Roman"/>
          <w:bCs/>
          <w:sz w:val="28"/>
          <w:szCs w:val="28"/>
        </w:rPr>
      </w:pPr>
      <w:r w:rsidRPr="00FC651C">
        <w:rPr>
          <w:rFonts w:ascii="Times New Roman" w:hAnsi="Times New Roman" w:cs="Times New Roman"/>
          <w:bCs/>
          <w:sz w:val="28"/>
          <w:szCs w:val="28"/>
        </w:rPr>
        <w:t xml:space="preserve">Оснований для приостановления предоставления услуги не </w:t>
      </w:r>
      <w:r w:rsidRPr="00FC651C">
        <w:rPr>
          <w:rFonts w:ascii="Times New Roman" w:hAnsi="Times New Roman" w:cs="Times New Roman"/>
          <w:bCs/>
          <w:sz w:val="28"/>
          <w:szCs w:val="28"/>
        </w:rPr>
        <w:lastRenderedPageBreak/>
        <w:t>предусмотрено.</w:t>
      </w:r>
    </w:p>
    <w:p w:rsidR="006859C7" w:rsidRPr="00FC651C" w:rsidRDefault="0008120F" w:rsidP="00881D57">
      <w:pPr>
        <w:pStyle w:val="aff4"/>
        <w:autoSpaceDE w:val="0"/>
        <w:autoSpaceDN w:val="0"/>
        <w:adjustRightInd w:val="0"/>
        <w:spacing w:before="0" w:line="240" w:lineRule="auto"/>
        <w:ind w:left="709" w:firstLine="0"/>
        <w:jc w:val="center"/>
        <w:rPr>
          <w:b/>
          <w:bCs/>
          <w:iCs/>
        </w:rPr>
      </w:pPr>
      <w:r>
        <w:rPr>
          <w:b/>
          <w:bCs/>
          <w:iCs/>
        </w:rPr>
        <w:t xml:space="preserve">12. </w:t>
      </w:r>
      <w:r w:rsidR="00EF2983" w:rsidRPr="00FC651C">
        <w:rPr>
          <w:b/>
          <w:bCs/>
          <w:iCs/>
        </w:rPr>
        <w:t>Основания для отказа в предоставлении услуги</w:t>
      </w:r>
    </w:p>
    <w:p w:rsidR="006859C7" w:rsidRPr="00FC651C" w:rsidRDefault="0008120F" w:rsidP="00C87262">
      <w:pPr>
        <w:pStyle w:val="12"/>
        <w:tabs>
          <w:tab w:val="left" w:pos="1443"/>
        </w:tabs>
        <w:autoSpaceDE w:val="0"/>
        <w:autoSpaceDN w:val="0"/>
        <w:adjustRightInd w:val="0"/>
        <w:spacing w:line="240" w:lineRule="auto"/>
        <w:ind w:firstLine="709"/>
        <w:jc w:val="both"/>
        <w:rPr>
          <w:rFonts w:eastAsia="Calibri"/>
          <w:bCs/>
          <w:sz w:val="28"/>
          <w:szCs w:val="28"/>
        </w:rPr>
      </w:pPr>
      <w:bookmarkStart w:id="175" w:name="bookmark277"/>
      <w:bookmarkEnd w:id="175"/>
      <w:r>
        <w:rPr>
          <w:rFonts w:eastAsia="Calibri"/>
          <w:bCs/>
          <w:sz w:val="28"/>
          <w:szCs w:val="28"/>
        </w:rPr>
        <w:t xml:space="preserve">1) </w:t>
      </w:r>
      <w:r w:rsidR="00EF2983" w:rsidRPr="00FC651C">
        <w:rPr>
          <w:rFonts w:eastAsia="Calibri"/>
          <w:bCs/>
          <w:sz w:val="28"/>
          <w:szCs w:val="28"/>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6859C7" w:rsidRPr="00FC651C" w:rsidRDefault="0008120F" w:rsidP="00C87262">
      <w:pPr>
        <w:autoSpaceDE w:val="0"/>
        <w:autoSpaceDN w:val="0"/>
        <w:adjustRightInd w:val="0"/>
        <w:spacing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2) </w:t>
      </w:r>
      <w:r w:rsidR="00EF2983" w:rsidRPr="00FC651C">
        <w:rPr>
          <w:rFonts w:ascii="Times New Roman" w:eastAsia="Calibri" w:hAnsi="Times New Roman" w:cs="Times New Roman"/>
          <w:bCs/>
          <w:sz w:val="28"/>
          <w:szCs w:val="28"/>
        </w:rPr>
        <w:t>Несоответствие проекта производства работ требованиям, установленным нормативными правовыми актами;</w:t>
      </w:r>
    </w:p>
    <w:p w:rsidR="006859C7" w:rsidRPr="00FC651C" w:rsidRDefault="0008120F" w:rsidP="00C87262">
      <w:pPr>
        <w:autoSpaceDE w:val="0"/>
        <w:autoSpaceDN w:val="0"/>
        <w:adjustRightInd w:val="0"/>
        <w:spacing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3) </w:t>
      </w:r>
      <w:r w:rsidR="00EF2983" w:rsidRPr="00FC651C">
        <w:rPr>
          <w:rFonts w:ascii="Times New Roman" w:eastAsia="Calibri" w:hAnsi="Times New Roman" w:cs="Times New Roman"/>
          <w:bCs/>
          <w:sz w:val="28"/>
          <w:szCs w:val="28"/>
        </w:rPr>
        <w:t>Невозможность выполнения работ в заявленные сроки;</w:t>
      </w:r>
    </w:p>
    <w:p w:rsidR="006859C7" w:rsidRPr="00FC651C" w:rsidRDefault="0008120F" w:rsidP="00C87262">
      <w:pPr>
        <w:autoSpaceDE w:val="0"/>
        <w:autoSpaceDN w:val="0"/>
        <w:adjustRightInd w:val="0"/>
        <w:spacing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4) </w:t>
      </w:r>
      <w:r w:rsidR="00EF2983" w:rsidRPr="00FC651C">
        <w:rPr>
          <w:rFonts w:ascii="Times New Roman" w:eastAsia="Calibri" w:hAnsi="Times New Roman" w:cs="Times New Roman"/>
          <w:bCs/>
          <w:sz w:val="28"/>
          <w:szCs w:val="28"/>
        </w:rPr>
        <w:t>Установлены факты нарушений при проведении земляных работ в соответствии с выданным разрешением на осуществление земляных работ;</w:t>
      </w:r>
    </w:p>
    <w:p w:rsidR="006859C7" w:rsidRPr="00FC651C" w:rsidRDefault="0008120F" w:rsidP="00C87262">
      <w:pPr>
        <w:autoSpaceDE w:val="0"/>
        <w:autoSpaceDN w:val="0"/>
        <w:adjustRightInd w:val="0"/>
        <w:spacing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5) </w:t>
      </w:r>
      <w:r w:rsidR="00EF2983" w:rsidRPr="00FC651C">
        <w:rPr>
          <w:rFonts w:ascii="Times New Roman" w:eastAsia="Calibri" w:hAnsi="Times New Roman" w:cs="Times New Roman"/>
          <w:bCs/>
          <w:sz w:val="28"/>
          <w:szCs w:val="28"/>
        </w:rPr>
        <w:t>Наличие противоречивых сведений в заявлении о предоставлении услуги и приложенных к нему документах.</w:t>
      </w:r>
    </w:p>
    <w:p w:rsidR="006859C7" w:rsidRPr="00FC651C" w:rsidRDefault="00EF2983" w:rsidP="00C87262">
      <w:pPr>
        <w:pStyle w:val="12"/>
        <w:tabs>
          <w:tab w:val="left" w:pos="1534"/>
        </w:tabs>
        <w:spacing w:line="240" w:lineRule="auto"/>
        <w:ind w:firstLine="709"/>
        <w:jc w:val="both"/>
        <w:rPr>
          <w:sz w:val="28"/>
          <w:szCs w:val="28"/>
        </w:rPr>
      </w:pPr>
      <w:bookmarkStart w:id="176" w:name="bookmark289"/>
      <w:bookmarkEnd w:id="176"/>
      <w:r w:rsidRPr="00FC651C">
        <w:rPr>
          <w:sz w:val="28"/>
          <w:szCs w:val="28"/>
        </w:rPr>
        <w:t xml:space="preserve">Отказ </w:t>
      </w:r>
      <w:r w:rsidR="0008120F">
        <w:rPr>
          <w:sz w:val="28"/>
          <w:szCs w:val="28"/>
        </w:rPr>
        <w:t>от предоставления м</w:t>
      </w:r>
      <w:r w:rsidRPr="00FC651C">
        <w:rPr>
          <w:sz w:val="28"/>
          <w:szCs w:val="28"/>
        </w:rPr>
        <w:t>униципальной услуги не пре</w:t>
      </w:r>
      <w:r w:rsidR="0008120F">
        <w:rPr>
          <w:sz w:val="28"/>
          <w:szCs w:val="28"/>
        </w:rPr>
        <w:t>пятствует повторному обращению з</w:t>
      </w:r>
      <w:r w:rsidRPr="00FC651C">
        <w:rPr>
          <w:sz w:val="28"/>
          <w:szCs w:val="28"/>
        </w:rPr>
        <w:t xml:space="preserve">аявителя в </w:t>
      </w:r>
      <w:r w:rsidR="00CE1F6E" w:rsidRPr="00FC651C">
        <w:rPr>
          <w:sz w:val="28"/>
          <w:szCs w:val="28"/>
        </w:rPr>
        <w:t>уполномоченный орган</w:t>
      </w:r>
      <w:r w:rsidR="0008120F">
        <w:rPr>
          <w:sz w:val="28"/>
          <w:szCs w:val="28"/>
        </w:rPr>
        <w:t xml:space="preserve"> за предоставлением м</w:t>
      </w:r>
      <w:r w:rsidRPr="00FC651C">
        <w:rPr>
          <w:sz w:val="28"/>
          <w:szCs w:val="28"/>
        </w:rPr>
        <w:t>униципальной услуги.</w:t>
      </w:r>
    </w:p>
    <w:p w:rsidR="006859C7" w:rsidRPr="00FC651C" w:rsidRDefault="0008120F" w:rsidP="00881D57">
      <w:pPr>
        <w:pStyle w:val="33"/>
        <w:keepNext/>
        <w:keepLines/>
        <w:tabs>
          <w:tab w:val="left" w:pos="1108"/>
        </w:tabs>
        <w:spacing w:after="0" w:line="240" w:lineRule="auto"/>
        <w:ind w:left="709"/>
        <w:jc w:val="center"/>
        <w:rPr>
          <w:i w:val="0"/>
          <w:sz w:val="28"/>
          <w:szCs w:val="28"/>
        </w:rPr>
      </w:pPr>
      <w:bookmarkStart w:id="177" w:name="bookmark292"/>
      <w:bookmarkStart w:id="178" w:name="_Toc103862250"/>
      <w:bookmarkStart w:id="179" w:name="_Toc103863877"/>
      <w:bookmarkStart w:id="180" w:name="bookmark293"/>
      <w:bookmarkStart w:id="181" w:name="_Toc103862215"/>
      <w:bookmarkStart w:id="182" w:name="_Toc103877694"/>
      <w:bookmarkEnd w:id="177"/>
      <w:r>
        <w:rPr>
          <w:i w:val="0"/>
          <w:sz w:val="28"/>
          <w:szCs w:val="28"/>
        </w:rPr>
        <w:t>13</w:t>
      </w:r>
      <w:r w:rsidR="00513FF2">
        <w:rPr>
          <w:i w:val="0"/>
          <w:sz w:val="28"/>
          <w:szCs w:val="28"/>
        </w:rPr>
        <w:t xml:space="preserve">. </w:t>
      </w:r>
      <w:r w:rsidR="00EF2983" w:rsidRPr="00FC651C">
        <w:rPr>
          <w:i w:val="0"/>
          <w:sz w:val="28"/>
          <w:szCs w:val="28"/>
        </w:rPr>
        <w:t>Порядок, размер и основания взимания муниципальной пошлины или иной платы,</w:t>
      </w:r>
      <w:bookmarkStart w:id="183" w:name="bookmark290"/>
      <w:bookmarkStart w:id="184" w:name="bookmark294"/>
      <w:bookmarkStart w:id="185" w:name="_Toc103862216"/>
      <w:bookmarkStart w:id="186" w:name="_Toc103862251"/>
      <w:bookmarkStart w:id="187" w:name="_Toc103863878"/>
      <w:bookmarkEnd w:id="178"/>
      <w:bookmarkEnd w:id="179"/>
      <w:bookmarkEnd w:id="180"/>
      <w:bookmarkEnd w:id="181"/>
      <w:r w:rsidR="00EF2983" w:rsidRPr="00FC651C">
        <w:rPr>
          <w:i w:val="0"/>
          <w:sz w:val="28"/>
          <w:szCs w:val="28"/>
        </w:rPr>
        <w:t xml:space="preserve"> взимаемой за предоставление</w:t>
      </w:r>
      <w:r>
        <w:rPr>
          <w:i w:val="0"/>
          <w:sz w:val="28"/>
          <w:szCs w:val="28"/>
        </w:rPr>
        <w:t xml:space="preserve"> м</w:t>
      </w:r>
      <w:r w:rsidR="00EF2983" w:rsidRPr="00FC651C">
        <w:rPr>
          <w:i w:val="0"/>
          <w:sz w:val="28"/>
          <w:szCs w:val="28"/>
        </w:rPr>
        <w:t>униципальной услуги</w:t>
      </w:r>
      <w:bookmarkEnd w:id="182"/>
      <w:bookmarkEnd w:id="183"/>
      <w:bookmarkEnd w:id="184"/>
      <w:bookmarkEnd w:id="185"/>
      <w:bookmarkEnd w:id="186"/>
      <w:bookmarkEnd w:id="187"/>
    </w:p>
    <w:p w:rsidR="006859C7" w:rsidRPr="00FC651C" w:rsidRDefault="006859C7" w:rsidP="00C87262">
      <w:pPr>
        <w:pStyle w:val="33"/>
        <w:keepNext/>
        <w:keepLines/>
        <w:tabs>
          <w:tab w:val="left" w:pos="1108"/>
        </w:tabs>
        <w:spacing w:after="0" w:line="240" w:lineRule="auto"/>
        <w:ind w:left="2268"/>
        <w:jc w:val="both"/>
        <w:rPr>
          <w:sz w:val="28"/>
          <w:szCs w:val="28"/>
        </w:rPr>
      </w:pPr>
    </w:p>
    <w:p w:rsidR="006859C7" w:rsidRPr="00FC651C" w:rsidRDefault="00EF2983" w:rsidP="0008120F">
      <w:pPr>
        <w:pStyle w:val="12"/>
        <w:tabs>
          <w:tab w:val="left" w:pos="0"/>
        </w:tabs>
        <w:spacing w:after="480" w:line="240" w:lineRule="auto"/>
        <w:ind w:firstLine="709"/>
        <w:jc w:val="both"/>
        <w:rPr>
          <w:sz w:val="28"/>
          <w:szCs w:val="28"/>
        </w:rPr>
      </w:pPr>
      <w:bookmarkStart w:id="188" w:name="bookmark295"/>
      <w:bookmarkEnd w:id="188"/>
      <w:r w:rsidRPr="00FC651C">
        <w:rPr>
          <w:sz w:val="28"/>
          <w:szCs w:val="28"/>
        </w:rPr>
        <w:t xml:space="preserve">Муниципальная услуга предоставляется бесплатно. </w:t>
      </w:r>
    </w:p>
    <w:p w:rsidR="006859C7" w:rsidRPr="00FC651C" w:rsidRDefault="00513FF2" w:rsidP="00881D57">
      <w:pPr>
        <w:pStyle w:val="12"/>
        <w:tabs>
          <w:tab w:val="left" w:pos="1266"/>
        </w:tabs>
        <w:spacing w:line="240" w:lineRule="auto"/>
        <w:ind w:left="709" w:firstLine="0"/>
        <w:jc w:val="center"/>
        <w:outlineLvl w:val="2"/>
        <w:rPr>
          <w:sz w:val="28"/>
          <w:szCs w:val="28"/>
        </w:rPr>
      </w:pPr>
      <w:bookmarkStart w:id="189" w:name="_Toc103877695"/>
      <w:r>
        <w:rPr>
          <w:b/>
          <w:bCs/>
          <w:iCs/>
          <w:sz w:val="28"/>
          <w:szCs w:val="28"/>
        </w:rPr>
        <w:t>1</w:t>
      </w:r>
      <w:r w:rsidR="0008120F">
        <w:rPr>
          <w:b/>
          <w:bCs/>
          <w:iCs/>
          <w:sz w:val="28"/>
          <w:szCs w:val="28"/>
        </w:rPr>
        <w:t>4</w:t>
      </w:r>
      <w:r>
        <w:rPr>
          <w:b/>
          <w:bCs/>
          <w:iCs/>
          <w:sz w:val="28"/>
          <w:szCs w:val="28"/>
        </w:rPr>
        <w:t xml:space="preserve">. </w:t>
      </w:r>
      <w:r w:rsidR="00EF2983" w:rsidRPr="00FC651C">
        <w:rPr>
          <w:b/>
          <w:bCs/>
          <w:iCs/>
          <w:sz w:val="28"/>
          <w:szCs w:val="28"/>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189"/>
    </w:p>
    <w:p w:rsidR="006859C7" w:rsidRPr="00FC651C" w:rsidRDefault="00EF2983" w:rsidP="0008120F">
      <w:pPr>
        <w:pStyle w:val="12"/>
        <w:spacing w:line="240" w:lineRule="auto"/>
        <w:ind w:firstLine="709"/>
        <w:jc w:val="both"/>
        <w:rPr>
          <w:sz w:val="28"/>
          <w:szCs w:val="28"/>
        </w:rPr>
      </w:pPr>
      <w:bookmarkStart w:id="190" w:name="bookmark297"/>
      <w:bookmarkEnd w:id="190"/>
      <w:r w:rsidRPr="00FC651C">
        <w:rPr>
          <w:sz w:val="28"/>
          <w:szCs w:val="28"/>
        </w:rPr>
        <w:t>Услуги, необходимые и о</w:t>
      </w:r>
      <w:r w:rsidR="0008120F">
        <w:rPr>
          <w:sz w:val="28"/>
          <w:szCs w:val="28"/>
        </w:rPr>
        <w:t>бязательные для предоставления м</w:t>
      </w:r>
      <w:r w:rsidRPr="00FC651C">
        <w:rPr>
          <w:sz w:val="28"/>
          <w:szCs w:val="28"/>
        </w:rPr>
        <w:t>униципальной услуги, отсутствуют.</w:t>
      </w:r>
    </w:p>
    <w:p w:rsidR="006859C7" w:rsidRPr="00FC651C" w:rsidRDefault="00513FF2" w:rsidP="00881D57">
      <w:pPr>
        <w:pStyle w:val="33"/>
        <w:keepNext/>
        <w:keepLines/>
        <w:tabs>
          <w:tab w:val="left" w:pos="1308"/>
        </w:tabs>
        <w:spacing w:line="240" w:lineRule="auto"/>
        <w:ind w:left="709"/>
        <w:jc w:val="center"/>
        <w:rPr>
          <w:i w:val="0"/>
          <w:sz w:val="28"/>
          <w:szCs w:val="28"/>
        </w:rPr>
      </w:pPr>
      <w:bookmarkStart w:id="191" w:name="bookmark300"/>
      <w:bookmarkStart w:id="192" w:name="_Toc103862252"/>
      <w:bookmarkStart w:id="193" w:name="_Toc103862217"/>
      <w:bookmarkStart w:id="194" w:name="_Toc103863879"/>
      <w:bookmarkStart w:id="195" w:name="_Toc103877696"/>
      <w:bookmarkStart w:id="196" w:name="bookmark301"/>
      <w:bookmarkStart w:id="197" w:name="bookmark298"/>
      <w:bookmarkEnd w:id="191"/>
      <w:r>
        <w:rPr>
          <w:i w:val="0"/>
          <w:sz w:val="28"/>
          <w:szCs w:val="28"/>
        </w:rPr>
        <w:t>1</w:t>
      </w:r>
      <w:r w:rsidR="0008120F">
        <w:rPr>
          <w:i w:val="0"/>
          <w:sz w:val="28"/>
          <w:szCs w:val="28"/>
        </w:rPr>
        <w:t>5</w:t>
      </w:r>
      <w:r>
        <w:rPr>
          <w:i w:val="0"/>
          <w:sz w:val="28"/>
          <w:szCs w:val="28"/>
        </w:rPr>
        <w:t xml:space="preserve">. </w:t>
      </w:r>
      <w:r w:rsidR="0008120F">
        <w:rPr>
          <w:i w:val="0"/>
          <w:sz w:val="28"/>
          <w:szCs w:val="28"/>
        </w:rPr>
        <w:t>Способы предоставления з</w:t>
      </w:r>
      <w:r w:rsidR="00EF2983" w:rsidRPr="00FC651C">
        <w:rPr>
          <w:i w:val="0"/>
          <w:sz w:val="28"/>
          <w:szCs w:val="28"/>
        </w:rPr>
        <w:t xml:space="preserve">аявителем документов, необходимых для получения </w:t>
      </w:r>
      <w:r w:rsidR="0008120F">
        <w:rPr>
          <w:i w:val="0"/>
          <w:sz w:val="28"/>
          <w:szCs w:val="28"/>
        </w:rPr>
        <w:t>м</w:t>
      </w:r>
      <w:r w:rsidR="00EF2983" w:rsidRPr="00FC651C">
        <w:rPr>
          <w:i w:val="0"/>
          <w:sz w:val="28"/>
          <w:szCs w:val="28"/>
        </w:rPr>
        <w:t>униципальной услуги</w:t>
      </w:r>
      <w:bookmarkEnd w:id="192"/>
      <w:bookmarkEnd w:id="193"/>
      <w:bookmarkEnd w:id="194"/>
      <w:bookmarkEnd w:id="195"/>
      <w:bookmarkEnd w:id="196"/>
      <w:bookmarkEnd w:id="197"/>
    </w:p>
    <w:p w:rsidR="006859C7" w:rsidRPr="00FC651C" w:rsidRDefault="007565C1" w:rsidP="0008120F">
      <w:pPr>
        <w:pStyle w:val="12"/>
        <w:tabs>
          <w:tab w:val="left" w:pos="1432"/>
        </w:tabs>
        <w:spacing w:line="240" w:lineRule="auto"/>
        <w:ind w:firstLine="709"/>
        <w:jc w:val="both"/>
        <w:rPr>
          <w:sz w:val="28"/>
          <w:szCs w:val="28"/>
        </w:rPr>
      </w:pPr>
      <w:bookmarkStart w:id="198" w:name="bookmark302"/>
      <w:bookmarkEnd w:id="198"/>
      <w:r w:rsidRPr="00FC651C">
        <w:rPr>
          <w:sz w:val="28"/>
          <w:szCs w:val="28"/>
        </w:rPr>
        <w:t xml:space="preserve">Уполномоченный орган </w:t>
      </w:r>
      <w:r w:rsidR="00EF2983" w:rsidRPr="00FC651C">
        <w:rPr>
          <w:sz w:val="28"/>
          <w:szCs w:val="28"/>
        </w:rPr>
        <w:t xml:space="preserve">обеспечивает предоставление </w:t>
      </w:r>
      <w:r w:rsidR="0008120F">
        <w:rPr>
          <w:sz w:val="28"/>
          <w:szCs w:val="28"/>
        </w:rPr>
        <w:t>м</w:t>
      </w:r>
      <w:r w:rsidR="00EF2983" w:rsidRPr="00FC651C">
        <w:rPr>
          <w:sz w:val="28"/>
          <w:szCs w:val="28"/>
        </w:rPr>
        <w:t>униципальной услуги</w:t>
      </w:r>
      <w:r w:rsidR="000D7D63" w:rsidRPr="00FC651C">
        <w:rPr>
          <w:sz w:val="28"/>
          <w:szCs w:val="28"/>
        </w:rPr>
        <w:t xml:space="preserve"> при личн</w:t>
      </w:r>
      <w:r w:rsidR="0008120F">
        <w:rPr>
          <w:sz w:val="28"/>
          <w:szCs w:val="28"/>
        </w:rPr>
        <w:t>ом обращении з</w:t>
      </w:r>
      <w:r w:rsidR="000D7D63" w:rsidRPr="00FC651C">
        <w:rPr>
          <w:sz w:val="28"/>
          <w:szCs w:val="28"/>
        </w:rPr>
        <w:t xml:space="preserve">аявителя, через </w:t>
      </w:r>
      <w:r w:rsidR="00FF0773" w:rsidRPr="00FC651C">
        <w:rPr>
          <w:sz w:val="28"/>
          <w:szCs w:val="28"/>
        </w:rPr>
        <w:t>многофункциональный центр</w:t>
      </w:r>
      <w:r w:rsidR="000D7D63" w:rsidRPr="00FC651C">
        <w:rPr>
          <w:sz w:val="28"/>
          <w:szCs w:val="28"/>
        </w:rPr>
        <w:t xml:space="preserve"> или</w:t>
      </w:r>
      <w:r w:rsidR="00EF2983" w:rsidRPr="00FC651C">
        <w:rPr>
          <w:sz w:val="28"/>
          <w:szCs w:val="28"/>
        </w:rPr>
        <w:t xml:space="preserve"> в электронной форм</w:t>
      </w:r>
      <w:r w:rsidR="0008120F">
        <w:rPr>
          <w:sz w:val="28"/>
          <w:szCs w:val="28"/>
        </w:rPr>
        <w:t>е посредством ЕПГУ,  по выбору з</w:t>
      </w:r>
      <w:r w:rsidR="00EF2983" w:rsidRPr="00FC651C">
        <w:rPr>
          <w:sz w:val="28"/>
          <w:szCs w:val="28"/>
        </w:rPr>
        <w:t>аявителя в соответствии с Федеральным законом от 27.07.2010 № 210-ФЗ «Об организации предоставления государственных и муниципальных услуг».</w:t>
      </w:r>
      <w:bookmarkStart w:id="199" w:name="bookmark303"/>
      <w:bookmarkEnd w:id="199"/>
    </w:p>
    <w:p w:rsidR="006859C7" w:rsidRPr="00FC651C" w:rsidRDefault="00EF2983" w:rsidP="0008120F">
      <w:pPr>
        <w:pStyle w:val="12"/>
        <w:tabs>
          <w:tab w:val="left" w:pos="567"/>
        </w:tabs>
        <w:spacing w:line="240" w:lineRule="auto"/>
        <w:ind w:firstLine="709"/>
        <w:jc w:val="both"/>
        <w:rPr>
          <w:sz w:val="28"/>
          <w:szCs w:val="28"/>
        </w:rPr>
      </w:pPr>
      <w:r w:rsidRPr="00FC651C">
        <w:rPr>
          <w:sz w:val="28"/>
          <w:szCs w:val="28"/>
        </w:rPr>
        <w:t>Для по</w:t>
      </w:r>
      <w:r w:rsidR="0008120F">
        <w:rPr>
          <w:sz w:val="28"/>
          <w:szCs w:val="28"/>
        </w:rPr>
        <w:t>лучения м</w:t>
      </w:r>
      <w:r w:rsidRPr="00FC651C">
        <w:rPr>
          <w:sz w:val="28"/>
          <w:szCs w:val="28"/>
        </w:rPr>
        <w:t>униципаль</w:t>
      </w:r>
      <w:r w:rsidR="0008120F">
        <w:rPr>
          <w:sz w:val="28"/>
          <w:szCs w:val="28"/>
        </w:rPr>
        <w:t>ной услуги в электронной форме з</w:t>
      </w:r>
      <w:r w:rsidRPr="00FC651C">
        <w:rPr>
          <w:sz w:val="28"/>
          <w:szCs w:val="28"/>
        </w:rPr>
        <w:t xml:space="preserve">аявитель авторизуется на ЕПГУ посредством подтвержденной учетной записи Единой </w:t>
      </w:r>
      <w:r w:rsidRPr="00FC651C">
        <w:rPr>
          <w:sz w:val="28"/>
          <w:szCs w:val="28"/>
        </w:rPr>
        <w:lastRenderedPageBreak/>
        <w:t>системы идентификации и аутентификации (далее - ЕСИА), затем заполняет Заявление с использованием специальной интерактивной формы.</w:t>
      </w:r>
      <w:bookmarkStart w:id="200" w:name="bookmark304"/>
      <w:bookmarkEnd w:id="200"/>
    </w:p>
    <w:p w:rsidR="006859C7" w:rsidRPr="00FC651C" w:rsidRDefault="0008120F" w:rsidP="0008120F">
      <w:pPr>
        <w:pStyle w:val="12"/>
        <w:tabs>
          <w:tab w:val="left" w:pos="567"/>
        </w:tabs>
        <w:spacing w:line="240" w:lineRule="auto"/>
        <w:ind w:firstLine="709"/>
        <w:jc w:val="both"/>
        <w:rPr>
          <w:sz w:val="28"/>
          <w:szCs w:val="28"/>
        </w:rPr>
      </w:pPr>
      <w:r>
        <w:rPr>
          <w:sz w:val="28"/>
          <w:szCs w:val="28"/>
        </w:rPr>
        <w:t>Заполненное заявление отправляется з</w:t>
      </w:r>
      <w:r w:rsidR="00EF2983" w:rsidRPr="00FC651C">
        <w:rPr>
          <w:sz w:val="28"/>
          <w:szCs w:val="28"/>
        </w:rPr>
        <w:t>аявителем вместе с прикрепленными электронными образами обязательных документов, указанными в п.</w:t>
      </w:r>
      <w:r w:rsidR="00FF0773" w:rsidRPr="00FC651C">
        <w:rPr>
          <w:color w:val="auto"/>
          <w:sz w:val="28"/>
          <w:szCs w:val="28"/>
        </w:rPr>
        <w:t>2.1</w:t>
      </w:r>
      <w:r w:rsidR="00EC6A51" w:rsidRPr="00FC651C">
        <w:rPr>
          <w:color w:val="auto"/>
          <w:sz w:val="28"/>
          <w:szCs w:val="28"/>
        </w:rPr>
        <w:t>6</w:t>
      </w:r>
      <w:r w:rsidR="00EF2983" w:rsidRPr="00FC651C">
        <w:rPr>
          <w:color w:val="auto"/>
          <w:sz w:val="28"/>
          <w:szCs w:val="28"/>
        </w:rPr>
        <w:t xml:space="preserve"> </w:t>
      </w:r>
      <w:r>
        <w:rPr>
          <w:sz w:val="28"/>
          <w:szCs w:val="28"/>
        </w:rPr>
        <w:t>настоящего а</w:t>
      </w:r>
      <w:r w:rsidR="00EF2983" w:rsidRPr="00FC651C">
        <w:rPr>
          <w:sz w:val="28"/>
          <w:szCs w:val="28"/>
        </w:rPr>
        <w:t xml:space="preserve">дминистративного регламента, </w:t>
      </w:r>
      <w:r>
        <w:rPr>
          <w:sz w:val="28"/>
          <w:szCs w:val="28"/>
        </w:rPr>
        <w:t>необходимых для предоставления м</w:t>
      </w:r>
      <w:r w:rsidR="00EF2983" w:rsidRPr="00FC651C">
        <w:rPr>
          <w:sz w:val="28"/>
          <w:szCs w:val="28"/>
        </w:rPr>
        <w:t>униципальной услуги, в</w:t>
      </w:r>
      <w:r w:rsidR="00CE1F6E" w:rsidRPr="00FC651C">
        <w:rPr>
          <w:rFonts w:ascii="Microsoft Sans Serif" w:eastAsia="Microsoft Sans Serif" w:hAnsi="Microsoft Sans Serif" w:cs="Microsoft Sans Serif"/>
          <w:sz w:val="28"/>
          <w:szCs w:val="28"/>
        </w:rPr>
        <w:t xml:space="preserve"> </w:t>
      </w:r>
      <w:r w:rsidR="00CE1F6E" w:rsidRPr="00FC651C">
        <w:rPr>
          <w:sz w:val="28"/>
          <w:szCs w:val="28"/>
        </w:rPr>
        <w:t>уполномоченный орган</w:t>
      </w:r>
      <w:r>
        <w:rPr>
          <w:sz w:val="28"/>
          <w:szCs w:val="28"/>
        </w:rPr>
        <w:t>. При авторизации в ЕСИА з</w:t>
      </w:r>
      <w:r w:rsidR="00EF2983" w:rsidRPr="00FC651C">
        <w:rPr>
          <w:sz w:val="28"/>
          <w:szCs w:val="28"/>
        </w:rPr>
        <w:t>аявление считается подписанны</w:t>
      </w:r>
      <w:r>
        <w:rPr>
          <w:sz w:val="28"/>
          <w:szCs w:val="28"/>
        </w:rPr>
        <w:t>м простой электронной подписью заявителя, представителя з</w:t>
      </w:r>
      <w:r w:rsidR="00EF2983" w:rsidRPr="00FC651C">
        <w:rPr>
          <w:sz w:val="28"/>
          <w:szCs w:val="28"/>
        </w:rPr>
        <w:t>аявителя,</w:t>
      </w:r>
      <w:r>
        <w:rPr>
          <w:sz w:val="28"/>
          <w:szCs w:val="28"/>
        </w:rPr>
        <w:t xml:space="preserve"> уполномоченного на подписание з</w:t>
      </w:r>
      <w:r w:rsidR="00EF2983" w:rsidRPr="00FC651C">
        <w:rPr>
          <w:sz w:val="28"/>
          <w:szCs w:val="28"/>
        </w:rPr>
        <w:t>аявления.</w:t>
      </w:r>
      <w:bookmarkStart w:id="201" w:name="bookmark305"/>
      <w:bookmarkEnd w:id="201"/>
    </w:p>
    <w:p w:rsidR="006859C7" w:rsidRPr="00FC651C" w:rsidRDefault="00EF2983" w:rsidP="0008120F">
      <w:pPr>
        <w:pStyle w:val="12"/>
        <w:tabs>
          <w:tab w:val="left" w:pos="567"/>
        </w:tabs>
        <w:spacing w:line="240" w:lineRule="auto"/>
        <w:ind w:firstLine="709"/>
        <w:jc w:val="both"/>
        <w:rPr>
          <w:sz w:val="28"/>
          <w:szCs w:val="28"/>
        </w:rPr>
      </w:pPr>
      <w:r w:rsidRPr="00FC651C">
        <w:rPr>
          <w:sz w:val="28"/>
          <w:szCs w:val="28"/>
        </w:rPr>
        <w:t xml:space="preserve">Заявитель уведомляется о получении </w:t>
      </w:r>
      <w:r w:rsidR="0008120F">
        <w:rPr>
          <w:sz w:val="28"/>
          <w:szCs w:val="28"/>
        </w:rPr>
        <w:t>у</w:t>
      </w:r>
      <w:r w:rsidR="00CE1F6E" w:rsidRPr="00FC651C">
        <w:rPr>
          <w:sz w:val="28"/>
          <w:szCs w:val="28"/>
        </w:rPr>
        <w:t>полномоченным органом</w:t>
      </w:r>
      <w:r w:rsidR="0008120F">
        <w:rPr>
          <w:sz w:val="28"/>
          <w:szCs w:val="28"/>
        </w:rPr>
        <w:t xml:space="preserve"> з</w:t>
      </w:r>
      <w:r w:rsidRPr="00FC651C">
        <w:rPr>
          <w:sz w:val="28"/>
          <w:szCs w:val="28"/>
        </w:rPr>
        <w:t>аявления и документов в день пода</w:t>
      </w:r>
      <w:r w:rsidR="0008120F">
        <w:rPr>
          <w:sz w:val="28"/>
          <w:szCs w:val="28"/>
        </w:rPr>
        <w:t>чи з</w:t>
      </w:r>
      <w:r w:rsidRPr="00FC651C">
        <w:rPr>
          <w:sz w:val="28"/>
          <w:szCs w:val="28"/>
        </w:rPr>
        <w:t>аявления</w:t>
      </w:r>
      <w:r w:rsidR="0008120F">
        <w:rPr>
          <w:sz w:val="28"/>
          <w:szCs w:val="28"/>
        </w:rPr>
        <w:t xml:space="preserve"> посредством изменения статуса з</w:t>
      </w:r>
      <w:r w:rsidRPr="00FC651C">
        <w:rPr>
          <w:sz w:val="28"/>
          <w:szCs w:val="28"/>
        </w:rPr>
        <w:t xml:space="preserve">аявления в </w:t>
      </w:r>
      <w:r w:rsidR="0008120F">
        <w:rPr>
          <w:sz w:val="28"/>
          <w:szCs w:val="28"/>
        </w:rPr>
        <w:t>л</w:t>
      </w:r>
      <w:r w:rsidRPr="00FC651C">
        <w:rPr>
          <w:sz w:val="28"/>
          <w:szCs w:val="28"/>
        </w:rPr>
        <w:t xml:space="preserve">ичном кабинете </w:t>
      </w:r>
      <w:r w:rsidR="0008120F">
        <w:rPr>
          <w:sz w:val="28"/>
          <w:szCs w:val="28"/>
        </w:rPr>
        <w:t>з</w:t>
      </w:r>
      <w:r w:rsidRPr="00FC651C">
        <w:rPr>
          <w:sz w:val="28"/>
          <w:szCs w:val="28"/>
        </w:rPr>
        <w:t>аявителя на ЕПГУ.</w:t>
      </w:r>
      <w:bookmarkStart w:id="202" w:name="bookmark306"/>
      <w:bookmarkEnd w:id="202"/>
    </w:p>
    <w:p w:rsidR="006859C7" w:rsidRPr="00FC651C" w:rsidRDefault="0008120F" w:rsidP="0008120F">
      <w:pPr>
        <w:pStyle w:val="12"/>
        <w:tabs>
          <w:tab w:val="left" w:pos="567"/>
        </w:tabs>
        <w:spacing w:line="240" w:lineRule="auto"/>
        <w:ind w:firstLine="709"/>
        <w:jc w:val="both"/>
        <w:rPr>
          <w:sz w:val="28"/>
          <w:szCs w:val="28"/>
        </w:rPr>
      </w:pPr>
      <w:r>
        <w:rPr>
          <w:sz w:val="28"/>
          <w:szCs w:val="28"/>
        </w:rPr>
        <w:t>Решение о предоставлении м</w:t>
      </w:r>
      <w:r w:rsidR="00EF2983" w:rsidRPr="00FC651C">
        <w:rPr>
          <w:sz w:val="28"/>
          <w:szCs w:val="28"/>
        </w:rPr>
        <w:t xml:space="preserve">униципальной услуги принимается </w:t>
      </w:r>
      <w:r>
        <w:rPr>
          <w:sz w:val="28"/>
          <w:szCs w:val="28"/>
        </w:rPr>
        <w:t>у</w:t>
      </w:r>
      <w:r w:rsidR="00CE1F6E" w:rsidRPr="00FC651C">
        <w:rPr>
          <w:sz w:val="28"/>
          <w:szCs w:val="28"/>
        </w:rPr>
        <w:t>полномоченны</w:t>
      </w:r>
      <w:r w:rsidR="00390F04" w:rsidRPr="00FC651C">
        <w:rPr>
          <w:sz w:val="28"/>
          <w:szCs w:val="28"/>
        </w:rPr>
        <w:t>м</w:t>
      </w:r>
      <w:r w:rsidR="00CE1F6E" w:rsidRPr="00FC651C">
        <w:rPr>
          <w:sz w:val="28"/>
          <w:szCs w:val="28"/>
        </w:rPr>
        <w:t xml:space="preserve"> орган</w:t>
      </w:r>
      <w:r w:rsidR="00390F04" w:rsidRPr="00FC651C">
        <w:rPr>
          <w:sz w:val="28"/>
          <w:szCs w:val="28"/>
        </w:rPr>
        <w:t>ом</w:t>
      </w:r>
      <w:r w:rsidR="00CE1F6E" w:rsidRPr="00FC651C">
        <w:rPr>
          <w:sz w:val="28"/>
          <w:szCs w:val="28"/>
        </w:rPr>
        <w:t xml:space="preserve"> </w:t>
      </w:r>
      <w:r w:rsidR="00EF2983" w:rsidRPr="00FC651C">
        <w:rPr>
          <w:sz w:val="28"/>
          <w:szCs w:val="28"/>
        </w:rPr>
        <w:t>на основании электронных обра</w:t>
      </w:r>
      <w:r>
        <w:rPr>
          <w:sz w:val="28"/>
          <w:szCs w:val="28"/>
        </w:rPr>
        <w:t>зов документов, представленных з</w:t>
      </w:r>
      <w:r w:rsidR="00EF2983" w:rsidRPr="00FC651C">
        <w:rPr>
          <w:sz w:val="28"/>
          <w:szCs w:val="28"/>
        </w:rPr>
        <w:t xml:space="preserve">аявителем, сведений, а также сведений, полученных </w:t>
      </w:r>
      <w:r w:rsidR="006268B5" w:rsidRPr="00FC651C">
        <w:rPr>
          <w:sz w:val="28"/>
          <w:szCs w:val="28"/>
        </w:rPr>
        <w:t>У</w:t>
      </w:r>
      <w:r w:rsidR="00390F04" w:rsidRPr="00FC651C">
        <w:rPr>
          <w:sz w:val="28"/>
          <w:szCs w:val="28"/>
        </w:rPr>
        <w:t xml:space="preserve">полномоченным органом </w:t>
      </w:r>
      <w:r w:rsidR="00EF2983" w:rsidRPr="00FC651C">
        <w:rPr>
          <w:sz w:val="28"/>
          <w:szCs w:val="28"/>
        </w:rPr>
        <w:t>посредством межведомственного электронного взаимодействия, а также сведений и информации</w:t>
      </w:r>
      <w:bookmarkStart w:id="203" w:name="bookmark307"/>
      <w:bookmarkStart w:id="204" w:name="bookmark311"/>
      <w:bookmarkStart w:id="205" w:name="bookmark309"/>
      <w:bookmarkStart w:id="206" w:name="bookmark312"/>
      <w:bookmarkEnd w:id="203"/>
      <w:bookmarkEnd w:id="204"/>
      <w:r w:rsidR="00EF2983" w:rsidRPr="00FC651C">
        <w:rPr>
          <w:sz w:val="28"/>
          <w:szCs w:val="28"/>
        </w:rPr>
        <w:t xml:space="preserve"> на бумажном носителе посредством личного обращения в</w:t>
      </w:r>
      <w:r w:rsidR="00390F04" w:rsidRPr="00FC651C">
        <w:rPr>
          <w:rFonts w:ascii="Microsoft Sans Serif" w:eastAsia="Microsoft Sans Serif" w:hAnsi="Microsoft Sans Serif" w:cs="Microsoft Sans Serif"/>
          <w:sz w:val="28"/>
          <w:szCs w:val="28"/>
        </w:rPr>
        <w:t xml:space="preserve"> </w:t>
      </w:r>
      <w:r>
        <w:rPr>
          <w:rFonts w:ascii="Microsoft Sans Serif" w:eastAsia="Microsoft Sans Serif" w:hAnsi="Microsoft Sans Serif" w:cs="Microsoft Sans Serif"/>
          <w:sz w:val="28"/>
          <w:szCs w:val="28"/>
        </w:rPr>
        <w:t>у</w:t>
      </w:r>
      <w:r w:rsidR="00390F04" w:rsidRPr="00FC651C">
        <w:rPr>
          <w:sz w:val="28"/>
          <w:szCs w:val="28"/>
        </w:rPr>
        <w:t>полномоченный орган</w:t>
      </w:r>
      <w:r w:rsidR="00EF2983" w:rsidRPr="00FC651C">
        <w:rPr>
          <w:sz w:val="28"/>
          <w:szCs w:val="28"/>
        </w:rPr>
        <w:t>, в</w:t>
      </w:r>
      <w:r w:rsidR="00A40C22" w:rsidRPr="00FC651C">
        <w:rPr>
          <w:sz w:val="28"/>
          <w:szCs w:val="28"/>
        </w:rPr>
        <w:t xml:space="preserve"> </w:t>
      </w:r>
      <w:r w:rsidR="00EF2983" w:rsidRPr="00FC651C">
        <w:rPr>
          <w:sz w:val="28"/>
          <w:szCs w:val="28"/>
        </w:rPr>
        <w:t>том</w:t>
      </w:r>
      <w:r w:rsidR="00A40C22" w:rsidRPr="00FC651C">
        <w:rPr>
          <w:sz w:val="28"/>
          <w:szCs w:val="28"/>
        </w:rPr>
        <w:t xml:space="preserve"> </w:t>
      </w:r>
      <w:r w:rsidR="00EF2983" w:rsidRPr="00FC651C">
        <w:rPr>
          <w:sz w:val="28"/>
          <w:szCs w:val="28"/>
        </w:rPr>
        <w:t>числе</w:t>
      </w:r>
      <w:r w:rsidR="00A40C22" w:rsidRPr="00FC651C">
        <w:rPr>
          <w:sz w:val="28"/>
          <w:szCs w:val="28"/>
        </w:rPr>
        <w:t xml:space="preserve"> </w:t>
      </w:r>
      <w:r w:rsidR="00EF2983" w:rsidRPr="00FC651C">
        <w:rPr>
          <w:sz w:val="28"/>
          <w:szCs w:val="28"/>
        </w:rPr>
        <w:t>через</w:t>
      </w:r>
      <w:r w:rsidR="00A40C22" w:rsidRPr="00FC651C">
        <w:rPr>
          <w:sz w:val="28"/>
          <w:szCs w:val="28"/>
        </w:rPr>
        <w:t xml:space="preserve"> </w:t>
      </w:r>
      <w:r w:rsidR="00EF2983" w:rsidRPr="00FC651C">
        <w:rPr>
          <w:sz w:val="28"/>
          <w:szCs w:val="28"/>
        </w:rPr>
        <w:t>многофункциональный</w:t>
      </w:r>
      <w:r w:rsidR="00A40C22" w:rsidRPr="00FC651C">
        <w:rPr>
          <w:sz w:val="28"/>
          <w:szCs w:val="28"/>
        </w:rPr>
        <w:t xml:space="preserve"> </w:t>
      </w:r>
      <w:r w:rsidR="00EF2983" w:rsidRPr="00FC651C">
        <w:rPr>
          <w:sz w:val="28"/>
          <w:szCs w:val="28"/>
        </w:rPr>
        <w:t>центр</w:t>
      </w:r>
      <w:r w:rsidR="00A40C22" w:rsidRPr="00FC651C">
        <w:rPr>
          <w:sz w:val="28"/>
          <w:szCs w:val="28"/>
        </w:rPr>
        <w:t xml:space="preserve"> </w:t>
      </w:r>
      <w:r w:rsidR="00EF2983" w:rsidRPr="00FC651C">
        <w:rPr>
          <w:sz w:val="28"/>
          <w:szCs w:val="28"/>
        </w:rPr>
        <w:t>в</w:t>
      </w:r>
      <w:r w:rsidR="00A40C22" w:rsidRPr="00FC651C">
        <w:rPr>
          <w:sz w:val="28"/>
          <w:szCs w:val="28"/>
        </w:rPr>
        <w:t xml:space="preserve"> </w:t>
      </w:r>
      <w:r w:rsidR="00EF2983" w:rsidRPr="00FC651C">
        <w:rPr>
          <w:sz w:val="28"/>
          <w:szCs w:val="28"/>
        </w:rPr>
        <w:t>соответствии</w:t>
      </w:r>
      <w:r w:rsidR="00A40C22" w:rsidRPr="00FC651C">
        <w:rPr>
          <w:sz w:val="28"/>
          <w:szCs w:val="28"/>
        </w:rPr>
        <w:t xml:space="preserve"> </w:t>
      </w:r>
      <w:r w:rsidR="00EF2983" w:rsidRPr="00FC651C">
        <w:rPr>
          <w:sz w:val="28"/>
          <w:szCs w:val="28"/>
        </w:rPr>
        <w:t>с</w:t>
      </w:r>
      <w:r w:rsidR="00A40C22" w:rsidRPr="00FC651C">
        <w:rPr>
          <w:sz w:val="28"/>
          <w:szCs w:val="28"/>
        </w:rPr>
        <w:t xml:space="preserve"> </w:t>
      </w:r>
      <w:r w:rsidR="00EF2983" w:rsidRPr="00FC651C">
        <w:rPr>
          <w:sz w:val="28"/>
          <w:szCs w:val="28"/>
        </w:rPr>
        <w:t>соглашением</w:t>
      </w:r>
      <w:r w:rsidR="00A40C22" w:rsidRPr="00FC651C">
        <w:rPr>
          <w:sz w:val="28"/>
          <w:szCs w:val="28"/>
        </w:rPr>
        <w:t xml:space="preserve"> </w:t>
      </w:r>
      <w:r w:rsidR="00EF2983" w:rsidRPr="00FC651C">
        <w:rPr>
          <w:sz w:val="28"/>
          <w:szCs w:val="28"/>
        </w:rPr>
        <w:t>о взаимодействии между</w:t>
      </w:r>
      <w:r>
        <w:rPr>
          <w:sz w:val="28"/>
          <w:szCs w:val="28"/>
        </w:rPr>
        <w:t xml:space="preserve"> многофункциональным центром и а</w:t>
      </w:r>
      <w:r w:rsidR="00EF2983" w:rsidRPr="00FC651C">
        <w:rPr>
          <w:sz w:val="28"/>
          <w:szCs w:val="28"/>
        </w:rPr>
        <w:t>дминистрацией, заключенным</w:t>
      </w:r>
      <w:r w:rsidR="00A40C22" w:rsidRPr="00FC651C">
        <w:rPr>
          <w:sz w:val="28"/>
          <w:szCs w:val="28"/>
        </w:rPr>
        <w:t xml:space="preserve"> </w:t>
      </w:r>
      <w:r w:rsidR="00EF2983" w:rsidRPr="00FC651C">
        <w:rPr>
          <w:sz w:val="28"/>
          <w:szCs w:val="28"/>
        </w:rPr>
        <w:t>в</w:t>
      </w:r>
      <w:r w:rsidR="00A40C22" w:rsidRPr="00FC651C">
        <w:rPr>
          <w:sz w:val="28"/>
          <w:szCs w:val="28"/>
        </w:rPr>
        <w:t xml:space="preserve"> </w:t>
      </w:r>
      <w:r w:rsidR="00EF2983" w:rsidRPr="00FC651C">
        <w:rPr>
          <w:sz w:val="28"/>
          <w:szCs w:val="28"/>
        </w:rPr>
        <w:t>соответствии</w:t>
      </w:r>
      <w:r w:rsidR="00A40C22" w:rsidRPr="00FC651C">
        <w:rPr>
          <w:sz w:val="28"/>
          <w:szCs w:val="28"/>
        </w:rPr>
        <w:t xml:space="preserve"> </w:t>
      </w:r>
      <w:r w:rsidR="00EF2983" w:rsidRPr="00FC651C">
        <w:rPr>
          <w:sz w:val="28"/>
          <w:szCs w:val="28"/>
        </w:rPr>
        <w:t>с</w:t>
      </w:r>
      <w:r w:rsidR="00A40C22" w:rsidRPr="00FC651C">
        <w:rPr>
          <w:sz w:val="28"/>
          <w:szCs w:val="28"/>
        </w:rPr>
        <w:t xml:space="preserve"> </w:t>
      </w:r>
      <w:r w:rsidR="00EF2983" w:rsidRPr="00FC651C">
        <w:rPr>
          <w:sz w:val="28"/>
          <w:szCs w:val="28"/>
        </w:rPr>
        <w:t>постановлением</w:t>
      </w:r>
      <w:r w:rsidR="00A40C22" w:rsidRPr="00FC651C">
        <w:rPr>
          <w:sz w:val="28"/>
          <w:szCs w:val="28"/>
        </w:rPr>
        <w:t xml:space="preserve"> </w:t>
      </w:r>
      <w:r w:rsidR="00EF2983" w:rsidRPr="00FC651C">
        <w:rPr>
          <w:sz w:val="28"/>
          <w:szCs w:val="28"/>
        </w:rPr>
        <w:t>Правительства</w:t>
      </w:r>
      <w:r w:rsidR="00A40C22" w:rsidRPr="00FC651C">
        <w:rPr>
          <w:sz w:val="28"/>
          <w:szCs w:val="28"/>
        </w:rPr>
        <w:t xml:space="preserve"> </w:t>
      </w:r>
      <w:r w:rsidR="00EF2983" w:rsidRPr="00FC651C">
        <w:rPr>
          <w:sz w:val="28"/>
          <w:szCs w:val="28"/>
        </w:rPr>
        <w:t>Российской</w:t>
      </w:r>
      <w:r w:rsidR="00A40C22" w:rsidRPr="00FC651C">
        <w:rPr>
          <w:sz w:val="28"/>
          <w:szCs w:val="28"/>
        </w:rPr>
        <w:t xml:space="preserve"> </w:t>
      </w:r>
      <w:r w:rsidR="00EF2983" w:rsidRPr="00FC651C">
        <w:rPr>
          <w:sz w:val="28"/>
          <w:szCs w:val="28"/>
        </w:rPr>
        <w:t>Федерации</w:t>
      </w:r>
      <w:r w:rsidR="00A40C22" w:rsidRPr="00FC651C">
        <w:rPr>
          <w:sz w:val="28"/>
          <w:szCs w:val="28"/>
        </w:rPr>
        <w:t xml:space="preserve"> </w:t>
      </w:r>
      <w:r w:rsidR="00EF2983" w:rsidRPr="00FC651C">
        <w:rPr>
          <w:sz w:val="28"/>
          <w:szCs w:val="28"/>
        </w:rPr>
        <w:t>от 27</w:t>
      </w:r>
      <w:r w:rsidR="00EF2983" w:rsidRPr="00FC651C">
        <w:rPr>
          <w:spacing w:val="1"/>
          <w:sz w:val="28"/>
          <w:szCs w:val="28"/>
        </w:rPr>
        <w:t>.09.2</w:t>
      </w:r>
      <w:r w:rsidR="00EF2983" w:rsidRPr="00FC651C">
        <w:rPr>
          <w:sz w:val="28"/>
          <w:szCs w:val="28"/>
        </w:rPr>
        <w:t>011 №797</w:t>
      </w:r>
      <w:r w:rsidR="00A40C22" w:rsidRPr="00FC651C">
        <w:rPr>
          <w:sz w:val="28"/>
          <w:szCs w:val="28"/>
        </w:rPr>
        <w:t xml:space="preserve"> </w:t>
      </w:r>
      <w:r w:rsidR="00EF2983" w:rsidRPr="00FC651C">
        <w:rPr>
          <w:sz w:val="28"/>
          <w:szCs w:val="28"/>
        </w:rPr>
        <w:t>«О</w:t>
      </w:r>
      <w:r w:rsidR="00A40C22" w:rsidRPr="00FC651C">
        <w:rPr>
          <w:sz w:val="28"/>
          <w:szCs w:val="28"/>
        </w:rPr>
        <w:t xml:space="preserve"> </w:t>
      </w:r>
      <w:r w:rsidR="00EF2983" w:rsidRPr="00FC651C">
        <w:rPr>
          <w:sz w:val="28"/>
          <w:szCs w:val="28"/>
        </w:rPr>
        <w:t>взаимодействии</w:t>
      </w:r>
      <w:r w:rsidR="00A40C22" w:rsidRPr="00FC651C">
        <w:rPr>
          <w:sz w:val="28"/>
          <w:szCs w:val="28"/>
        </w:rPr>
        <w:t xml:space="preserve"> </w:t>
      </w:r>
      <w:r w:rsidR="00EF2983" w:rsidRPr="00FC651C">
        <w:rPr>
          <w:sz w:val="28"/>
          <w:szCs w:val="28"/>
        </w:rPr>
        <w:t>между</w:t>
      </w:r>
      <w:r w:rsidR="00A40C22" w:rsidRPr="00FC651C">
        <w:rPr>
          <w:sz w:val="28"/>
          <w:szCs w:val="28"/>
        </w:rPr>
        <w:t xml:space="preserve"> </w:t>
      </w:r>
      <w:r w:rsidR="00EF2983" w:rsidRPr="00FC651C">
        <w:rPr>
          <w:sz w:val="28"/>
          <w:szCs w:val="28"/>
        </w:rPr>
        <w:t>многофункциональными</w:t>
      </w:r>
      <w:r w:rsidR="00A40C22" w:rsidRPr="00FC651C">
        <w:rPr>
          <w:sz w:val="28"/>
          <w:szCs w:val="28"/>
        </w:rPr>
        <w:t xml:space="preserve"> </w:t>
      </w:r>
      <w:r w:rsidR="00EF2983" w:rsidRPr="00FC651C">
        <w:rPr>
          <w:sz w:val="28"/>
          <w:szCs w:val="28"/>
        </w:rPr>
        <w:t xml:space="preserve">центрами предоставления государственных и муниципальных услуг </w:t>
      </w:r>
      <w:r w:rsidR="00EF2983" w:rsidRPr="00FC651C">
        <w:rPr>
          <w:spacing w:val="-1"/>
          <w:sz w:val="28"/>
          <w:szCs w:val="28"/>
        </w:rPr>
        <w:t>и</w:t>
      </w:r>
      <w:r w:rsidR="00A40C22" w:rsidRPr="00FC651C">
        <w:rPr>
          <w:spacing w:val="-1"/>
          <w:sz w:val="28"/>
          <w:szCs w:val="28"/>
        </w:rPr>
        <w:t xml:space="preserve"> </w:t>
      </w:r>
      <w:r w:rsidR="00EF2983" w:rsidRPr="00FC651C">
        <w:rPr>
          <w:sz w:val="28"/>
          <w:szCs w:val="28"/>
        </w:rPr>
        <w:t>федеральными органами исполнительной власти, органами государственных</w:t>
      </w:r>
      <w:r w:rsidR="00A40C22" w:rsidRPr="00FC651C">
        <w:rPr>
          <w:sz w:val="28"/>
          <w:szCs w:val="28"/>
        </w:rPr>
        <w:t xml:space="preserve"> </w:t>
      </w:r>
      <w:r w:rsidR="00EF2983" w:rsidRPr="00FC651C">
        <w:rPr>
          <w:sz w:val="28"/>
          <w:szCs w:val="28"/>
        </w:rPr>
        <w:t>внебюджетных</w:t>
      </w:r>
      <w:r w:rsidR="00A40C22" w:rsidRPr="00FC651C">
        <w:rPr>
          <w:sz w:val="28"/>
          <w:szCs w:val="28"/>
        </w:rPr>
        <w:t xml:space="preserve"> </w:t>
      </w:r>
      <w:r w:rsidR="00EF2983" w:rsidRPr="00FC651C">
        <w:rPr>
          <w:sz w:val="28"/>
          <w:szCs w:val="28"/>
        </w:rPr>
        <w:t>фондов, органами</w:t>
      </w:r>
      <w:r w:rsidR="00A40C22" w:rsidRPr="00FC651C">
        <w:rPr>
          <w:sz w:val="28"/>
          <w:szCs w:val="28"/>
        </w:rPr>
        <w:t xml:space="preserve"> </w:t>
      </w:r>
      <w:r w:rsidR="00EF2983" w:rsidRPr="00FC651C">
        <w:rPr>
          <w:sz w:val="28"/>
          <w:szCs w:val="28"/>
        </w:rPr>
        <w:t>государственной</w:t>
      </w:r>
      <w:r w:rsidR="00A40C22" w:rsidRPr="00FC651C">
        <w:rPr>
          <w:sz w:val="28"/>
          <w:szCs w:val="28"/>
        </w:rPr>
        <w:t xml:space="preserve"> </w:t>
      </w:r>
      <w:r w:rsidR="00EF2983" w:rsidRPr="00FC651C">
        <w:rPr>
          <w:sz w:val="28"/>
          <w:szCs w:val="28"/>
        </w:rPr>
        <w:t>власти</w:t>
      </w:r>
      <w:r w:rsidR="00A40C22" w:rsidRPr="00FC651C">
        <w:rPr>
          <w:sz w:val="28"/>
          <w:szCs w:val="28"/>
        </w:rPr>
        <w:t xml:space="preserve"> </w:t>
      </w:r>
      <w:r w:rsidR="00EF2983" w:rsidRPr="00FC651C">
        <w:rPr>
          <w:sz w:val="28"/>
          <w:szCs w:val="28"/>
        </w:rPr>
        <w:t>субъектов</w:t>
      </w:r>
      <w:r w:rsidR="00A40C22" w:rsidRPr="00FC651C">
        <w:rPr>
          <w:sz w:val="28"/>
          <w:szCs w:val="28"/>
        </w:rPr>
        <w:t xml:space="preserve"> </w:t>
      </w:r>
      <w:r w:rsidR="00EF2983" w:rsidRPr="00FC651C">
        <w:rPr>
          <w:sz w:val="28"/>
          <w:szCs w:val="28"/>
        </w:rPr>
        <w:t>Российской</w:t>
      </w:r>
      <w:r w:rsidR="00A40C22" w:rsidRPr="00FC651C">
        <w:rPr>
          <w:sz w:val="28"/>
          <w:szCs w:val="28"/>
        </w:rPr>
        <w:t xml:space="preserve"> </w:t>
      </w:r>
      <w:r w:rsidR="00EF2983" w:rsidRPr="00FC651C">
        <w:rPr>
          <w:sz w:val="28"/>
          <w:szCs w:val="28"/>
        </w:rPr>
        <w:t>Федерации, органами</w:t>
      </w:r>
      <w:r w:rsidR="00A40C22" w:rsidRPr="00FC651C">
        <w:rPr>
          <w:sz w:val="28"/>
          <w:szCs w:val="28"/>
        </w:rPr>
        <w:t xml:space="preserve"> </w:t>
      </w:r>
      <w:r w:rsidR="00EF2983" w:rsidRPr="00FC651C">
        <w:rPr>
          <w:sz w:val="28"/>
          <w:szCs w:val="28"/>
        </w:rPr>
        <w:t>местного</w:t>
      </w:r>
      <w:r w:rsidR="00A40C22" w:rsidRPr="00FC651C">
        <w:rPr>
          <w:sz w:val="28"/>
          <w:szCs w:val="28"/>
        </w:rPr>
        <w:t xml:space="preserve"> </w:t>
      </w:r>
      <w:r w:rsidR="00EF2983" w:rsidRPr="00FC651C">
        <w:rPr>
          <w:sz w:val="28"/>
          <w:szCs w:val="28"/>
        </w:rPr>
        <w:t>самоуправления», либо</w:t>
      </w:r>
      <w:r w:rsidR="00A40C22" w:rsidRPr="00FC651C">
        <w:rPr>
          <w:sz w:val="28"/>
          <w:szCs w:val="28"/>
        </w:rPr>
        <w:t xml:space="preserve"> </w:t>
      </w:r>
      <w:r w:rsidR="00EF2983" w:rsidRPr="00FC651C">
        <w:rPr>
          <w:sz w:val="28"/>
          <w:szCs w:val="28"/>
        </w:rPr>
        <w:t>посредством</w:t>
      </w:r>
      <w:r w:rsidR="00A40C22" w:rsidRPr="00FC651C">
        <w:rPr>
          <w:sz w:val="28"/>
          <w:szCs w:val="28"/>
        </w:rPr>
        <w:t xml:space="preserve"> </w:t>
      </w:r>
      <w:r w:rsidR="00EF2983" w:rsidRPr="00FC651C">
        <w:rPr>
          <w:sz w:val="28"/>
          <w:szCs w:val="28"/>
        </w:rPr>
        <w:t>почтового</w:t>
      </w:r>
      <w:r w:rsidR="00A40C22" w:rsidRPr="00FC651C">
        <w:rPr>
          <w:sz w:val="28"/>
          <w:szCs w:val="28"/>
        </w:rPr>
        <w:t xml:space="preserve"> </w:t>
      </w:r>
      <w:r w:rsidR="00EF2983" w:rsidRPr="00FC651C">
        <w:rPr>
          <w:sz w:val="28"/>
          <w:szCs w:val="28"/>
        </w:rPr>
        <w:t>отправления</w:t>
      </w:r>
      <w:r w:rsidR="00A40C22" w:rsidRPr="00FC651C">
        <w:rPr>
          <w:sz w:val="28"/>
          <w:szCs w:val="28"/>
        </w:rPr>
        <w:t xml:space="preserve"> </w:t>
      </w:r>
      <w:r w:rsidR="00EF2983" w:rsidRPr="00FC651C">
        <w:rPr>
          <w:sz w:val="28"/>
          <w:szCs w:val="28"/>
        </w:rPr>
        <w:t>с</w:t>
      </w:r>
      <w:r w:rsidR="00A40C22" w:rsidRPr="00FC651C">
        <w:rPr>
          <w:sz w:val="28"/>
          <w:szCs w:val="28"/>
        </w:rPr>
        <w:t xml:space="preserve"> </w:t>
      </w:r>
      <w:r w:rsidR="00EF2983" w:rsidRPr="00FC651C">
        <w:rPr>
          <w:sz w:val="28"/>
          <w:szCs w:val="28"/>
        </w:rPr>
        <w:t>уведомлением о вручении.</w:t>
      </w:r>
    </w:p>
    <w:p w:rsidR="006859C7" w:rsidRPr="00FC651C" w:rsidRDefault="006859C7" w:rsidP="00C87262">
      <w:pPr>
        <w:pStyle w:val="ad"/>
        <w:tabs>
          <w:tab w:val="left" w:pos="1700"/>
          <w:tab w:val="left" w:pos="1804"/>
          <w:tab w:val="left" w:pos="2217"/>
          <w:tab w:val="left" w:pos="2398"/>
          <w:tab w:val="left" w:pos="3415"/>
          <w:tab w:val="left" w:pos="3572"/>
          <w:tab w:val="left" w:pos="3938"/>
          <w:tab w:val="left" w:pos="4859"/>
          <w:tab w:val="left" w:pos="5764"/>
          <w:tab w:val="left" w:pos="6341"/>
          <w:tab w:val="left" w:pos="6503"/>
          <w:tab w:val="left" w:pos="6745"/>
          <w:tab w:val="left" w:pos="6838"/>
          <w:tab w:val="left" w:pos="7761"/>
          <w:tab w:val="left" w:pos="7982"/>
          <w:tab w:val="left" w:pos="8089"/>
          <w:tab w:val="left" w:pos="8165"/>
          <w:tab w:val="left" w:pos="9117"/>
          <w:tab w:val="left" w:pos="9774"/>
          <w:tab w:val="left" w:pos="10123"/>
        </w:tabs>
        <w:kinsoku w:val="0"/>
        <w:overflowPunct w:val="0"/>
        <w:spacing w:line="240" w:lineRule="auto"/>
        <w:ind w:left="0" w:firstLine="709"/>
        <w:jc w:val="both"/>
      </w:pPr>
    </w:p>
    <w:p w:rsidR="00E250BE" w:rsidRPr="00FC651C" w:rsidRDefault="00513FF2" w:rsidP="00881D57">
      <w:pPr>
        <w:pStyle w:val="33"/>
        <w:keepNext/>
        <w:keepLines/>
        <w:tabs>
          <w:tab w:val="left" w:pos="954"/>
        </w:tabs>
        <w:spacing w:after="220" w:line="240" w:lineRule="auto"/>
        <w:ind w:left="709"/>
        <w:jc w:val="center"/>
        <w:rPr>
          <w:i w:val="0"/>
          <w:sz w:val="28"/>
          <w:szCs w:val="28"/>
        </w:rPr>
      </w:pPr>
      <w:bookmarkStart w:id="207" w:name="_Toc103863880"/>
      <w:bookmarkStart w:id="208" w:name="_Toc103877697"/>
      <w:bookmarkStart w:id="209" w:name="_Toc103862253"/>
      <w:bookmarkStart w:id="210" w:name="_Toc103862218"/>
      <w:r>
        <w:rPr>
          <w:i w:val="0"/>
          <w:sz w:val="28"/>
          <w:szCs w:val="28"/>
        </w:rPr>
        <w:t>1</w:t>
      </w:r>
      <w:r w:rsidR="0008120F">
        <w:rPr>
          <w:i w:val="0"/>
          <w:sz w:val="28"/>
          <w:szCs w:val="28"/>
        </w:rPr>
        <w:t>6</w:t>
      </w:r>
      <w:r>
        <w:rPr>
          <w:i w:val="0"/>
          <w:sz w:val="28"/>
          <w:szCs w:val="28"/>
        </w:rPr>
        <w:t xml:space="preserve">. </w:t>
      </w:r>
      <w:r w:rsidR="00EF2983" w:rsidRPr="00FC651C">
        <w:rPr>
          <w:i w:val="0"/>
          <w:sz w:val="28"/>
          <w:szCs w:val="28"/>
        </w:rPr>
        <w:t xml:space="preserve">Способы получения </w:t>
      </w:r>
      <w:r w:rsidR="0008120F">
        <w:rPr>
          <w:i w:val="0"/>
          <w:sz w:val="28"/>
          <w:szCs w:val="28"/>
        </w:rPr>
        <w:t>з</w:t>
      </w:r>
      <w:r w:rsidR="00EF2983" w:rsidRPr="00FC651C">
        <w:rPr>
          <w:i w:val="0"/>
          <w:sz w:val="28"/>
          <w:szCs w:val="28"/>
        </w:rPr>
        <w:t>аявителем результатов предоставления</w:t>
      </w:r>
    </w:p>
    <w:p w:rsidR="006859C7" w:rsidRPr="00FC651C" w:rsidRDefault="00513FF2" w:rsidP="00881D57">
      <w:pPr>
        <w:pStyle w:val="33"/>
        <w:keepNext/>
        <w:keepLines/>
        <w:tabs>
          <w:tab w:val="left" w:pos="954"/>
        </w:tabs>
        <w:spacing w:after="220" w:line="240" w:lineRule="auto"/>
        <w:ind w:left="709"/>
        <w:jc w:val="center"/>
        <w:rPr>
          <w:i w:val="0"/>
          <w:sz w:val="28"/>
          <w:szCs w:val="28"/>
        </w:rPr>
      </w:pPr>
      <w:r>
        <w:rPr>
          <w:i w:val="0"/>
          <w:sz w:val="28"/>
          <w:szCs w:val="28"/>
        </w:rPr>
        <w:t>м</w:t>
      </w:r>
      <w:r w:rsidR="00EF2983" w:rsidRPr="00FC651C">
        <w:rPr>
          <w:i w:val="0"/>
          <w:sz w:val="28"/>
          <w:szCs w:val="28"/>
        </w:rPr>
        <w:t>униципальной услуги</w:t>
      </w:r>
      <w:bookmarkEnd w:id="205"/>
      <w:bookmarkEnd w:id="206"/>
      <w:bookmarkEnd w:id="207"/>
      <w:bookmarkEnd w:id="208"/>
      <w:bookmarkEnd w:id="209"/>
      <w:bookmarkEnd w:id="210"/>
    </w:p>
    <w:p w:rsidR="006859C7" w:rsidRPr="00FC651C" w:rsidRDefault="00EF2983" w:rsidP="0008120F">
      <w:pPr>
        <w:pStyle w:val="12"/>
        <w:tabs>
          <w:tab w:val="left" w:pos="1366"/>
        </w:tabs>
        <w:spacing w:line="240" w:lineRule="auto"/>
        <w:ind w:firstLine="709"/>
        <w:jc w:val="both"/>
        <w:rPr>
          <w:sz w:val="28"/>
          <w:szCs w:val="28"/>
        </w:rPr>
      </w:pPr>
      <w:bookmarkStart w:id="211" w:name="bookmark313"/>
      <w:bookmarkEnd w:id="211"/>
      <w:r w:rsidRPr="00FC651C">
        <w:rPr>
          <w:sz w:val="28"/>
          <w:szCs w:val="28"/>
        </w:rPr>
        <w:t>Заявитель уведомляется о ходе рассмотрения и готовн</w:t>
      </w:r>
      <w:r w:rsidR="0008120F">
        <w:rPr>
          <w:sz w:val="28"/>
          <w:szCs w:val="28"/>
        </w:rPr>
        <w:t>ости результата предоставления м</w:t>
      </w:r>
      <w:r w:rsidRPr="00FC651C">
        <w:rPr>
          <w:sz w:val="28"/>
          <w:szCs w:val="28"/>
        </w:rPr>
        <w:t>униципальной услуги следующими способами:</w:t>
      </w:r>
    </w:p>
    <w:p w:rsidR="006859C7" w:rsidRPr="00FC651C" w:rsidRDefault="001D0293" w:rsidP="001D0293">
      <w:pPr>
        <w:pStyle w:val="12"/>
        <w:numPr>
          <w:ilvl w:val="2"/>
          <w:numId w:val="25"/>
        </w:numPr>
        <w:tabs>
          <w:tab w:val="left" w:pos="0"/>
        </w:tabs>
        <w:spacing w:line="240" w:lineRule="auto"/>
        <w:ind w:left="0" w:firstLine="709"/>
        <w:jc w:val="both"/>
        <w:rPr>
          <w:color w:val="auto"/>
          <w:sz w:val="28"/>
          <w:szCs w:val="28"/>
        </w:rPr>
      </w:pPr>
      <w:bookmarkStart w:id="212" w:name="bookmark314"/>
      <w:bookmarkStart w:id="213" w:name="bookmark317"/>
      <w:bookmarkEnd w:id="212"/>
      <w:bookmarkEnd w:id="213"/>
      <w:r>
        <w:rPr>
          <w:sz w:val="28"/>
          <w:szCs w:val="28"/>
        </w:rPr>
        <w:t>через л</w:t>
      </w:r>
      <w:r w:rsidR="00EF2983" w:rsidRPr="00FC651C">
        <w:rPr>
          <w:sz w:val="28"/>
          <w:szCs w:val="28"/>
        </w:rPr>
        <w:t xml:space="preserve">ичный кабинет на ЕПГУ в форме электронного документа, подписанного усиленной электронной цифровой подписью </w:t>
      </w:r>
      <w:r w:rsidR="00EF2983" w:rsidRPr="00FC651C">
        <w:rPr>
          <w:color w:val="auto"/>
          <w:sz w:val="28"/>
          <w:szCs w:val="28"/>
        </w:rPr>
        <w:t>должностного лица</w:t>
      </w:r>
      <w:r>
        <w:rPr>
          <w:color w:val="auto"/>
          <w:sz w:val="28"/>
          <w:szCs w:val="28"/>
        </w:rPr>
        <w:t xml:space="preserve"> у</w:t>
      </w:r>
      <w:r w:rsidR="00B91A9F" w:rsidRPr="00FC651C">
        <w:rPr>
          <w:color w:val="auto"/>
          <w:sz w:val="28"/>
          <w:szCs w:val="28"/>
        </w:rPr>
        <w:t>полномоченного органа</w:t>
      </w:r>
      <w:r w:rsidR="00EF2983" w:rsidRPr="00FC651C">
        <w:rPr>
          <w:color w:val="auto"/>
          <w:sz w:val="28"/>
          <w:szCs w:val="28"/>
        </w:rPr>
        <w:t>.</w:t>
      </w:r>
    </w:p>
    <w:p w:rsidR="006859C7" w:rsidRPr="00FC651C" w:rsidRDefault="00817F0C" w:rsidP="00822ADB">
      <w:pPr>
        <w:pStyle w:val="12"/>
        <w:numPr>
          <w:ilvl w:val="2"/>
          <w:numId w:val="25"/>
        </w:numPr>
        <w:tabs>
          <w:tab w:val="left" w:pos="1549"/>
        </w:tabs>
        <w:spacing w:line="240" w:lineRule="auto"/>
        <w:ind w:left="0" w:firstLine="709"/>
        <w:jc w:val="both"/>
        <w:rPr>
          <w:sz w:val="28"/>
          <w:szCs w:val="28"/>
        </w:rPr>
      </w:pPr>
      <w:r>
        <w:rPr>
          <w:sz w:val="28"/>
          <w:szCs w:val="28"/>
        </w:rPr>
        <w:t>з</w:t>
      </w:r>
      <w:r w:rsidR="00EF2983" w:rsidRPr="00FC651C">
        <w:rPr>
          <w:sz w:val="28"/>
          <w:szCs w:val="28"/>
        </w:rPr>
        <w:t xml:space="preserve">аявителю обеспечена возможность получения результата предоставления </w:t>
      </w:r>
      <w:r w:rsidR="001D0293">
        <w:rPr>
          <w:sz w:val="28"/>
          <w:szCs w:val="28"/>
        </w:rPr>
        <w:t>м</w:t>
      </w:r>
      <w:r w:rsidR="00EF2983" w:rsidRPr="00FC651C">
        <w:rPr>
          <w:sz w:val="28"/>
          <w:szCs w:val="28"/>
        </w:rPr>
        <w:t>униципальной услуги на бумажном н</w:t>
      </w:r>
      <w:r w:rsidR="001D0293">
        <w:rPr>
          <w:sz w:val="28"/>
          <w:szCs w:val="28"/>
        </w:rPr>
        <w:t>осителе при личном обращении в у</w:t>
      </w:r>
      <w:r w:rsidR="00EF2983" w:rsidRPr="00FC651C">
        <w:rPr>
          <w:sz w:val="28"/>
          <w:szCs w:val="28"/>
        </w:rPr>
        <w:t>полномоченный орган, а также через</w:t>
      </w:r>
      <w:r w:rsidR="00A40C22" w:rsidRPr="00FC651C">
        <w:rPr>
          <w:sz w:val="28"/>
          <w:szCs w:val="28"/>
        </w:rPr>
        <w:t xml:space="preserve"> </w:t>
      </w:r>
      <w:r w:rsidR="00EF2983" w:rsidRPr="00FC651C">
        <w:rPr>
          <w:sz w:val="28"/>
          <w:szCs w:val="28"/>
        </w:rPr>
        <w:t>многофункциональный</w:t>
      </w:r>
      <w:r w:rsidR="00A40C22" w:rsidRPr="00FC651C">
        <w:rPr>
          <w:sz w:val="28"/>
          <w:szCs w:val="28"/>
        </w:rPr>
        <w:t xml:space="preserve"> </w:t>
      </w:r>
      <w:r w:rsidR="00EF2983" w:rsidRPr="00FC651C">
        <w:rPr>
          <w:sz w:val="28"/>
          <w:szCs w:val="28"/>
        </w:rPr>
        <w:t>центр</w:t>
      </w:r>
      <w:r w:rsidR="00A40C22" w:rsidRPr="00FC651C">
        <w:rPr>
          <w:sz w:val="28"/>
          <w:szCs w:val="28"/>
        </w:rPr>
        <w:t xml:space="preserve"> </w:t>
      </w:r>
      <w:r w:rsidR="00EF2983" w:rsidRPr="00FC651C">
        <w:rPr>
          <w:sz w:val="28"/>
          <w:szCs w:val="28"/>
        </w:rPr>
        <w:t>в</w:t>
      </w:r>
      <w:r w:rsidR="00A40C22" w:rsidRPr="00FC651C">
        <w:rPr>
          <w:sz w:val="28"/>
          <w:szCs w:val="28"/>
        </w:rPr>
        <w:t xml:space="preserve"> </w:t>
      </w:r>
      <w:r w:rsidR="00EF2983" w:rsidRPr="00FC651C">
        <w:rPr>
          <w:sz w:val="28"/>
          <w:szCs w:val="28"/>
        </w:rPr>
        <w:t>соответствии</w:t>
      </w:r>
      <w:r w:rsidR="00A40C22" w:rsidRPr="00FC651C">
        <w:rPr>
          <w:sz w:val="28"/>
          <w:szCs w:val="28"/>
        </w:rPr>
        <w:t xml:space="preserve"> </w:t>
      </w:r>
      <w:r w:rsidR="00EF2983" w:rsidRPr="00FC651C">
        <w:rPr>
          <w:sz w:val="28"/>
          <w:szCs w:val="28"/>
        </w:rPr>
        <w:t>с</w:t>
      </w:r>
      <w:r w:rsidR="00A40C22" w:rsidRPr="00FC651C">
        <w:rPr>
          <w:sz w:val="28"/>
          <w:szCs w:val="28"/>
        </w:rPr>
        <w:t xml:space="preserve"> </w:t>
      </w:r>
      <w:r w:rsidR="00EF2983" w:rsidRPr="00FC651C">
        <w:rPr>
          <w:sz w:val="28"/>
          <w:szCs w:val="28"/>
        </w:rPr>
        <w:t>соглашением</w:t>
      </w:r>
      <w:r w:rsidR="00A40C22" w:rsidRPr="00FC651C">
        <w:rPr>
          <w:sz w:val="28"/>
          <w:szCs w:val="28"/>
        </w:rPr>
        <w:t xml:space="preserve"> </w:t>
      </w:r>
      <w:r w:rsidR="00EF2983" w:rsidRPr="00FC651C">
        <w:rPr>
          <w:sz w:val="28"/>
          <w:szCs w:val="28"/>
        </w:rPr>
        <w:t xml:space="preserve">о взаимодействии между </w:t>
      </w:r>
      <w:r w:rsidR="001D0293">
        <w:rPr>
          <w:sz w:val="28"/>
          <w:szCs w:val="28"/>
        </w:rPr>
        <w:lastRenderedPageBreak/>
        <w:t>многофункциональным центром и а</w:t>
      </w:r>
      <w:r w:rsidR="00EF2983" w:rsidRPr="00FC651C">
        <w:rPr>
          <w:sz w:val="28"/>
          <w:szCs w:val="28"/>
        </w:rPr>
        <w:t>дминистрацией, заключенным</w:t>
      </w:r>
      <w:r w:rsidR="00A40C22" w:rsidRPr="00FC651C">
        <w:rPr>
          <w:sz w:val="28"/>
          <w:szCs w:val="28"/>
        </w:rPr>
        <w:t xml:space="preserve"> </w:t>
      </w:r>
      <w:r w:rsidR="00EF2983" w:rsidRPr="00FC651C">
        <w:rPr>
          <w:sz w:val="28"/>
          <w:szCs w:val="28"/>
        </w:rPr>
        <w:t>в</w:t>
      </w:r>
      <w:r w:rsidR="00A40C22" w:rsidRPr="00FC651C">
        <w:rPr>
          <w:sz w:val="28"/>
          <w:szCs w:val="28"/>
        </w:rPr>
        <w:t xml:space="preserve"> </w:t>
      </w:r>
      <w:r w:rsidR="00EF2983" w:rsidRPr="00FC651C">
        <w:rPr>
          <w:sz w:val="28"/>
          <w:szCs w:val="28"/>
        </w:rPr>
        <w:t>соответствии</w:t>
      </w:r>
      <w:r w:rsidR="00A40C22" w:rsidRPr="00FC651C">
        <w:rPr>
          <w:sz w:val="28"/>
          <w:szCs w:val="28"/>
        </w:rPr>
        <w:t xml:space="preserve"> </w:t>
      </w:r>
      <w:r w:rsidR="00EF2983" w:rsidRPr="00FC651C">
        <w:rPr>
          <w:sz w:val="28"/>
          <w:szCs w:val="28"/>
        </w:rPr>
        <w:t>с</w:t>
      </w:r>
      <w:r w:rsidR="00A40C22" w:rsidRPr="00FC651C">
        <w:rPr>
          <w:sz w:val="28"/>
          <w:szCs w:val="28"/>
        </w:rPr>
        <w:t xml:space="preserve"> </w:t>
      </w:r>
      <w:r w:rsidR="00EF2983" w:rsidRPr="00FC651C">
        <w:rPr>
          <w:sz w:val="28"/>
          <w:szCs w:val="28"/>
        </w:rPr>
        <w:t>постановлением</w:t>
      </w:r>
      <w:r w:rsidR="00A40C22" w:rsidRPr="00FC651C">
        <w:rPr>
          <w:sz w:val="28"/>
          <w:szCs w:val="28"/>
        </w:rPr>
        <w:t xml:space="preserve"> </w:t>
      </w:r>
      <w:r w:rsidR="00EF2983" w:rsidRPr="00FC651C">
        <w:rPr>
          <w:sz w:val="28"/>
          <w:szCs w:val="28"/>
        </w:rPr>
        <w:t>Правительства</w:t>
      </w:r>
      <w:r w:rsidR="00A40C22" w:rsidRPr="00FC651C">
        <w:rPr>
          <w:sz w:val="28"/>
          <w:szCs w:val="28"/>
        </w:rPr>
        <w:t xml:space="preserve"> </w:t>
      </w:r>
      <w:r w:rsidR="00EF2983" w:rsidRPr="00FC651C">
        <w:rPr>
          <w:sz w:val="28"/>
          <w:szCs w:val="28"/>
        </w:rPr>
        <w:t>Российской</w:t>
      </w:r>
      <w:r w:rsidR="00A40C22" w:rsidRPr="00FC651C">
        <w:rPr>
          <w:sz w:val="28"/>
          <w:szCs w:val="28"/>
        </w:rPr>
        <w:t xml:space="preserve"> </w:t>
      </w:r>
      <w:r w:rsidR="00EF2983" w:rsidRPr="00FC651C">
        <w:rPr>
          <w:sz w:val="28"/>
          <w:szCs w:val="28"/>
        </w:rPr>
        <w:t>Федерации</w:t>
      </w:r>
      <w:r w:rsidR="00A40C22" w:rsidRPr="00FC651C">
        <w:rPr>
          <w:sz w:val="28"/>
          <w:szCs w:val="28"/>
        </w:rPr>
        <w:t xml:space="preserve"> </w:t>
      </w:r>
      <w:r w:rsidR="00EF2983" w:rsidRPr="00FC651C">
        <w:rPr>
          <w:sz w:val="28"/>
          <w:szCs w:val="28"/>
        </w:rPr>
        <w:t>от 27</w:t>
      </w:r>
      <w:r w:rsidR="00EF2983" w:rsidRPr="00FC651C">
        <w:rPr>
          <w:spacing w:val="1"/>
          <w:sz w:val="28"/>
          <w:szCs w:val="28"/>
        </w:rPr>
        <w:t>.09.2</w:t>
      </w:r>
      <w:r w:rsidR="00EF2983" w:rsidRPr="00FC651C">
        <w:rPr>
          <w:sz w:val="28"/>
          <w:szCs w:val="28"/>
        </w:rPr>
        <w:t>011 №797</w:t>
      </w:r>
      <w:r w:rsidR="00A40C22" w:rsidRPr="00FC651C">
        <w:rPr>
          <w:sz w:val="28"/>
          <w:szCs w:val="28"/>
        </w:rPr>
        <w:t xml:space="preserve"> </w:t>
      </w:r>
      <w:r w:rsidR="00EF2983" w:rsidRPr="00FC651C">
        <w:rPr>
          <w:sz w:val="28"/>
          <w:szCs w:val="28"/>
        </w:rPr>
        <w:t>«О</w:t>
      </w:r>
      <w:r w:rsidR="00A40C22" w:rsidRPr="00FC651C">
        <w:rPr>
          <w:sz w:val="28"/>
          <w:szCs w:val="28"/>
        </w:rPr>
        <w:t xml:space="preserve"> </w:t>
      </w:r>
      <w:r w:rsidR="00EF2983" w:rsidRPr="00FC651C">
        <w:rPr>
          <w:sz w:val="28"/>
          <w:szCs w:val="28"/>
        </w:rPr>
        <w:t>взаимодействии</w:t>
      </w:r>
      <w:r w:rsidR="00A40C22" w:rsidRPr="00FC651C">
        <w:rPr>
          <w:sz w:val="28"/>
          <w:szCs w:val="28"/>
        </w:rPr>
        <w:t xml:space="preserve"> </w:t>
      </w:r>
      <w:r w:rsidR="00EF2983" w:rsidRPr="00FC651C">
        <w:rPr>
          <w:sz w:val="28"/>
          <w:szCs w:val="28"/>
        </w:rPr>
        <w:t>между</w:t>
      </w:r>
      <w:r w:rsidR="00A40C22" w:rsidRPr="00FC651C">
        <w:rPr>
          <w:sz w:val="28"/>
          <w:szCs w:val="28"/>
        </w:rPr>
        <w:t xml:space="preserve"> </w:t>
      </w:r>
      <w:r w:rsidR="00EF2983" w:rsidRPr="00FC651C">
        <w:rPr>
          <w:sz w:val="28"/>
          <w:szCs w:val="28"/>
        </w:rPr>
        <w:t>многофункциональными</w:t>
      </w:r>
      <w:r w:rsidR="00A40C22" w:rsidRPr="00FC651C">
        <w:rPr>
          <w:sz w:val="28"/>
          <w:szCs w:val="28"/>
        </w:rPr>
        <w:t xml:space="preserve"> </w:t>
      </w:r>
      <w:r w:rsidR="00EF2983" w:rsidRPr="00FC651C">
        <w:rPr>
          <w:sz w:val="28"/>
          <w:szCs w:val="28"/>
        </w:rPr>
        <w:t xml:space="preserve">центрами предоставления государственных и муниципальных услуг </w:t>
      </w:r>
      <w:r w:rsidR="00EF2983" w:rsidRPr="00FC651C">
        <w:rPr>
          <w:spacing w:val="-1"/>
          <w:sz w:val="28"/>
          <w:szCs w:val="28"/>
        </w:rPr>
        <w:t>и</w:t>
      </w:r>
      <w:r w:rsidR="00A40C22" w:rsidRPr="00FC651C">
        <w:rPr>
          <w:spacing w:val="-1"/>
          <w:sz w:val="28"/>
          <w:szCs w:val="28"/>
        </w:rPr>
        <w:t xml:space="preserve"> </w:t>
      </w:r>
      <w:r w:rsidR="00EF2983" w:rsidRPr="00FC651C">
        <w:rPr>
          <w:sz w:val="28"/>
          <w:szCs w:val="28"/>
        </w:rPr>
        <w:t>федеральными органами исполнительной власти, органами государственных</w:t>
      </w:r>
      <w:r w:rsidR="00A40C22" w:rsidRPr="00FC651C">
        <w:rPr>
          <w:sz w:val="28"/>
          <w:szCs w:val="28"/>
        </w:rPr>
        <w:t xml:space="preserve"> </w:t>
      </w:r>
      <w:r w:rsidR="00EF2983" w:rsidRPr="00FC651C">
        <w:rPr>
          <w:sz w:val="28"/>
          <w:szCs w:val="28"/>
        </w:rPr>
        <w:t>внебюджетных</w:t>
      </w:r>
      <w:r w:rsidR="00A40C22" w:rsidRPr="00FC651C">
        <w:rPr>
          <w:sz w:val="28"/>
          <w:szCs w:val="28"/>
        </w:rPr>
        <w:t xml:space="preserve"> </w:t>
      </w:r>
      <w:r w:rsidR="00EF2983" w:rsidRPr="00FC651C">
        <w:rPr>
          <w:sz w:val="28"/>
          <w:szCs w:val="28"/>
        </w:rPr>
        <w:t>фондов, органами</w:t>
      </w:r>
      <w:r w:rsidR="00A40C22" w:rsidRPr="00FC651C">
        <w:rPr>
          <w:sz w:val="28"/>
          <w:szCs w:val="28"/>
        </w:rPr>
        <w:t xml:space="preserve"> </w:t>
      </w:r>
      <w:r w:rsidR="00EF2983" w:rsidRPr="00FC651C">
        <w:rPr>
          <w:sz w:val="28"/>
          <w:szCs w:val="28"/>
        </w:rPr>
        <w:t>государственной</w:t>
      </w:r>
      <w:r w:rsidR="00A40C22" w:rsidRPr="00FC651C">
        <w:rPr>
          <w:sz w:val="28"/>
          <w:szCs w:val="28"/>
        </w:rPr>
        <w:t xml:space="preserve"> </w:t>
      </w:r>
      <w:r w:rsidR="00EF2983" w:rsidRPr="00FC651C">
        <w:rPr>
          <w:sz w:val="28"/>
          <w:szCs w:val="28"/>
        </w:rPr>
        <w:t>власти</w:t>
      </w:r>
      <w:r w:rsidR="00A40C22" w:rsidRPr="00FC651C">
        <w:rPr>
          <w:sz w:val="28"/>
          <w:szCs w:val="28"/>
        </w:rPr>
        <w:t xml:space="preserve"> </w:t>
      </w:r>
      <w:r w:rsidR="00EF2983" w:rsidRPr="00FC651C">
        <w:rPr>
          <w:sz w:val="28"/>
          <w:szCs w:val="28"/>
        </w:rPr>
        <w:t>субъектов</w:t>
      </w:r>
      <w:r w:rsidR="00A40C22" w:rsidRPr="00FC651C">
        <w:rPr>
          <w:sz w:val="28"/>
          <w:szCs w:val="28"/>
        </w:rPr>
        <w:t xml:space="preserve"> </w:t>
      </w:r>
      <w:r w:rsidR="00EF2983" w:rsidRPr="00FC651C">
        <w:rPr>
          <w:sz w:val="28"/>
          <w:szCs w:val="28"/>
        </w:rPr>
        <w:t>Российской</w:t>
      </w:r>
      <w:r w:rsidR="00A40C22" w:rsidRPr="00FC651C">
        <w:rPr>
          <w:sz w:val="28"/>
          <w:szCs w:val="28"/>
        </w:rPr>
        <w:t xml:space="preserve"> </w:t>
      </w:r>
      <w:r w:rsidR="00EF2983" w:rsidRPr="00FC651C">
        <w:rPr>
          <w:sz w:val="28"/>
          <w:szCs w:val="28"/>
        </w:rPr>
        <w:t>Федерации, органами</w:t>
      </w:r>
      <w:r w:rsidR="00A40C22" w:rsidRPr="00FC651C">
        <w:rPr>
          <w:sz w:val="28"/>
          <w:szCs w:val="28"/>
        </w:rPr>
        <w:t xml:space="preserve"> </w:t>
      </w:r>
      <w:r w:rsidR="00EF2983" w:rsidRPr="00FC651C">
        <w:rPr>
          <w:sz w:val="28"/>
          <w:szCs w:val="28"/>
        </w:rPr>
        <w:t>местного</w:t>
      </w:r>
      <w:r w:rsidR="00A40C22" w:rsidRPr="00FC651C">
        <w:rPr>
          <w:sz w:val="28"/>
          <w:szCs w:val="28"/>
        </w:rPr>
        <w:t xml:space="preserve"> </w:t>
      </w:r>
      <w:r w:rsidR="00EF2983" w:rsidRPr="00FC651C">
        <w:rPr>
          <w:sz w:val="28"/>
          <w:szCs w:val="28"/>
        </w:rPr>
        <w:t>самоуправления»,</w:t>
      </w:r>
    </w:p>
    <w:p w:rsidR="006859C7" w:rsidRPr="00FC651C" w:rsidRDefault="00EF2983" w:rsidP="001D0293">
      <w:pPr>
        <w:pStyle w:val="12"/>
        <w:tabs>
          <w:tab w:val="left" w:pos="1362"/>
        </w:tabs>
        <w:spacing w:after="220" w:line="240" w:lineRule="auto"/>
        <w:ind w:firstLine="709"/>
        <w:jc w:val="both"/>
        <w:rPr>
          <w:sz w:val="28"/>
          <w:szCs w:val="28"/>
        </w:rPr>
      </w:pPr>
      <w:bookmarkStart w:id="214" w:name="bookmark318"/>
      <w:bookmarkEnd w:id="214"/>
      <w:r w:rsidRPr="00FC651C">
        <w:rPr>
          <w:sz w:val="28"/>
          <w:szCs w:val="28"/>
        </w:rPr>
        <w:t>Способ получения услуги определяется заявителем и указывается в заявлении.</w:t>
      </w:r>
    </w:p>
    <w:p w:rsidR="006859C7" w:rsidRPr="00FC651C" w:rsidRDefault="00513FF2" w:rsidP="00881D57">
      <w:pPr>
        <w:pStyle w:val="33"/>
        <w:keepNext/>
        <w:keepLines/>
        <w:tabs>
          <w:tab w:val="left" w:pos="474"/>
        </w:tabs>
        <w:spacing w:after="220" w:line="240" w:lineRule="auto"/>
        <w:ind w:left="709"/>
        <w:jc w:val="center"/>
        <w:rPr>
          <w:i w:val="0"/>
          <w:sz w:val="28"/>
          <w:szCs w:val="28"/>
        </w:rPr>
      </w:pPr>
      <w:bookmarkStart w:id="215" w:name="bookmark321"/>
      <w:bookmarkStart w:id="216" w:name="bookmark319"/>
      <w:bookmarkStart w:id="217" w:name="_Toc103862254"/>
      <w:bookmarkStart w:id="218" w:name="_Toc103863881"/>
      <w:bookmarkStart w:id="219" w:name="_Toc103877698"/>
      <w:bookmarkStart w:id="220" w:name="bookmark322"/>
      <w:bookmarkStart w:id="221" w:name="_Toc103862219"/>
      <w:bookmarkEnd w:id="215"/>
      <w:r>
        <w:rPr>
          <w:i w:val="0"/>
          <w:sz w:val="28"/>
          <w:szCs w:val="28"/>
        </w:rPr>
        <w:t>1</w:t>
      </w:r>
      <w:r w:rsidR="001D0293">
        <w:rPr>
          <w:i w:val="0"/>
          <w:sz w:val="28"/>
          <w:szCs w:val="28"/>
        </w:rPr>
        <w:t>7</w:t>
      </w:r>
      <w:r>
        <w:rPr>
          <w:i w:val="0"/>
          <w:sz w:val="28"/>
          <w:szCs w:val="28"/>
        </w:rPr>
        <w:t xml:space="preserve">. </w:t>
      </w:r>
      <w:r w:rsidR="00EF2983" w:rsidRPr="00FC651C">
        <w:rPr>
          <w:i w:val="0"/>
          <w:sz w:val="28"/>
          <w:szCs w:val="28"/>
        </w:rPr>
        <w:t>Максимальный срок ожидания в очереди</w:t>
      </w:r>
      <w:bookmarkEnd w:id="216"/>
      <w:bookmarkEnd w:id="217"/>
      <w:bookmarkEnd w:id="218"/>
      <w:bookmarkEnd w:id="219"/>
      <w:bookmarkEnd w:id="220"/>
      <w:bookmarkEnd w:id="221"/>
    </w:p>
    <w:p w:rsidR="006859C7" w:rsidRPr="00FC651C" w:rsidRDefault="00EF2983" w:rsidP="00822ADB">
      <w:pPr>
        <w:pStyle w:val="12"/>
        <w:numPr>
          <w:ilvl w:val="1"/>
          <w:numId w:val="25"/>
        </w:numPr>
        <w:tabs>
          <w:tab w:val="left" w:pos="1539"/>
        </w:tabs>
        <w:spacing w:after="220" w:line="240" w:lineRule="auto"/>
        <w:ind w:left="0" w:firstLine="709"/>
        <w:jc w:val="both"/>
        <w:rPr>
          <w:sz w:val="28"/>
          <w:szCs w:val="28"/>
        </w:rPr>
      </w:pPr>
      <w:bookmarkStart w:id="222" w:name="bookmark323"/>
      <w:bookmarkEnd w:id="222"/>
      <w:r w:rsidRPr="00FC651C">
        <w:rPr>
          <w:sz w:val="28"/>
          <w:szCs w:val="28"/>
        </w:rPr>
        <w:t>Максимальный срок ожидания в очереди при личной подаче Заявления и при получ</w:t>
      </w:r>
      <w:r w:rsidR="00817F0C">
        <w:rPr>
          <w:sz w:val="28"/>
          <w:szCs w:val="28"/>
        </w:rPr>
        <w:t>ении результата предоставления м</w:t>
      </w:r>
      <w:r w:rsidRPr="00FC651C">
        <w:rPr>
          <w:sz w:val="28"/>
          <w:szCs w:val="28"/>
        </w:rPr>
        <w:t>униципальной услуги не должен превышать 1</w:t>
      </w:r>
      <w:r w:rsidR="00FF0773" w:rsidRPr="00FC651C">
        <w:rPr>
          <w:sz w:val="28"/>
          <w:szCs w:val="28"/>
        </w:rPr>
        <w:t>5</w:t>
      </w:r>
      <w:r w:rsidRPr="00FC651C">
        <w:rPr>
          <w:sz w:val="28"/>
          <w:szCs w:val="28"/>
        </w:rPr>
        <w:t xml:space="preserve"> минут.</w:t>
      </w:r>
    </w:p>
    <w:p w:rsidR="006859C7" w:rsidRPr="00FC651C" w:rsidRDefault="001D0293" w:rsidP="00881D57">
      <w:pPr>
        <w:pStyle w:val="12"/>
        <w:tabs>
          <w:tab w:val="left" w:pos="1134"/>
        </w:tabs>
        <w:spacing w:after="260" w:line="240" w:lineRule="auto"/>
        <w:ind w:left="709" w:firstLine="0"/>
        <w:jc w:val="center"/>
        <w:outlineLvl w:val="2"/>
        <w:rPr>
          <w:sz w:val="28"/>
          <w:szCs w:val="28"/>
        </w:rPr>
      </w:pPr>
      <w:bookmarkStart w:id="223" w:name="bookmark324"/>
      <w:bookmarkStart w:id="224" w:name="_Toc103877699"/>
      <w:bookmarkEnd w:id="223"/>
      <w:r>
        <w:rPr>
          <w:b/>
          <w:bCs/>
          <w:iCs/>
          <w:sz w:val="28"/>
          <w:szCs w:val="28"/>
        </w:rPr>
        <w:t>18</w:t>
      </w:r>
      <w:r w:rsidR="00513FF2">
        <w:rPr>
          <w:b/>
          <w:bCs/>
          <w:iCs/>
          <w:sz w:val="28"/>
          <w:szCs w:val="28"/>
        </w:rPr>
        <w:t xml:space="preserve">. </w:t>
      </w:r>
      <w:r w:rsidR="00EF2983" w:rsidRPr="00FC651C">
        <w:rPr>
          <w:b/>
          <w:bCs/>
          <w:iCs/>
          <w:sz w:val="28"/>
          <w:szCs w:val="28"/>
        </w:rPr>
        <w:t>Требования к помещен</w:t>
      </w:r>
      <w:r>
        <w:rPr>
          <w:b/>
          <w:bCs/>
          <w:iCs/>
          <w:sz w:val="28"/>
          <w:szCs w:val="28"/>
        </w:rPr>
        <w:t>иям, в которых предоставляются м</w:t>
      </w:r>
      <w:r w:rsidR="00EF2983" w:rsidRPr="00FC651C">
        <w:rPr>
          <w:b/>
          <w:bCs/>
          <w:iCs/>
          <w:sz w:val="28"/>
          <w:szCs w:val="28"/>
        </w:rPr>
        <w:t>униципальная услуга, к залу ожидания, местам для заполн</w:t>
      </w:r>
      <w:r>
        <w:rPr>
          <w:b/>
          <w:bCs/>
          <w:iCs/>
          <w:sz w:val="28"/>
          <w:szCs w:val="28"/>
        </w:rPr>
        <w:t>ения запросов о предоставлении м</w:t>
      </w:r>
      <w:r w:rsidR="00EF2983" w:rsidRPr="00FC651C">
        <w:rPr>
          <w:b/>
          <w:bCs/>
          <w:iCs/>
          <w:sz w:val="28"/>
          <w:szCs w:val="28"/>
        </w:rPr>
        <w:t xml:space="preserve">униципальной услуги, информационным стендам с образцами их заполнения и перечнем документов, </w:t>
      </w:r>
      <w:r w:rsidR="00817F0C">
        <w:rPr>
          <w:b/>
          <w:bCs/>
          <w:iCs/>
          <w:sz w:val="28"/>
          <w:szCs w:val="28"/>
        </w:rPr>
        <w:t>необходимых для предоставления м</w:t>
      </w:r>
      <w:r w:rsidR="00EF2983" w:rsidRPr="00FC651C">
        <w:rPr>
          <w:b/>
          <w:bCs/>
          <w:iCs/>
          <w:sz w:val="28"/>
          <w:szCs w:val="28"/>
        </w:rPr>
        <w:t>униципальной услуги, в том числе к обеспечению доступности указанных объектов для инвалидов, маломобильных групп населения</w:t>
      </w:r>
      <w:bookmarkEnd w:id="224"/>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w:t>
      </w:r>
      <w:r w:rsidRPr="00FC651C">
        <w:rPr>
          <w:rFonts w:ascii="Times New Roman" w:hAnsi="Times New Roman" w:cs="Times New Roman"/>
          <w:sz w:val="28"/>
          <w:szCs w:val="28"/>
        </w:rPr>
        <w:lastRenderedPageBreak/>
        <w:t xml:space="preserve">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Pr="00FC651C">
        <w:rPr>
          <w:rFonts w:ascii="Times New Roman" w:hAnsi="Times New Roman" w:cs="Times New Roman"/>
          <w:sz w:val="28"/>
          <w:szCs w:val="28"/>
        </w:rPr>
        <w:t xml:space="preserve"> наименование;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Pr="00FC651C">
        <w:rPr>
          <w:rFonts w:ascii="Times New Roman" w:hAnsi="Times New Roman" w:cs="Times New Roman"/>
          <w:sz w:val="28"/>
          <w:szCs w:val="28"/>
        </w:rPr>
        <w:t xml:space="preserve"> местонахождение и юридический адрес;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Pr="00FC651C">
        <w:rPr>
          <w:rFonts w:ascii="Times New Roman" w:hAnsi="Times New Roman" w:cs="Times New Roman"/>
          <w:sz w:val="28"/>
          <w:szCs w:val="28"/>
        </w:rPr>
        <w:t xml:space="preserve"> режим работы;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Pr="00FC651C">
        <w:rPr>
          <w:rFonts w:ascii="Times New Roman" w:hAnsi="Times New Roman" w:cs="Times New Roman"/>
          <w:sz w:val="28"/>
          <w:szCs w:val="28"/>
        </w:rPr>
        <w:t xml:space="preserve"> график приема;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Pr="00FC651C">
        <w:rPr>
          <w:rFonts w:ascii="Times New Roman" w:hAnsi="Times New Roman" w:cs="Times New Roman"/>
          <w:sz w:val="28"/>
          <w:szCs w:val="28"/>
        </w:rPr>
        <w:t xml:space="preserve"> номера телефонов для справок.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Помещения, в которых предоставляется государственная услуга, должны соответствовать санитарно-эпидемиологическим правилам и нормативам.</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Помещения, в которых предоставляется государственная услуга, оснащаются:</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Pr="00FC651C">
        <w:rPr>
          <w:rFonts w:ascii="Times New Roman" w:hAnsi="Times New Roman" w:cs="Times New Roman"/>
          <w:sz w:val="28"/>
          <w:szCs w:val="28"/>
        </w:rPr>
        <w:t xml:space="preserve"> противопожарной системой и средствами пожаротушения;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Pr="00FC651C">
        <w:rPr>
          <w:rFonts w:ascii="Times New Roman" w:hAnsi="Times New Roman" w:cs="Times New Roman"/>
          <w:sz w:val="28"/>
          <w:szCs w:val="28"/>
        </w:rPr>
        <w:t xml:space="preserve"> системой оповещения о возникновении чрезвычайной ситуации;</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Pr="00FC651C">
        <w:rPr>
          <w:rFonts w:ascii="Times New Roman" w:hAnsi="Times New Roman" w:cs="Times New Roman"/>
          <w:sz w:val="28"/>
          <w:szCs w:val="28"/>
        </w:rPr>
        <w:t xml:space="preserve"> средствами оказания первой медицинской помощи;</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00B91A9F" w:rsidRPr="00FC651C">
        <w:rPr>
          <w:rFonts w:ascii="Times New Roman" w:hAnsi="Times New Roman" w:cs="Times New Roman"/>
          <w:sz w:val="28"/>
          <w:szCs w:val="28"/>
        </w:rPr>
        <w:t xml:space="preserve"> </w:t>
      </w:r>
      <w:r w:rsidRPr="00FC651C">
        <w:rPr>
          <w:rFonts w:ascii="Times New Roman" w:hAnsi="Times New Roman" w:cs="Times New Roman"/>
          <w:sz w:val="28"/>
          <w:szCs w:val="28"/>
        </w:rPr>
        <w:t>туалетными комнатами для посетителей.</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Места для заполнения заявлений оборудуются стульями, столами (стойками), бланками заявлений, письменными принадлежностями.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 xml:space="preserve">Места приема Заявителей оборудуются информационными табличками (вывесками) с указанием: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Pr="00FC651C">
        <w:rPr>
          <w:rFonts w:ascii="Times New Roman" w:hAnsi="Times New Roman" w:cs="Times New Roman"/>
          <w:sz w:val="28"/>
          <w:szCs w:val="28"/>
        </w:rPr>
        <w:t xml:space="preserve"> номера кабинета и наименования отдела;</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sym w:font="Symbol" w:char="F02D"/>
      </w:r>
      <w:r w:rsidRPr="00FC651C">
        <w:rPr>
          <w:rFonts w:ascii="Times New Roman" w:hAnsi="Times New Roman" w:cs="Times New Roman"/>
          <w:sz w:val="28"/>
          <w:szCs w:val="28"/>
        </w:rPr>
        <w:t xml:space="preserve"> фамилии, имени и отчества (последнее – при наличии), должности ответственного лица за прием документов; </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lastRenderedPageBreak/>
        <w:sym w:font="Symbol" w:char="F02D"/>
      </w:r>
      <w:r w:rsidR="00B91A9F" w:rsidRPr="00FC651C">
        <w:rPr>
          <w:rFonts w:ascii="Times New Roman" w:hAnsi="Times New Roman" w:cs="Times New Roman"/>
          <w:sz w:val="28"/>
          <w:szCs w:val="28"/>
        </w:rPr>
        <w:t xml:space="preserve"> </w:t>
      </w:r>
      <w:r w:rsidRPr="00FC651C">
        <w:rPr>
          <w:rFonts w:ascii="Times New Roman" w:hAnsi="Times New Roman" w:cs="Times New Roman"/>
          <w:sz w:val="28"/>
          <w:szCs w:val="28"/>
        </w:rPr>
        <w:t>графика приема Заявителей.</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859C7" w:rsidRPr="00FC651C" w:rsidRDefault="00EF2983" w:rsidP="00C87262">
      <w:pPr>
        <w:pStyle w:val="a5"/>
        <w:spacing w:line="240" w:lineRule="auto"/>
        <w:ind w:firstLine="709"/>
        <w:jc w:val="both"/>
        <w:rPr>
          <w:rFonts w:ascii="Times New Roman" w:hAnsi="Times New Roman" w:cs="Times New Roman"/>
          <w:sz w:val="28"/>
          <w:szCs w:val="28"/>
        </w:rPr>
      </w:pPr>
      <w:r w:rsidRPr="00FC651C">
        <w:rPr>
          <w:rFonts w:ascii="Times New Roman" w:hAnsi="Times New Roman" w:cs="Times New Roman"/>
          <w:sz w:val="28"/>
          <w:szCs w:val="28"/>
        </w:rPr>
        <w:t>При предоставлении государственной услуги инвалидам обеспечиваются:</w:t>
      </w:r>
    </w:p>
    <w:p w:rsidR="0086323B" w:rsidRPr="00FC651C" w:rsidRDefault="0086323B" w:rsidP="0086323B">
      <w:pPr>
        <w:pStyle w:val="ad"/>
        <w:ind w:left="112" w:right="172" w:firstLine="708"/>
        <w:jc w:val="both"/>
      </w:pPr>
      <w:r w:rsidRPr="00FC651C">
        <w:t>- возможность</w:t>
      </w:r>
      <w:r w:rsidRPr="00FC651C">
        <w:rPr>
          <w:spacing w:val="-15"/>
        </w:rPr>
        <w:t xml:space="preserve"> </w:t>
      </w:r>
      <w:r w:rsidRPr="00FC651C">
        <w:t>беспрепятственного</w:t>
      </w:r>
      <w:r w:rsidRPr="00FC651C">
        <w:rPr>
          <w:spacing w:val="-11"/>
        </w:rPr>
        <w:t xml:space="preserve"> </w:t>
      </w:r>
      <w:r w:rsidRPr="00FC651C">
        <w:t>доступа</w:t>
      </w:r>
      <w:r w:rsidRPr="00FC651C">
        <w:rPr>
          <w:spacing w:val="-12"/>
        </w:rPr>
        <w:t xml:space="preserve"> </w:t>
      </w:r>
      <w:r w:rsidRPr="00FC651C">
        <w:t>к</w:t>
      </w:r>
      <w:r w:rsidRPr="00FC651C">
        <w:rPr>
          <w:spacing w:val="-14"/>
        </w:rPr>
        <w:t xml:space="preserve"> </w:t>
      </w:r>
      <w:r w:rsidRPr="00FC651C">
        <w:t>объекту</w:t>
      </w:r>
      <w:r w:rsidRPr="00FC651C">
        <w:rPr>
          <w:spacing w:val="-15"/>
        </w:rPr>
        <w:t xml:space="preserve"> </w:t>
      </w:r>
      <w:r w:rsidRPr="00FC651C">
        <w:t>(зданию,</w:t>
      </w:r>
      <w:r w:rsidRPr="00FC651C">
        <w:rPr>
          <w:spacing w:val="-13"/>
        </w:rPr>
        <w:t xml:space="preserve"> </w:t>
      </w:r>
      <w:r w:rsidRPr="00FC651C">
        <w:t>помещению),</w:t>
      </w:r>
      <w:r w:rsidRPr="00FC651C">
        <w:rPr>
          <w:spacing w:val="-13"/>
        </w:rPr>
        <w:t xml:space="preserve"> </w:t>
      </w:r>
      <w:r w:rsidRPr="00FC651C">
        <w:t>в котором предоставляется услуга;</w:t>
      </w:r>
    </w:p>
    <w:p w:rsidR="0086323B" w:rsidRPr="00FC651C" w:rsidRDefault="0086323B" w:rsidP="0086323B">
      <w:pPr>
        <w:pStyle w:val="ad"/>
        <w:ind w:left="112" w:right="167" w:firstLine="708"/>
        <w:jc w:val="both"/>
      </w:pPr>
      <w:r w:rsidRPr="00FC651C">
        <w:t>- возможность самостоятельного передвижения по территории, на которой расположены здания и помещения, в которых предоставляется услуга, а также входа</w:t>
      </w:r>
      <w:r w:rsidRPr="00FC651C">
        <w:rPr>
          <w:spacing w:val="-15"/>
        </w:rPr>
        <w:t xml:space="preserve"> </w:t>
      </w:r>
      <w:r w:rsidRPr="00FC651C">
        <w:t>в</w:t>
      </w:r>
      <w:r w:rsidRPr="00FC651C">
        <w:rPr>
          <w:spacing w:val="-17"/>
        </w:rPr>
        <w:t xml:space="preserve"> </w:t>
      </w:r>
      <w:r w:rsidRPr="00FC651C">
        <w:t>такие</w:t>
      </w:r>
      <w:r w:rsidRPr="00FC651C">
        <w:rPr>
          <w:spacing w:val="-15"/>
        </w:rPr>
        <w:t xml:space="preserve"> </w:t>
      </w:r>
      <w:r w:rsidRPr="00FC651C">
        <w:t>объекты</w:t>
      </w:r>
      <w:r w:rsidRPr="00FC651C">
        <w:rPr>
          <w:spacing w:val="-15"/>
        </w:rPr>
        <w:t xml:space="preserve"> </w:t>
      </w:r>
      <w:r w:rsidRPr="00FC651C">
        <w:t>и</w:t>
      </w:r>
      <w:r w:rsidRPr="00FC651C">
        <w:rPr>
          <w:spacing w:val="-15"/>
        </w:rPr>
        <w:t xml:space="preserve"> </w:t>
      </w:r>
      <w:r w:rsidRPr="00FC651C">
        <w:t>выхода</w:t>
      </w:r>
      <w:r w:rsidRPr="00FC651C">
        <w:rPr>
          <w:spacing w:val="-18"/>
        </w:rPr>
        <w:t xml:space="preserve"> </w:t>
      </w:r>
      <w:r w:rsidRPr="00FC651C">
        <w:t>из</w:t>
      </w:r>
      <w:r w:rsidRPr="00FC651C">
        <w:rPr>
          <w:spacing w:val="-16"/>
        </w:rPr>
        <w:t xml:space="preserve"> </w:t>
      </w:r>
      <w:r w:rsidRPr="00FC651C">
        <w:t>них,</w:t>
      </w:r>
      <w:r w:rsidRPr="00FC651C">
        <w:rPr>
          <w:spacing w:val="-16"/>
        </w:rPr>
        <w:t xml:space="preserve"> </w:t>
      </w:r>
      <w:r w:rsidRPr="00FC651C">
        <w:t>посадки</w:t>
      </w:r>
      <w:r w:rsidRPr="00FC651C">
        <w:rPr>
          <w:spacing w:val="-15"/>
        </w:rPr>
        <w:t xml:space="preserve"> </w:t>
      </w:r>
      <w:r w:rsidRPr="00FC651C">
        <w:t>в</w:t>
      </w:r>
      <w:r w:rsidRPr="00FC651C">
        <w:rPr>
          <w:spacing w:val="-17"/>
        </w:rPr>
        <w:t xml:space="preserve"> </w:t>
      </w:r>
      <w:r w:rsidRPr="00FC651C">
        <w:t>транспортное</w:t>
      </w:r>
      <w:r w:rsidRPr="00FC651C">
        <w:rPr>
          <w:spacing w:val="-16"/>
        </w:rPr>
        <w:t xml:space="preserve"> </w:t>
      </w:r>
      <w:r w:rsidRPr="00FC651C">
        <w:t>средство</w:t>
      </w:r>
      <w:r w:rsidRPr="00FC651C">
        <w:rPr>
          <w:spacing w:val="-15"/>
        </w:rPr>
        <w:t xml:space="preserve"> </w:t>
      </w:r>
      <w:r w:rsidRPr="00FC651C">
        <w:t>и</w:t>
      </w:r>
      <w:r w:rsidRPr="00FC651C">
        <w:rPr>
          <w:spacing w:val="-15"/>
        </w:rPr>
        <w:t xml:space="preserve"> </w:t>
      </w:r>
      <w:r w:rsidRPr="00FC651C">
        <w:t>высадки из него, в том числе с использование кресла-коляски;</w:t>
      </w:r>
    </w:p>
    <w:p w:rsidR="0086323B" w:rsidRPr="00FC651C" w:rsidRDefault="0086323B" w:rsidP="0086323B">
      <w:pPr>
        <w:pStyle w:val="ad"/>
        <w:ind w:left="112" w:right="175" w:firstLine="708"/>
        <w:jc w:val="both"/>
      </w:pPr>
      <w:r w:rsidRPr="00FC651C">
        <w:t>- сопровождение инвалидов, имеющих стойкие расстройства функции зрения и самостоятельного передвижения;</w:t>
      </w:r>
    </w:p>
    <w:p w:rsidR="0086323B" w:rsidRPr="00FC651C" w:rsidRDefault="0086323B" w:rsidP="0086323B">
      <w:pPr>
        <w:pStyle w:val="ad"/>
        <w:ind w:left="112" w:right="169" w:firstLine="708"/>
        <w:jc w:val="both"/>
      </w:pPr>
      <w:r w:rsidRPr="00FC651C">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86323B" w:rsidRPr="00FC651C" w:rsidRDefault="0086323B" w:rsidP="0086323B">
      <w:pPr>
        <w:pStyle w:val="ad"/>
        <w:ind w:left="112" w:right="166" w:firstLine="708"/>
        <w:jc w:val="both"/>
      </w:pPr>
      <w:r w:rsidRPr="00FC651C">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6323B" w:rsidRPr="00FC651C" w:rsidRDefault="0086323B" w:rsidP="0086323B">
      <w:pPr>
        <w:pStyle w:val="ad"/>
        <w:spacing w:line="322" w:lineRule="exact"/>
        <w:ind w:left="821"/>
        <w:jc w:val="both"/>
      </w:pPr>
      <w:r w:rsidRPr="00FC651C">
        <w:t>- допуск</w:t>
      </w:r>
      <w:r w:rsidRPr="00FC651C">
        <w:rPr>
          <w:spacing w:val="-9"/>
        </w:rPr>
        <w:t xml:space="preserve"> </w:t>
      </w:r>
      <w:r w:rsidRPr="00FC651C">
        <w:t>сурдопереводчика</w:t>
      </w:r>
      <w:r w:rsidRPr="00FC651C">
        <w:rPr>
          <w:spacing w:val="-7"/>
        </w:rPr>
        <w:t xml:space="preserve"> </w:t>
      </w:r>
      <w:r w:rsidRPr="00FC651C">
        <w:t>и</w:t>
      </w:r>
      <w:r w:rsidRPr="00FC651C">
        <w:rPr>
          <w:spacing w:val="-6"/>
        </w:rPr>
        <w:t xml:space="preserve"> </w:t>
      </w:r>
      <w:r w:rsidRPr="00FC651C">
        <w:rPr>
          <w:spacing w:val="-2"/>
        </w:rPr>
        <w:t>тифлосурдопереводчика;</w:t>
      </w:r>
    </w:p>
    <w:p w:rsidR="0086323B" w:rsidRPr="00FC651C" w:rsidRDefault="0086323B" w:rsidP="0086323B">
      <w:pPr>
        <w:pStyle w:val="ad"/>
        <w:ind w:left="112" w:right="174" w:firstLine="708"/>
        <w:jc w:val="both"/>
      </w:pPr>
      <w:r w:rsidRPr="00FC651C">
        <w:t>- 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86323B" w:rsidRPr="00FC651C" w:rsidRDefault="0086323B" w:rsidP="0086323B">
      <w:pPr>
        <w:pStyle w:val="ad"/>
        <w:ind w:left="112" w:right="172" w:firstLine="708"/>
        <w:jc w:val="both"/>
      </w:pPr>
      <w:r w:rsidRPr="00FC651C">
        <w:rPr>
          <w:spacing w:val="-2"/>
        </w:rPr>
        <w:t>- оказание</w:t>
      </w:r>
      <w:r w:rsidRPr="00FC651C">
        <w:rPr>
          <w:spacing w:val="-5"/>
        </w:rPr>
        <w:t xml:space="preserve"> </w:t>
      </w:r>
      <w:r w:rsidRPr="00FC651C">
        <w:rPr>
          <w:spacing w:val="-2"/>
        </w:rPr>
        <w:t>инвалидам</w:t>
      </w:r>
      <w:r w:rsidRPr="00FC651C">
        <w:rPr>
          <w:spacing w:val="-8"/>
        </w:rPr>
        <w:t xml:space="preserve"> </w:t>
      </w:r>
      <w:r w:rsidRPr="00FC651C">
        <w:rPr>
          <w:spacing w:val="-2"/>
        </w:rPr>
        <w:t>помощи</w:t>
      </w:r>
      <w:r w:rsidRPr="00FC651C">
        <w:rPr>
          <w:spacing w:val="-4"/>
        </w:rPr>
        <w:t xml:space="preserve"> </w:t>
      </w:r>
      <w:r w:rsidRPr="00FC651C">
        <w:rPr>
          <w:spacing w:val="-2"/>
        </w:rPr>
        <w:t>в</w:t>
      </w:r>
      <w:r w:rsidRPr="00FC651C">
        <w:rPr>
          <w:spacing w:val="-5"/>
        </w:rPr>
        <w:t xml:space="preserve"> </w:t>
      </w:r>
      <w:r w:rsidRPr="00FC651C">
        <w:rPr>
          <w:spacing w:val="-2"/>
        </w:rPr>
        <w:t>преодолении</w:t>
      </w:r>
      <w:r w:rsidRPr="00FC651C">
        <w:rPr>
          <w:spacing w:val="-4"/>
        </w:rPr>
        <w:t xml:space="preserve"> </w:t>
      </w:r>
      <w:r w:rsidRPr="00FC651C">
        <w:rPr>
          <w:spacing w:val="-2"/>
        </w:rPr>
        <w:t>барьеров,</w:t>
      </w:r>
      <w:r w:rsidRPr="00FC651C">
        <w:rPr>
          <w:spacing w:val="-6"/>
        </w:rPr>
        <w:t xml:space="preserve"> </w:t>
      </w:r>
      <w:r w:rsidRPr="00FC651C">
        <w:rPr>
          <w:spacing w:val="-2"/>
        </w:rPr>
        <w:t>мешающих</w:t>
      </w:r>
      <w:r w:rsidRPr="00FC651C">
        <w:rPr>
          <w:spacing w:val="-6"/>
        </w:rPr>
        <w:t xml:space="preserve"> </w:t>
      </w:r>
      <w:r w:rsidRPr="00FC651C">
        <w:rPr>
          <w:spacing w:val="-2"/>
        </w:rPr>
        <w:t xml:space="preserve">получению </w:t>
      </w:r>
      <w:r w:rsidRPr="00FC651C">
        <w:t>ими муниципальных услуг наравне с другими лицами.</w:t>
      </w:r>
    </w:p>
    <w:p w:rsidR="006859C7" w:rsidRPr="00FC651C" w:rsidRDefault="006859C7" w:rsidP="00C87262">
      <w:pPr>
        <w:pStyle w:val="a5"/>
        <w:spacing w:line="240" w:lineRule="auto"/>
        <w:ind w:firstLine="709"/>
        <w:jc w:val="both"/>
        <w:rPr>
          <w:rFonts w:ascii="Times New Roman" w:hAnsi="Times New Roman" w:cs="Times New Roman"/>
          <w:sz w:val="28"/>
          <w:szCs w:val="28"/>
        </w:rPr>
      </w:pPr>
    </w:p>
    <w:p w:rsidR="006859C7" w:rsidRPr="00FC651C" w:rsidRDefault="001D0293" w:rsidP="00881D57">
      <w:pPr>
        <w:pStyle w:val="33"/>
        <w:keepNext/>
        <w:keepLines/>
        <w:tabs>
          <w:tab w:val="left" w:pos="483"/>
        </w:tabs>
        <w:spacing w:line="240" w:lineRule="auto"/>
        <w:ind w:left="709"/>
        <w:jc w:val="center"/>
        <w:rPr>
          <w:i w:val="0"/>
          <w:sz w:val="28"/>
          <w:szCs w:val="28"/>
        </w:rPr>
      </w:pPr>
      <w:bookmarkStart w:id="225" w:name="bookmark352"/>
      <w:bookmarkStart w:id="226" w:name="bookmark350"/>
      <w:bookmarkStart w:id="227" w:name="bookmark353"/>
      <w:bookmarkStart w:id="228" w:name="_Toc103877700"/>
      <w:bookmarkStart w:id="229" w:name="_Toc103862255"/>
      <w:bookmarkStart w:id="230" w:name="_Toc103862220"/>
      <w:bookmarkStart w:id="231" w:name="_Toc103863882"/>
      <w:bookmarkEnd w:id="225"/>
      <w:r>
        <w:rPr>
          <w:i w:val="0"/>
          <w:sz w:val="28"/>
          <w:szCs w:val="28"/>
        </w:rPr>
        <w:lastRenderedPageBreak/>
        <w:t>19</w:t>
      </w:r>
      <w:r w:rsidR="00513FF2">
        <w:rPr>
          <w:i w:val="0"/>
          <w:sz w:val="28"/>
          <w:szCs w:val="28"/>
        </w:rPr>
        <w:t xml:space="preserve">. </w:t>
      </w:r>
      <w:r w:rsidR="00EF2983" w:rsidRPr="00FC651C">
        <w:rPr>
          <w:i w:val="0"/>
          <w:sz w:val="28"/>
          <w:szCs w:val="28"/>
        </w:rPr>
        <w:t>Пок</w:t>
      </w:r>
      <w:r w:rsidR="00EF3F03">
        <w:rPr>
          <w:i w:val="0"/>
          <w:sz w:val="28"/>
          <w:szCs w:val="28"/>
        </w:rPr>
        <w:t xml:space="preserve">азатели доступности и качества </w:t>
      </w:r>
      <w:r w:rsidR="00817F0C">
        <w:rPr>
          <w:i w:val="0"/>
          <w:sz w:val="28"/>
          <w:szCs w:val="28"/>
        </w:rPr>
        <w:t>м</w:t>
      </w:r>
      <w:r w:rsidR="00EF3F03">
        <w:rPr>
          <w:i w:val="0"/>
          <w:sz w:val="28"/>
          <w:szCs w:val="28"/>
        </w:rPr>
        <w:t>у</w:t>
      </w:r>
      <w:r w:rsidR="00EF2983" w:rsidRPr="00FC651C">
        <w:rPr>
          <w:i w:val="0"/>
          <w:sz w:val="28"/>
          <w:szCs w:val="28"/>
        </w:rPr>
        <w:t>ниципальной услуги</w:t>
      </w:r>
      <w:bookmarkEnd w:id="226"/>
      <w:bookmarkEnd w:id="227"/>
      <w:bookmarkEnd w:id="228"/>
      <w:bookmarkEnd w:id="229"/>
      <w:bookmarkEnd w:id="230"/>
      <w:bookmarkEnd w:id="231"/>
    </w:p>
    <w:p w:rsidR="006859C7" w:rsidRPr="00FC651C" w:rsidRDefault="00EF2983" w:rsidP="00817F0C">
      <w:pPr>
        <w:pStyle w:val="12"/>
        <w:tabs>
          <w:tab w:val="left" w:pos="1357"/>
        </w:tabs>
        <w:spacing w:line="240" w:lineRule="auto"/>
        <w:jc w:val="both"/>
        <w:rPr>
          <w:color w:val="000000" w:themeColor="text1"/>
          <w:sz w:val="28"/>
          <w:szCs w:val="28"/>
        </w:rPr>
      </w:pPr>
      <w:bookmarkStart w:id="232" w:name="bookmark354"/>
      <w:bookmarkEnd w:id="232"/>
      <w:r w:rsidRPr="00FC651C">
        <w:rPr>
          <w:color w:val="000000" w:themeColor="text1"/>
          <w:sz w:val="28"/>
          <w:szCs w:val="28"/>
        </w:rPr>
        <w:t>Оценка доступн</w:t>
      </w:r>
      <w:r w:rsidR="00817F0C">
        <w:rPr>
          <w:color w:val="000000" w:themeColor="text1"/>
          <w:sz w:val="28"/>
          <w:szCs w:val="28"/>
        </w:rPr>
        <w:t>ости и качества предоставления м</w:t>
      </w:r>
      <w:r w:rsidRPr="00FC651C">
        <w:rPr>
          <w:color w:val="000000" w:themeColor="text1"/>
          <w:sz w:val="28"/>
          <w:szCs w:val="28"/>
        </w:rPr>
        <w:t>униципальной услуги должна осуществляться по следующим показателям:</w:t>
      </w:r>
    </w:p>
    <w:p w:rsidR="006859C7" w:rsidRPr="00FC651C" w:rsidRDefault="00EF2983" w:rsidP="00C87262">
      <w:pPr>
        <w:pStyle w:val="12"/>
        <w:tabs>
          <w:tab w:val="left" w:pos="1074"/>
        </w:tabs>
        <w:spacing w:line="240" w:lineRule="auto"/>
        <w:ind w:firstLine="709"/>
        <w:jc w:val="both"/>
        <w:rPr>
          <w:sz w:val="28"/>
          <w:szCs w:val="28"/>
        </w:rPr>
      </w:pPr>
      <w:bookmarkStart w:id="233" w:name="bookmark355"/>
      <w:r w:rsidRPr="00FC651C">
        <w:rPr>
          <w:color w:val="000000" w:themeColor="text1"/>
          <w:sz w:val="28"/>
          <w:szCs w:val="28"/>
        </w:rPr>
        <w:t>а</w:t>
      </w:r>
      <w:bookmarkEnd w:id="233"/>
      <w:r w:rsidR="00817F0C">
        <w:rPr>
          <w:color w:val="000000" w:themeColor="text1"/>
          <w:sz w:val="28"/>
          <w:szCs w:val="28"/>
        </w:rPr>
        <w:t>)</w:t>
      </w:r>
      <w:r w:rsidR="00817F0C">
        <w:rPr>
          <w:color w:val="000000" w:themeColor="text1"/>
          <w:sz w:val="28"/>
          <w:szCs w:val="28"/>
        </w:rPr>
        <w:tab/>
        <w:t>н</w:t>
      </w:r>
      <w:r w:rsidRPr="00FC651C">
        <w:rPr>
          <w:color w:val="000000" w:themeColor="text1"/>
          <w:sz w:val="28"/>
          <w:szCs w:val="28"/>
        </w:rPr>
        <w:t xml:space="preserve">аличие полной и понятной информации </w:t>
      </w:r>
      <w:r w:rsidRPr="00FC651C">
        <w:rPr>
          <w:sz w:val="28"/>
          <w:szCs w:val="28"/>
        </w:rPr>
        <w:t>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rsidR="006859C7" w:rsidRPr="00FC651C" w:rsidRDefault="00EF2983" w:rsidP="00C87262">
      <w:pPr>
        <w:pStyle w:val="12"/>
        <w:tabs>
          <w:tab w:val="left" w:pos="1355"/>
        </w:tabs>
        <w:spacing w:line="240" w:lineRule="auto"/>
        <w:ind w:firstLine="709"/>
        <w:jc w:val="both"/>
        <w:rPr>
          <w:sz w:val="28"/>
          <w:szCs w:val="28"/>
        </w:rPr>
      </w:pPr>
      <w:bookmarkStart w:id="234" w:name="bookmark356"/>
      <w:r w:rsidRPr="00FC651C">
        <w:rPr>
          <w:sz w:val="28"/>
          <w:szCs w:val="28"/>
        </w:rPr>
        <w:t>б</w:t>
      </w:r>
      <w:bookmarkEnd w:id="234"/>
      <w:r w:rsidRPr="00FC651C">
        <w:rPr>
          <w:sz w:val="28"/>
          <w:szCs w:val="28"/>
        </w:rPr>
        <w:t>)</w:t>
      </w:r>
      <w:r w:rsidRPr="00FC651C">
        <w:rPr>
          <w:sz w:val="28"/>
          <w:szCs w:val="28"/>
        </w:rPr>
        <w:tab/>
        <w:t xml:space="preserve">возможность выбора </w:t>
      </w:r>
      <w:r w:rsidR="00817F0C">
        <w:rPr>
          <w:sz w:val="28"/>
          <w:szCs w:val="28"/>
        </w:rPr>
        <w:t>заявителем форм предоставления м</w:t>
      </w:r>
      <w:r w:rsidRPr="00FC651C">
        <w:rPr>
          <w:sz w:val="28"/>
          <w:szCs w:val="28"/>
        </w:rPr>
        <w:t>униципальной услуги;</w:t>
      </w:r>
    </w:p>
    <w:p w:rsidR="006859C7" w:rsidRPr="00FC651C" w:rsidRDefault="00EF2983" w:rsidP="00C87262">
      <w:pPr>
        <w:pStyle w:val="12"/>
        <w:tabs>
          <w:tab w:val="left" w:pos="1355"/>
        </w:tabs>
        <w:spacing w:line="240" w:lineRule="auto"/>
        <w:ind w:firstLine="709"/>
        <w:jc w:val="both"/>
        <w:rPr>
          <w:sz w:val="28"/>
          <w:szCs w:val="28"/>
        </w:rPr>
      </w:pPr>
      <w:r w:rsidRPr="00FC651C">
        <w:rPr>
          <w:sz w:val="28"/>
          <w:szCs w:val="28"/>
        </w:rPr>
        <w:t>в) возмо</w:t>
      </w:r>
      <w:r w:rsidR="00817F0C">
        <w:rPr>
          <w:sz w:val="28"/>
          <w:szCs w:val="28"/>
        </w:rPr>
        <w:t>жность обращения за получением м</w:t>
      </w:r>
      <w:r w:rsidRPr="00FC651C">
        <w:rPr>
          <w:sz w:val="28"/>
          <w:szCs w:val="28"/>
        </w:rPr>
        <w:t>униципальной услуги в МФЦ, в том числе с использованием ЕПГУ;</w:t>
      </w:r>
    </w:p>
    <w:p w:rsidR="006859C7" w:rsidRPr="00FC651C" w:rsidRDefault="00EF2983" w:rsidP="00C87262">
      <w:pPr>
        <w:pStyle w:val="12"/>
        <w:tabs>
          <w:tab w:val="left" w:pos="1083"/>
        </w:tabs>
        <w:spacing w:line="240" w:lineRule="auto"/>
        <w:ind w:firstLine="709"/>
        <w:jc w:val="both"/>
        <w:rPr>
          <w:sz w:val="28"/>
          <w:szCs w:val="28"/>
        </w:rPr>
      </w:pPr>
      <w:bookmarkStart w:id="235" w:name="bookmark357"/>
      <w:r w:rsidRPr="00FC651C">
        <w:rPr>
          <w:sz w:val="28"/>
          <w:szCs w:val="28"/>
        </w:rPr>
        <w:t>г</w:t>
      </w:r>
      <w:bookmarkEnd w:id="235"/>
      <w:r w:rsidRPr="00FC651C">
        <w:rPr>
          <w:sz w:val="28"/>
          <w:szCs w:val="28"/>
        </w:rPr>
        <w:t>)</w:t>
      </w:r>
      <w:r w:rsidRPr="00FC651C">
        <w:rPr>
          <w:sz w:val="28"/>
          <w:szCs w:val="28"/>
        </w:rPr>
        <w:tab/>
        <w:t xml:space="preserve">возможность обращения за получением </w:t>
      </w:r>
      <w:r w:rsidR="00817F0C">
        <w:rPr>
          <w:sz w:val="28"/>
          <w:szCs w:val="28"/>
        </w:rPr>
        <w:t>м</w:t>
      </w:r>
      <w:r w:rsidRPr="00FC651C">
        <w:rPr>
          <w:sz w:val="28"/>
          <w:szCs w:val="28"/>
        </w:rPr>
        <w:t>униципальной услуги в электронной форме, в том числе с использованием ЕПГУ;</w:t>
      </w:r>
    </w:p>
    <w:p w:rsidR="006859C7" w:rsidRPr="00FC651C" w:rsidRDefault="00EF2983" w:rsidP="00C87262">
      <w:pPr>
        <w:pStyle w:val="12"/>
        <w:tabs>
          <w:tab w:val="left" w:pos="1098"/>
        </w:tabs>
        <w:spacing w:line="240" w:lineRule="auto"/>
        <w:ind w:firstLine="709"/>
        <w:jc w:val="both"/>
        <w:rPr>
          <w:sz w:val="28"/>
          <w:szCs w:val="28"/>
        </w:rPr>
      </w:pPr>
      <w:r w:rsidRPr="00FC651C">
        <w:rPr>
          <w:sz w:val="28"/>
          <w:szCs w:val="28"/>
        </w:rPr>
        <w:t>д)</w:t>
      </w:r>
      <w:r w:rsidRPr="00FC651C">
        <w:rPr>
          <w:sz w:val="28"/>
          <w:szCs w:val="28"/>
        </w:rPr>
        <w:tab/>
        <w:t>доступност</w:t>
      </w:r>
      <w:r w:rsidR="00817F0C">
        <w:rPr>
          <w:sz w:val="28"/>
          <w:szCs w:val="28"/>
        </w:rPr>
        <w:t>ь обращения за предоставлением м</w:t>
      </w:r>
      <w:r w:rsidRPr="00FC651C">
        <w:rPr>
          <w:sz w:val="28"/>
          <w:szCs w:val="28"/>
        </w:rPr>
        <w:t>униципальной услуги, в том числе для маломобильных групп населения;</w:t>
      </w:r>
    </w:p>
    <w:p w:rsidR="006859C7" w:rsidRPr="00FC651C" w:rsidRDefault="00EF2983" w:rsidP="00C87262">
      <w:pPr>
        <w:pStyle w:val="12"/>
        <w:tabs>
          <w:tab w:val="left" w:pos="1355"/>
        </w:tabs>
        <w:spacing w:line="240" w:lineRule="auto"/>
        <w:ind w:firstLine="709"/>
        <w:jc w:val="both"/>
        <w:rPr>
          <w:sz w:val="28"/>
          <w:szCs w:val="28"/>
        </w:rPr>
      </w:pPr>
      <w:r w:rsidRPr="00FC651C">
        <w:rPr>
          <w:sz w:val="28"/>
          <w:szCs w:val="28"/>
        </w:rPr>
        <w:t>е)</w:t>
      </w:r>
      <w:r w:rsidRPr="00FC651C">
        <w:rPr>
          <w:sz w:val="28"/>
          <w:szCs w:val="28"/>
        </w:rPr>
        <w:tab/>
        <w:t xml:space="preserve">соблюдения установленного времени ожидания в очереди при подаче заявления и при получении результата предоставления </w:t>
      </w:r>
      <w:r w:rsidR="00817F0C">
        <w:rPr>
          <w:sz w:val="28"/>
          <w:szCs w:val="28"/>
        </w:rPr>
        <w:t>м</w:t>
      </w:r>
      <w:r w:rsidRPr="00FC651C">
        <w:rPr>
          <w:sz w:val="28"/>
          <w:szCs w:val="28"/>
        </w:rPr>
        <w:t>униципальной услуги;</w:t>
      </w:r>
    </w:p>
    <w:p w:rsidR="006859C7" w:rsidRPr="00FC651C" w:rsidRDefault="00EF2983" w:rsidP="00C87262">
      <w:pPr>
        <w:pStyle w:val="12"/>
        <w:tabs>
          <w:tab w:val="left" w:pos="1131"/>
        </w:tabs>
        <w:spacing w:line="240" w:lineRule="auto"/>
        <w:ind w:firstLine="709"/>
        <w:jc w:val="both"/>
        <w:rPr>
          <w:sz w:val="28"/>
          <w:szCs w:val="28"/>
        </w:rPr>
      </w:pPr>
      <w:r w:rsidRPr="00FC651C">
        <w:rPr>
          <w:sz w:val="28"/>
          <w:szCs w:val="28"/>
        </w:rPr>
        <w:t>ж)</w:t>
      </w:r>
      <w:r w:rsidRPr="00FC651C">
        <w:rPr>
          <w:sz w:val="28"/>
          <w:szCs w:val="28"/>
        </w:rPr>
        <w:tab/>
        <w:t>со</w:t>
      </w:r>
      <w:r w:rsidR="00817F0C">
        <w:rPr>
          <w:sz w:val="28"/>
          <w:szCs w:val="28"/>
        </w:rPr>
        <w:t>блюдение сроков предоставления м</w:t>
      </w:r>
      <w:r w:rsidRPr="00FC651C">
        <w:rPr>
          <w:sz w:val="28"/>
          <w:szCs w:val="28"/>
        </w:rPr>
        <w:t>униципальной услуги и сроков выполнения административн</w:t>
      </w:r>
      <w:r w:rsidR="00817F0C">
        <w:rPr>
          <w:sz w:val="28"/>
          <w:szCs w:val="28"/>
        </w:rPr>
        <w:t>ых процедур при предоставлении м</w:t>
      </w:r>
      <w:r w:rsidRPr="00FC651C">
        <w:rPr>
          <w:sz w:val="28"/>
          <w:szCs w:val="28"/>
        </w:rPr>
        <w:t>униципальной услуги;</w:t>
      </w:r>
    </w:p>
    <w:p w:rsidR="006859C7" w:rsidRPr="00FC651C" w:rsidRDefault="00EF2983" w:rsidP="00C87262">
      <w:pPr>
        <w:pStyle w:val="12"/>
        <w:tabs>
          <w:tab w:val="left" w:pos="1107"/>
        </w:tabs>
        <w:spacing w:line="240" w:lineRule="auto"/>
        <w:ind w:firstLine="709"/>
        <w:jc w:val="both"/>
        <w:rPr>
          <w:sz w:val="28"/>
          <w:szCs w:val="28"/>
        </w:rPr>
      </w:pPr>
      <w:r w:rsidRPr="00FC651C">
        <w:rPr>
          <w:sz w:val="28"/>
          <w:szCs w:val="28"/>
        </w:rPr>
        <w:t>з)</w:t>
      </w:r>
      <w:r w:rsidRPr="00FC651C">
        <w:rPr>
          <w:sz w:val="28"/>
          <w:szCs w:val="28"/>
        </w:rPr>
        <w:tab/>
        <w:t>отсутствие обоснованных жалоб со стороны граждан по результатам пр</w:t>
      </w:r>
      <w:r w:rsidR="00817F0C">
        <w:rPr>
          <w:sz w:val="28"/>
          <w:szCs w:val="28"/>
        </w:rPr>
        <w:t>едоставления м</w:t>
      </w:r>
      <w:r w:rsidRPr="00FC651C">
        <w:rPr>
          <w:sz w:val="28"/>
          <w:szCs w:val="28"/>
        </w:rPr>
        <w:t>униципальной услуги, в том числе с использованием ЕПГУ;</w:t>
      </w:r>
    </w:p>
    <w:p w:rsidR="006859C7" w:rsidRPr="00FC651C" w:rsidRDefault="00EF2983" w:rsidP="00C87262">
      <w:pPr>
        <w:pStyle w:val="12"/>
        <w:tabs>
          <w:tab w:val="left" w:pos="1102"/>
        </w:tabs>
        <w:spacing w:line="240" w:lineRule="auto"/>
        <w:ind w:firstLine="709"/>
        <w:jc w:val="both"/>
        <w:rPr>
          <w:sz w:val="28"/>
          <w:szCs w:val="28"/>
        </w:rPr>
      </w:pPr>
      <w:r w:rsidRPr="00FC651C">
        <w:rPr>
          <w:sz w:val="28"/>
          <w:szCs w:val="28"/>
        </w:rPr>
        <w:t>и)</w:t>
      </w:r>
      <w:r w:rsidRPr="00FC651C">
        <w:rPr>
          <w:sz w:val="28"/>
          <w:szCs w:val="28"/>
        </w:rPr>
        <w:tab/>
        <w:t xml:space="preserve">предоставление возможности подачи заявления и документов (содержащихся в них сведений), </w:t>
      </w:r>
      <w:r w:rsidR="00817F0C">
        <w:rPr>
          <w:sz w:val="28"/>
          <w:szCs w:val="28"/>
        </w:rPr>
        <w:t>необходимых для предоставления м</w:t>
      </w:r>
      <w:r w:rsidRPr="00FC651C">
        <w:rPr>
          <w:sz w:val="28"/>
          <w:szCs w:val="28"/>
        </w:rPr>
        <w:t>униципальной услуги, в форме электронного документа, в том числе с использованием ЕПГУ;</w:t>
      </w:r>
    </w:p>
    <w:p w:rsidR="006859C7" w:rsidRPr="00FC651C" w:rsidRDefault="00EF2983" w:rsidP="00C87262">
      <w:pPr>
        <w:pStyle w:val="12"/>
        <w:tabs>
          <w:tab w:val="left" w:pos="1102"/>
        </w:tabs>
        <w:spacing w:line="240" w:lineRule="auto"/>
        <w:ind w:firstLine="709"/>
        <w:jc w:val="both"/>
        <w:rPr>
          <w:sz w:val="28"/>
          <w:szCs w:val="28"/>
        </w:rPr>
      </w:pPr>
      <w:r w:rsidRPr="00FC651C">
        <w:rPr>
          <w:sz w:val="28"/>
          <w:szCs w:val="28"/>
        </w:rPr>
        <w:t>к)</w:t>
      </w:r>
      <w:r w:rsidRPr="00FC651C">
        <w:rPr>
          <w:sz w:val="28"/>
          <w:szCs w:val="28"/>
        </w:rPr>
        <w:tab/>
        <w:t>предоставление возможности получения ин</w:t>
      </w:r>
      <w:r w:rsidR="00817F0C">
        <w:rPr>
          <w:sz w:val="28"/>
          <w:szCs w:val="28"/>
        </w:rPr>
        <w:t>формации о ходе предоставления м</w:t>
      </w:r>
      <w:r w:rsidRPr="00FC651C">
        <w:rPr>
          <w:sz w:val="28"/>
          <w:szCs w:val="28"/>
        </w:rPr>
        <w:t>униципальной услуги, в том числе с использованием ЕПГУ.</w:t>
      </w:r>
    </w:p>
    <w:p w:rsidR="006859C7" w:rsidRPr="00FC651C" w:rsidRDefault="001D0293" w:rsidP="00881D57">
      <w:pPr>
        <w:pStyle w:val="33"/>
        <w:keepNext/>
        <w:keepLines/>
        <w:tabs>
          <w:tab w:val="left" w:pos="1203"/>
        </w:tabs>
        <w:spacing w:line="240" w:lineRule="auto"/>
        <w:ind w:left="709"/>
        <w:jc w:val="center"/>
        <w:rPr>
          <w:i w:val="0"/>
          <w:sz w:val="28"/>
          <w:szCs w:val="28"/>
        </w:rPr>
      </w:pPr>
      <w:bookmarkStart w:id="236" w:name="bookmark365"/>
      <w:bookmarkStart w:id="237" w:name="bookmark369"/>
      <w:bookmarkStart w:id="238" w:name="_Toc103863883"/>
      <w:bookmarkStart w:id="239" w:name="bookmark370"/>
      <w:bookmarkStart w:id="240" w:name="bookmark367"/>
      <w:bookmarkStart w:id="241" w:name="_Toc103862256"/>
      <w:bookmarkStart w:id="242" w:name="_Toc103862221"/>
      <w:bookmarkStart w:id="243" w:name="_Toc103877701"/>
      <w:bookmarkEnd w:id="236"/>
      <w:bookmarkEnd w:id="237"/>
      <w:r>
        <w:rPr>
          <w:i w:val="0"/>
          <w:sz w:val="28"/>
          <w:szCs w:val="28"/>
        </w:rPr>
        <w:t>20</w:t>
      </w:r>
      <w:r w:rsidR="00513FF2">
        <w:rPr>
          <w:i w:val="0"/>
          <w:sz w:val="28"/>
          <w:szCs w:val="28"/>
        </w:rPr>
        <w:t xml:space="preserve">. </w:t>
      </w:r>
      <w:r w:rsidR="00EF2983" w:rsidRPr="00FC651C">
        <w:rPr>
          <w:i w:val="0"/>
          <w:sz w:val="28"/>
          <w:szCs w:val="28"/>
        </w:rPr>
        <w:t>Требовани</w:t>
      </w:r>
      <w:r w:rsidR="00817F0C">
        <w:rPr>
          <w:i w:val="0"/>
          <w:sz w:val="28"/>
          <w:szCs w:val="28"/>
        </w:rPr>
        <w:t>я к организации предоставления м</w:t>
      </w:r>
      <w:r w:rsidR="00EF2983" w:rsidRPr="00FC651C">
        <w:rPr>
          <w:i w:val="0"/>
          <w:sz w:val="28"/>
          <w:szCs w:val="28"/>
        </w:rPr>
        <w:t>униципальной услуги в электронной форме</w:t>
      </w:r>
      <w:bookmarkEnd w:id="238"/>
      <w:bookmarkEnd w:id="239"/>
      <w:bookmarkEnd w:id="240"/>
      <w:bookmarkEnd w:id="241"/>
      <w:bookmarkEnd w:id="242"/>
      <w:bookmarkEnd w:id="243"/>
    </w:p>
    <w:p w:rsidR="006859C7" w:rsidRPr="00FC651C" w:rsidRDefault="003D02B6" w:rsidP="00817F0C">
      <w:pPr>
        <w:pStyle w:val="12"/>
        <w:tabs>
          <w:tab w:val="left" w:pos="1406"/>
        </w:tabs>
        <w:spacing w:line="240" w:lineRule="auto"/>
        <w:ind w:firstLine="709"/>
        <w:jc w:val="both"/>
        <w:rPr>
          <w:sz w:val="28"/>
          <w:szCs w:val="28"/>
        </w:rPr>
      </w:pPr>
      <w:bookmarkStart w:id="244" w:name="bookmark371"/>
      <w:bookmarkStart w:id="245" w:name="bookmark379"/>
      <w:bookmarkEnd w:id="244"/>
      <w:bookmarkEnd w:id="245"/>
      <w:r w:rsidRPr="00FC651C">
        <w:rPr>
          <w:sz w:val="28"/>
          <w:szCs w:val="28"/>
        </w:rPr>
        <w:t>З</w:t>
      </w:r>
      <w:r w:rsidR="00EF2983" w:rsidRPr="00FC651C">
        <w:rPr>
          <w:sz w:val="28"/>
          <w:szCs w:val="28"/>
        </w:rPr>
        <w:t xml:space="preserve">аявитель или его представитель авторизуется на ЕПГУ посредством подтвержденной учетной записи в ЕСИА, заполняет заявление о предоставлении </w:t>
      </w:r>
      <w:r w:rsidR="00817F0C">
        <w:rPr>
          <w:sz w:val="28"/>
          <w:szCs w:val="28"/>
        </w:rPr>
        <w:t>м</w:t>
      </w:r>
      <w:r w:rsidRPr="00FC651C">
        <w:rPr>
          <w:sz w:val="28"/>
          <w:szCs w:val="28"/>
        </w:rPr>
        <w:t>униципаль</w:t>
      </w:r>
      <w:r w:rsidR="00EF2983" w:rsidRPr="00FC651C">
        <w:rPr>
          <w:sz w:val="28"/>
          <w:szCs w:val="28"/>
        </w:rPr>
        <w:t xml:space="preserve">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w:t>
      </w:r>
      <w:r w:rsidR="00EF2983" w:rsidRPr="00FC651C">
        <w:rPr>
          <w:sz w:val="28"/>
          <w:szCs w:val="28"/>
        </w:rPr>
        <w:lastRenderedPageBreak/>
        <w:t>использованием ЕСИА или витрин данных заявитель вносит необходимые сведения в интерактивную форму вручную.</w:t>
      </w:r>
    </w:p>
    <w:p w:rsidR="006859C7" w:rsidRPr="00FC651C" w:rsidRDefault="00EF2983" w:rsidP="00817F0C">
      <w:pPr>
        <w:pStyle w:val="12"/>
        <w:tabs>
          <w:tab w:val="left" w:pos="1406"/>
        </w:tabs>
        <w:spacing w:line="240" w:lineRule="auto"/>
        <w:ind w:firstLine="709"/>
        <w:jc w:val="both"/>
        <w:rPr>
          <w:sz w:val="28"/>
          <w:szCs w:val="28"/>
        </w:rPr>
      </w:pPr>
      <w:r w:rsidRPr="00FC651C">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817F0C">
        <w:rPr>
          <w:sz w:val="28"/>
          <w:szCs w:val="28"/>
        </w:rPr>
        <w:t>м</w:t>
      </w:r>
      <w:r w:rsidR="003D02B6" w:rsidRPr="00FC651C">
        <w:rPr>
          <w:sz w:val="28"/>
          <w:szCs w:val="28"/>
        </w:rPr>
        <w:t>униципальн</w:t>
      </w:r>
      <w:r w:rsidRPr="00FC651C">
        <w:rPr>
          <w:sz w:val="28"/>
          <w:szCs w:val="28"/>
        </w:rPr>
        <w:t xml:space="preserve">ой услуги. </w:t>
      </w:r>
    </w:p>
    <w:p w:rsidR="006859C7" w:rsidRPr="00FC651C" w:rsidRDefault="00EF2983" w:rsidP="00817F0C">
      <w:pPr>
        <w:pStyle w:val="12"/>
        <w:tabs>
          <w:tab w:val="left" w:pos="1406"/>
        </w:tabs>
        <w:spacing w:line="240" w:lineRule="auto"/>
        <w:ind w:firstLine="709"/>
        <w:jc w:val="both"/>
        <w:rPr>
          <w:sz w:val="28"/>
          <w:szCs w:val="28"/>
        </w:rPr>
      </w:pPr>
      <w:r w:rsidRPr="00FC651C">
        <w:rPr>
          <w:sz w:val="28"/>
          <w:szCs w:val="28"/>
        </w:rPr>
        <w:t xml:space="preserve">Заполненное заявление о предоставлении </w:t>
      </w:r>
      <w:r w:rsidR="003D02B6" w:rsidRPr="00FC651C">
        <w:rPr>
          <w:sz w:val="28"/>
          <w:szCs w:val="28"/>
        </w:rPr>
        <w:t>муниципаль</w:t>
      </w:r>
      <w:r w:rsidRPr="00FC651C">
        <w:rPr>
          <w:sz w:val="28"/>
          <w:szCs w:val="28"/>
        </w:rPr>
        <w:t xml:space="preserve">ной услуги отправляется заявителем вместе с прикрепленными электронными образами документов, необходимыми для предоставления </w:t>
      </w:r>
      <w:r w:rsidR="003D02B6" w:rsidRPr="00FC651C">
        <w:rPr>
          <w:sz w:val="28"/>
          <w:szCs w:val="28"/>
        </w:rPr>
        <w:t>муниципаль</w:t>
      </w:r>
      <w:r w:rsidRPr="00FC651C">
        <w:rPr>
          <w:sz w:val="28"/>
          <w:szCs w:val="28"/>
        </w:rPr>
        <w:t xml:space="preserve">ной услуги, в Уполномоченный орган. При авторизации в ЕСИА заявление о предоставлении </w:t>
      </w:r>
      <w:r w:rsidR="003D02B6" w:rsidRPr="00FC651C">
        <w:rPr>
          <w:sz w:val="28"/>
          <w:szCs w:val="28"/>
        </w:rPr>
        <w:t>муниципаль</w:t>
      </w:r>
      <w:r w:rsidRPr="00FC651C">
        <w:rPr>
          <w:sz w:val="28"/>
          <w:szCs w:val="28"/>
        </w:rPr>
        <w:t xml:space="preserve">ной услуги считается подписанным простой электронной подписью заявителя, представителя, уполномоченного на подписание заявления. </w:t>
      </w:r>
    </w:p>
    <w:p w:rsidR="006859C7" w:rsidRPr="00FC651C" w:rsidRDefault="00EF2983" w:rsidP="00817F0C">
      <w:pPr>
        <w:pStyle w:val="12"/>
        <w:tabs>
          <w:tab w:val="left" w:pos="1406"/>
        </w:tabs>
        <w:spacing w:line="240" w:lineRule="auto"/>
        <w:ind w:firstLine="709"/>
        <w:jc w:val="both"/>
        <w:rPr>
          <w:sz w:val="28"/>
          <w:szCs w:val="28"/>
        </w:rPr>
      </w:pPr>
      <w:r w:rsidRPr="00FC651C">
        <w:rPr>
          <w:sz w:val="28"/>
          <w:szCs w:val="28"/>
        </w:rPr>
        <w:t xml:space="preserve">Результаты предоставления </w:t>
      </w:r>
      <w:r w:rsidR="003D02B6" w:rsidRPr="00FC651C">
        <w:rPr>
          <w:sz w:val="28"/>
          <w:szCs w:val="28"/>
        </w:rPr>
        <w:t>муниципаль</w:t>
      </w:r>
      <w:r w:rsidRPr="00FC651C">
        <w:rPr>
          <w:sz w:val="28"/>
          <w:szCs w:val="28"/>
        </w:rPr>
        <w:t xml:space="preserve">ной услуги, указанные в пункте </w:t>
      </w:r>
      <w:r w:rsidR="003D02B6" w:rsidRPr="00FC651C">
        <w:rPr>
          <w:sz w:val="28"/>
          <w:szCs w:val="28"/>
        </w:rPr>
        <w:t>2.</w:t>
      </w:r>
      <w:r w:rsidR="00373053" w:rsidRPr="00FC651C">
        <w:rPr>
          <w:sz w:val="28"/>
          <w:szCs w:val="28"/>
        </w:rPr>
        <w:t>5</w:t>
      </w:r>
      <w:r w:rsidRPr="00FC651C">
        <w:rPr>
          <w:sz w:val="28"/>
          <w:szCs w:val="28"/>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 </w:t>
      </w:r>
      <w:r w:rsidR="003D02B6" w:rsidRPr="00FC651C">
        <w:rPr>
          <w:sz w:val="28"/>
          <w:szCs w:val="28"/>
        </w:rPr>
        <w:t>муниципаль</w:t>
      </w:r>
      <w:r w:rsidRPr="00FC651C">
        <w:rPr>
          <w:sz w:val="28"/>
          <w:szCs w:val="28"/>
        </w:rPr>
        <w:t>ной услуги также может быть выдан заявителю на бумажном носителе в многофункциональном</w:t>
      </w:r>
      <w:r w:rsidR="00A40C22" w:rsidRPr="00FC651C">
        <w:rPr>
          <w:sz w:val="28"/>
          <w:szCs w:val="28"/>
        </w:rPr>
        <w:t xml:space="preserve"> центре в порядке, </w:t>
      </w:r>
      <w:r w:rsidRPr="00FC651C">
        <w:rPr>
          <w:sz w:val="28"/>
          <w:szCs w:val="28"/>
        </w:rPr>
        <w:t>предусмотренн</w:t>
      </w:r>
      <w:r w:rsidR="00B91A9F" w:rsidRPr="00FC651C">
        <w:rPr>
          <w:sz w:val="28"/>
          <w:szCs w:val="28"/>
        </w:rPr>
        <w:t>о</w:t>
      </w:r>
      <w:r w:rsidR="00B739CC" w:rsidRPr="00FC651C">
        <w:rPr>
          <w:sz w:val="28"/>
          <w:szCs w:val="28"/>
        </w:rPr>
        <w:t xml:space="preserve">м пунктами </w:t>
      </w:r>
      <w:r w:rsidR="00B739CC" w:rsidRPr="00FC651C">
        <w:rPr>
          <w:color w:val="auto"/>
          <w:sz w:val="28"/>
          <w:szCs w:val="28"/>
        </w:rPr>
        <w:t>2</w:t>
      </w:r>
      <w:r w:rsidR="009C728A" w:rsidRPr="00FC651C">
        <w:rPr>
          <w:color w:val="auto"/>
          <w:sz w:val="28"/>
          <w:szCs w:val="28"/>
        </w:rPr>
        <w:t>.</w:t>
      </w:r>
      <w:r w:rsidR="00373053" w:rsidRPr="00FC651C">
        <w:rPr>
          <w:color w:val="auto"/>
          <w:sz w:val="28"/>
          <w:szCs w:val="28"/>
        </w:rPr>
        <w:t>69</w:t>
      </w:r>
      <w:r w:rsidR="00B739CC" w:rsidRPr="00FC651C">
        <w:rPr>
          <w:color w:val="auto"/>
          <w:sz w:val="28"/>
          <w:szCs w:val="28"/>
        </w:rPr>
        <w:t>, 2</w:t>
      </w:r>
      <w:r w:rsidR="009C728A" w:rsidRPr="00FC651C">
        <w:rPr>
          <w:color w:val="auto"/>
          <w:sz w:val="28"/>
          <w:szCs w:val="28"/>
        </w:rPr>
        <w:t>.</w:t>
      </w:r>
      <w:r w:rsidR="00E22EEC" w:rsidRPr="00FC651C">
        <w:rPr>
          <w:color w:val="auto"/>
          <w:sz w:val="28"/>
          <w:szCs w:val="28"/>
        </w:rPr>
        <w:t>7</w:t>
      </w:r>
      <w:r w:rsidR="00373053" w:rsidRPr="00FC651C">
        <w:rPr>
          <w:color w:val="auto"/>
          <w:sz w:val="28"/>
          <w:szCs w:val="28"/>
        </w:rPr>
        <w:t>0</w:t>
      </w:r>
      <w:r w:rsidRPr="00FC651C">
        <w:rPr>
          <w:color w:val="auto"/>
          <w:sz w:val="28"/>
          <w:szCs w:val="28"/>
        </w:rPr>
        <w:t xml:space="preserve"> </w:t>
      </w:r>
      <w:r w:rsidR="00817F0C">
        <w:rPr>
          <w:sz w:val="28"/>
          <w:szCs w:val="28"/>
        </w:rPr>
        <w:t>настоящего а</w:t>
      </w:r>
      <w:r w:rsidRPr="00FC651C">
        <w:rPr>
          <w:sz w:val="28"/>
          <w:szCs w:val="28"/>
        </w:rPr>
        <w:t>дминистративного регламента.</w:t>
      </w:r>
    </w:p>
    <w:p w:rsidR="006859C7" w:rsidRPr="00FC651C" w:rsidRDefault="00EF2983" w:rsidP="00817F0C">
      <w:pPr>
        <w:pStyle w:val="12"/>
        <w:tabs>
          <w:tab w:val="left" w:pos="1406"/>
        </w:tabs>
        <w:spacing w:line="240" w:lineRule="auto"/>
        <w:ind w:firstLine="709"/>
        <w:jc w:val="both"/>
        <w:rPr>
          <w:sz w:val="28"/>
          <w:szCs w:val="28"/>
        </w:rPr>
      </w:pPr>
      <w:r w:rsidRPr="00FC651C">
        <w:rPr>
          <w:sz w:val="28"/>
          <w:szCs w:val="28"/>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w:t>
      </w:r>
    </w:p>
    <w:p w:rsidR="006859C7" w:rsidRPr="00FC651C" w:rsidRDefault="00EF2983" w:rsidP="00817F0C">
      <w:pPr>
        <w:pStyle w:val="12"/>
        <w:tabs>
          <w:tab w:val="left" w:pos="1554"/>
        </w:tabs>
        <w:spacing w:line="240" w:lineRule="auto"/>
        <w:ind w:firstLine="709"/>
        <w:jc w:val="both"/>
        <w:rPr>
          <w:sz w:val="28"/>
          <w:szCs w:val="28"/>
        </w:rPr>
      </w:pPr>
      <w:bookmarkStart w:id="246" w:name="bookmark380"/>
      <w:bookmarkEnd w:id="246"/>
      <w:r w:rsidRPr="00FC651C">
        <w:rPr>
          <w:sz w:val="28"/>
          <w:szCs w:val="28"/>
        </w:rPr>
        <w:t>Электронные документы представляются в следующих форматах:</w:t>
      </w:r>
    </w:p>
    <w:p w:rsidR="006859C7" w:rsidRPr="00FC651C" w:rsidRDefault="00EF2983" w:rsidP="00C87262">
      <w:pPr>
        <w:pStyle w:val="aff4"/>
        <w:autoSpaceDE w:val="0"/>
        <w:autoSpaceDN w:val="0"/>
        <w:adjustRightInd w:val="0"/>
        <w:spacing w:line="240" w:lineRule="auto"/>
        <w:ind w:left="0" w:firstLine="709"/>
        <w:rPr>
          <w:bCs/>
        </w:rPr>
      </w:pPr>
      <w:r w:rsidRPr="00FC651C">
        <w:rPr>
          <w:bCs/>
        </w:rPr>
        <w:t>а) xml - для документов, в отношении которых утверждены формы и требования по формированию электронных документов в виде файлов в формате xml;</w:t>
      </w:r>
    </w:p>
    <w:p w:rsidR="006859C7" w:rsidRPr="00FC651C" w:rsidRDefault="00EF2983" w:rsidP="00C87262">
      <w:pPr>
        <w:pStyle w:val="aff4"/>
        <w:autoSpaceDE w:val="0"/>
        <w:autoSpaceDN w:val="0"/>
        <w:adjustRightInd w:val="0"/>
        <w:spacing w:line="240" w:lineRule="auto"/>
        <w:ind w:left="0" w:firstLine="709"/>
        <w:rPr>
          <w:bCs/>
        </w:rPr>
      </w:pPr>
      <w:r w:rsidRPr="00FC651C">
        <w:rPr>
          <w:bCs/>
        </w:rPr>
        <w:t xml:space="preserve">б) doc, docx, odt - для документов с текстовым содержанием, </w:t>
      </w:r>
      <w:r w:rsidRPr="00FC651C">
        <w:rPr>
          <w:bCs/>
        </w:rPr>
        <w:br/>
        <w:t>не включающим формулы;</w:t>
      </w:r>
    </w:p>
    <w:p w:rsidR="006859C7" w:rsidRPr="00FC651C" w:rsidRDefault="00EF2983" w:rsidP="00C87262">
      <w:pPr>
        <w:autoSpaceDE w:val="0"/>
        <w:autoSpaceDN w:val="0"/>
        <w:adjustRightInd w:val="0"/>
        <w:spacing w:line="240" w:lineRule="auto"/>
        <w:ind w:firstLine="709"/>
        <w:contextualSpacing/>
        <w:jc w:val="both"/>
        <w:rPr>
          <w:rFonts w:ascii="Times New Roman" w:hAnsi="Times New Roman" w:cs="Times New Roman"/>
          <w:bCs/>
          <w:sz w:val="28"/>
          <w:szCs w:val="28"/>
        </w:rPr>
      </w:pPr>
      <w:r w:rsidRPr="00FC651C">
        <w:rPr>
          <w:rFonts w:ascii="Times New Roman" w:hAnsi="Times New Roman" w:cs="Times New Roman"/>
          <w:bCs/>
          <w:sz w:val="28"/>
          <w:szCs w:val="28"/>
        </w:rPr>
        <w:t xml:space="preserve">в) pdf, jpg, jpeg, </w:t>
      </w:r>
      <w:r w:rsidRPr="00FC651C">
        <w:rPr>
          <w:rFonts w:ascii="Times New Roman" w:hAnsi="Times New Roman" w:cs="Times New Roman"/>
          <w:bCs/>
          <w:sz w:val="28"/>
          <w:szCs w:val="28"/>
          <w:lang w:val="en-US"/>
        </w:rPr>
        <w:t>png</w:t>
      </w:r>
      <w:r w:rsidRPr="00FC651C">
        <w:rPr>
          <w:rFonts w:ascii="Times New Roman" w:hAnsi="Times New Roman" w:cs="Times New Roman"/>
          <w:bCs/>
          <w:sz w:val="28"/>
          <w:szCs w:val="28"/>
        </w:rPr>
        <w:t xml:space="preserve">, </w:t>
      </w:r>
      <w:r w:rsidRPr="00FC651C">
        <w:rPr>
          <w:rFonts w:ascii="Times New Roman" w:hAnsi="Times New Roman" w:cs="Times New Roman"/>
          <w:bCs/>
          <w:sz w:val="28"/>
          <w:szCs w:val="28"/>
          <w:lang w:val="en-US"/>
        </w:rPr>
        <w:t>bmp</w:t>
      </w:r>
      <w:r w:rsidRPr="00FC651C">
        <w:rPr>
          <w:rFonts w:ascii="Times New Roman" w:hAnsi="Times New Roman" w:cs="Times New Roman"/>
          <w:bCs/>
          <w:sz w:val="28"/>
          <w:szCs w:val="28"/>
        </w:rPr>
        <w:t xml:space="preserve">, </w:t>
      </w:r>
      <w:r w:rsidRPr="00FC651C">
        <w:rPr>
          <w:rFonts w:ascii="Times New Roman" w:hAnsi="Times New Roman" w:cs="Times New Roman"/>
          <w:bCs/>
          <w:sz w:val="28"/>
          <w:szCs w:val="28"/>
          <w:lang w:val="en-US"/>
        </w:rPr>
        <w:t>tiff</w:t>
      </w:r>
      <w:r w:rsidRPr="00FC651C">
        <w:rPr>
          <w:rFonts w:ascii="Times New Roman" w:hAnsi="Times New Roman" w:cs="Times New Roman"/>
          <w:bCs/>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859C7" w:rsidRPr="00FC651C" w:rsidRDefault="00EF2983" w:rsidP="00C87262">
      <w:pPr>
        <w:autoSpaceDE w:val="0"/>
        <w:autoSpaceDN w:val="0"/>
        <w:adjustRightInd w:val="0"/>
        <w:spacing w:line="240" w:lineRule="auto"/>
        <w:ind w:firstLine="709"/>
        <w:contextualSpacing/>
        <w:jc w:val="both"/>
        <w:rPr>
          <w:rFonts w:ascii="Times New Roman" w:hAnsi="Times New Roman" w:cs="Times New Roman"/>
          <w:bCs/>
          <w:sz w:val="28"/>
          <w:szCs w:val="28"/>
        </w:rPr>
      </w:pPr>
      <w:r w:rsidRPr="00FC651C">
        <w:rPr>
          <w:rFonts w:ascii="Times New Roman" w:hAnsi="Times New Roman" w:cs="Times New Roman"/>
          <w:bCs/>
          <w:sz w:val="28"/>
          <w:szCs w:val="28"/>
        </w:rPr>
        <w:t xml:space="preserve">г) </w:t>
      </w:r>
      <w:r w:rsidRPr="00FC651C">
        <w:rPr>
          <w:rFonts w:ascii="Times New Roman" w:hAnsi="Times New Roman" w:cs="Times New Roman"/>
          <w:bCs/>
          <w:sz w:val="28"/>
          <w:szCs w:val="28"/>
          <w:lang w:val="en-US"/>
        </w:rPr>
        <w:t>zip</w:t>
      </w:r>
      <w:r w:rsidRPr="00FC651C">
        <w:rPr>
          <w:rFonts w:ascii="Times New Roman" w:hAnsi="Times New Roman" w:cs="Times New Roman"/>
          <w:bCs/>
          <w:sz w:val="28"/>
          <w:szCs w:val="28"/>
        </w:rPr>
        <w:t xml:space="preserve">, </w:t>
      </w:r>
      <w:r w:rsidRPr="00FC651C">
        <w:rPr>
          <w:rFonts w:ascii="Times New Roman" w:hAnsi="Times New Roman" w:cs="Times New Roman"/>
          <w:bCs/>
          <w:sz w:val="28"/>
          <w:szCs w:val="28"/>
          <w:lang w:val="en-US"/>
        </w:rPr>
        <w:t>rar</w:t>
      </w:r>
      <w:r w:rsidRPr="00FC651C">
        <w:rPr>
          <w:rFonts w:ascii="Times New Roman" w:hAnsi="Times New Roman" w:cs="Times New Roman"/>
          <w:bCs/>
          <w:sz w:val="28"/>
          <w:szCs w:val="28"/>
        </w:rPr>
        <w:t xml:space="preserve"> – для сжатых документов в один файл;</w:t>
      </w:r>
    </w:p>
    <w:p w:rsidR="006859C7" w:rsidRPr="00FC651C" w:rsidRDefault="00EF2983" w:rsidP="00C87262">
      <w:pPr>
        <w:autoSpaceDE w:val="0"/>
        <w:autoSpaceDN w:val="0"/>
        <w:adjustRightInd w:val="0"/>
        <w:spacing w:line="240" w:lineRule="auto"/>
        <w:ind w:firstLine="709"/>
        <w:contextualSpacing/>
        <w:jc w:val="both"/>
        <w:rPr>
          <w:rFonts w:ascii="Times New Roman" w:hAnsi="Times New Roman" w:cs="Times New Roman"/>
          <w:bCs/>
          <w:sz w:val="28"/>
          <w:szCs w:val="28"/>
        </w:rPr>
      </w:pPr>
      <w:r w:rsidRPr="00FC651C">
        <w:rPr>
          <w:rFonts w:ascii="Times New Roman" w:hAnsi="Times New Roman" w:cs="Times New Roman"/>
          <w:bCs/>
          <w:sz w:val="28"/>
          <w:szCs w:val="28"/>
        </w:rPr>
        <w:t xml:space="preserve">д) </w:t>
      </w:r>
      <w:r w:rsidRPr="00FC651C">
        <w:rPr>
          <w:rFonts w:ascii="Times New Roman" w:hAnsi="Times New Roman" w:cs="Times New Roman"/>
          <w:bCs/>
          <w:sz w:val="28"/>
          <w:szCs w:val="28"/>
          <w:lang w:val="en-US"/>
        </w:rPr>
        <w:t>sig</w:t>
      </w:r>
      <w:r w:rsidRPr="00FC651C">
        <w:rPr>
          <w:rFonts w:ascii="Times New Roman" w:hAnsi="Times New Roman" w:cs="Times New Roman"/>
          <w:bCs/>
          <w:sz w:val="28"/>
          <w:szCs w:val="28"/>
        </w:rPr>
        <w:t xml:space="preserve"> – для открепленной усиленной квалифицированной электронной подписи.</w:t>
      </w:r>
    </w:p>
    <w:p w:rsidR="006859C7" w:rsidRPr="00FC651C" w:rsidRDefault="006859C7" w:rsidP="00C87262">
      <w:pPr>
        <w:autoSpaceDE w:val="0"/>
        <w:autoSpaceDN w:val="0"/>
        <w:adjustRightInd w:val="0"/>
        <w:spacing w:line="240" w:lineRule="auto"/>
        <w:ind w:firstLine="709"/>
        <w:contextualSpacing/>
        <w:jc w:val="both"/>
        <w:rPr>
          <w:rFonts w:ascii="Times New Roman" w:hAnsi="Times New Roman" w:cs="Times New Roman"/>
          <w:bCs/>
          <w:sz w:val="28"/>
          <w:szCs w:val="28"/>
        </w:rPr>
      </w:pPr>
    </w:p>
    <w:p w:rsidR="006859C7" w:rsidRPr="00FC651C" w:rsidRDefault="00EF2983" w:rsidP="00817F0C">
      <w:pPr>
        <w:pStyle w:val="12"/>
        <w:tabs>
          <w:tab w:val="left" w:pos="1598"/>
        </w:tabs>
        <w:spacing w:line="240" w:lineRule="auto"/>
        <w:ind w:firstLine="709"/>
        <w:jc w:val="both"/>
        <w:rPr>
          <w:sz w:val="28"/>
          <w:szCs w:val="28"/>
        </w:rPr>
      </w:pPr>
      <w:bookmarkStart w:id="247" w:name="bookmark381"/>
      <w:bookmarkEnd w:id="247"/>
      <w:r w:rsidRPr="00FC651C">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w:t>
      </w:r>
      <w:r w:rsidRPr="00FC651C">
        <w:rPr>
          <w:sz w:val="28"/>
          <w:szCs w:val="28"/>
        </w:rPr>
        <w:lastRenderedPageBreak/>
        <w:t>разрешении 300-500 dpi (масштаб 1:1) с использованием следующих режимов:</w:t>
      </w:r>
    </w:p>
    <w:p w:rsidR="006859C7" w:rsidRPr="00FC651C" w:rsidRDefault="00EF2983" w:rsidP="00C87262">
      <w:pPr>
        <w:pStyle w:val="12"/>
        <w:spacing w:line="240" w:lineRule="auto"/>
        <w:ind w:firstLine="709"/>
        <w:jc w:val="both"/>
        <w:rPr>
          <w:sz w:val="28"/>
          <w:szCs w:val="28"/>
        </w:rPr>
      </w:pPr>
      <w:r w:rsidRPr="00FC651C">
        <w:rPr>
          <w:sz w:val="28"/>
          <w:szCs w:val="28"/>
        </w:rPr>
        <w:t>«черно-белый» (при отсутствии в документе графических изображений и (или) цветного текста);</w:t>
      </w:r>
    </w:p>
    <w:p w:rsidR="006859C7" w:rsidRPr="00FC651C" w:rsidRDefault="00EF2983" w:rsidP="00C87262">
      <w:pPr>
        <w:pStyle w:val="12"/>
        <w:spacing w:line="240" w:lineRule="auto"/>
        <w:ind w:firstLine="709"/>
        <w:jc w:val="both"/>
        <w:rPr>
          <w:sz w:val="28"/>
          <w:szCs w:val="28"/>
        </w:rPr>
      </w:pPr>
      <w:r w:rsidRPr="00FC651C">
        <w:rPr>
          <w:sz w:val="28"/>
          <w:szCs w:val="28"/>
        </w:rPr>
        <w:t>«оттенки серого» (при наличии в документе графических изображений, отличных от цветного графического изображения);</w:t>
      </w:r>
    </w:p>
    <w:p w:rsidR="006859C7" w:rsidRPr="00FC651C" w:rsidRDefault="00EF2983" w:rsidP="00C87262">
      <w:pPr>
        <w:pStyle w:val="12"/>
        <w:spacing w:line="240" w:lineRule="auto"/>
        <w:ind w:firstLine="709"/>
        <w:jc w:val="both"/>
        <w:rPr>
          <w:sz w:val="28"/>
          <w:szCs w:val="28"/>
        </w:rPr>
      </w:pPr>
      <w:r w:rsidRPr="00FC651C">
        <w:rPr>
          <w:sz w:val="28"/>
          <w:szCs w:val="28"/>
        </w:rPr>
        <w:t>«цветной» или «режим полной цветопередачи» (при наличии в документе цветных графических изображений либо цветного текста);</w:t>
      </w:r>
    </w:p>
    <w:p w:rsidR="006859C7" w:rsidRPr="00FC651C" w:rsidRDefault="00EF2983" w:rsidP="00C87262">
      <w:pPr>
        <w:pStyle w:val="12"/>
        <w:spacing w:line="240" w:lineRule="auto"/>
        <w:ind w:firstLine="709"/>
        <w:jc w:val="both"/>
        <w:rPr>
          <w:sz w:val="28"/>
          <w:szCs w:val="28"/>
        </w:rPr>
      </w:pPr>
      <w:r w:rsidRPr="00FC651C">
        <w:rPr>
          <w:sz w:val="28"/>
          <w:szCs w:val="28"/>
        </w:rPr>
        <w:t>сохранением всех аутентичных признаков подлинности, а именно: графической подписи лица, печати, углового штампа бланка;</w:t>
      </w:r>
    </w:p>
    <w:p w:rsidR="006859C7" w:rsidRPr="00FC651C" w:rsidRDefault="00EF2983" w:rsidP="00C87262">
      <w:pPr>
        <w:pStyle w:val="12"/>
        <w:spacing w:line="240" w:lineRule="auto"/>
        <w:ind w:firstLine="709"/>
        <w:jc w:val="both"/>
        <w:rPr>
          <w:sz w:val="28"/>
          <w:szCs w:val="28"/>
        </w:rPr>
      </w:pPr>
      <w:r w:rsidRPr="00FC651C">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6859C7" w:rsidRPr="00FC651C" w:rsidRDefault="00EF2983" w:rsidP="00817F0C">
      <w:pPr>
        <w:pStyle w:val="12"/>
        <w:tabs>
          <w:tab w:val="left" w:pos="1554"/>
        </w:tabs>
        <w:spacing w:line="240" w:lineRule="auto"/>
        <w:ind w:firstLine="709"/>
        <w:jc w:val="both"/>
        <w:rPr>
          <w:sz w:val="28"/>
          <w:szCs w:val="28"/>
        </w:rPr>
      </w:pPr>
      <w:bookmarkStart w:id="248" w:name="bookmark382"/>
      <w:bookmarkEnd w:id="248"/>
      <w:r w:rsidRPr="00FC651C">
        <w:rPr>
          <w:sz w:val="28"/>
          <w:szCs w:val="28"/>
        </w:rPr>
        <w:t>Электронные документы должны обеспечивать:</w:t>
      </w:r>
    </w:p>
    <w:p w:rsidR="006859C7" w:rsidRPr="00FC651C" w:rsidRDefault="00EF2983" w:rsidP="00C87262">
      <w:pPr>
        <w:pStyle w:val="12"/>
        <w:spacing w:line="240" w:lineRule="auto"/>
        <w:ind w:firstLine="709"/>
        <w:jc w:val="both"/>
        <w:rPr>
          <w:sz w:val="28"/>
          <w:szCs w:val="28"/>
        </w:rPr>
      </w:pPr>
      <w:r w:rsidRPr="00FC651C">
        <w:rPr>
          <w:sz w:val="28"/>
          <w:szCs w:val="28"/>
        </w:rPr>
        <w:sym w:font="Symbol" w:char="F02D"/>
      </w:r>
      <w:r w:rsidRPr="00FC651C">
        <w:rPr>
          <w:sz w:val="28"/>
          <w:szCs w:val="28"/>
        </w:rPr>
        <w:t xml:space="preserve"> возможность идентифицировать документ и количество листов в документе;</w:t>
      </w:r>
    </w:p>
    <w:p w:rsidR="006859C7" w:rsidRPr="00FC651C" w:rsidRDefault="00EF2983" w:rsidP="00C87262">
      <w:pPr>
        <w:pStyle w:val="12"/>
        <w:spacing w:line="240" w:lineRule="auto"/>
        <w:ind w:firstLine="709"/>
        <w:jc w:val="both"/>
        <w:rPr>
          <w:sz w:val="28"/>
          <w:szCs w:val="28"/>
        </w:rPr>
      </w:pPr>
      <w:r w:rsidRPr="00FC651C">
        <w:rPr>
          <w:sz w:val="28"/>
          <w:szCs w:val="28"/>
        </w:rPr>
        <w:sym w:font="Symbol" w:char="F02D"/>
      </w:r>
      <w:r w:rsidRPr="00FC651C">
        <w:rPr>
          <w:sz w:val="28"/>
          <w:szCs w:val="28"/>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859C7" w:rsidRPr="00FC651C" w:rsidRDefault="00EF2983" w:rsidP="00C87262">
      <w:pPr>
        <w:pStyle w:val="12"/>
        <w:spacing w:line="240" w:lineRule="auto"/>
        <w:ind w:firstLine="709"/>
        <w:jc w:val="both"/>
        <w:rPr>
          <w:sz w:val="28"/>
          <w:szCs w:val="28"/>
        </w:rPr>
      </w:pPr>
      <w:r w:rsidRPr="00FC651C">
        <w:rPr>
          <w:sz w:val="28"/>
          <w:szCs w:val="28"/>
        </w:rPr>
        <w:sym w:font="Symbol" w:char="F02D"/>
      </w:r>
      <w:r w:rsidRPr="00FC651C">
        <w:rPr>
          <w:sz w:val="28"/>
          <w:szCs w:val="28"/>
        </w:rPr>
        <w:t xml:space="preserve"> содержать оглавление, соответствующее их смыслу и содержанию;</w:t>
      </w:r>
    </w:p>
    <w:p w:rsidR="006859C7" w:rsidRPr="00FC651C" w:rsidRDefault="00EF2983" w:rsidP="00C87262">
      <w:pPr>
        <w:pStyle w:val="12"/>
        <w:spacing w:line="240" w:lineRule="auto"/>
        <w:ind w:firstLine="709"/>
        <w:jc w:val="both"/>
        <w:rPr>
          <w:sz w:val="28"/>
          <w:szCs w:val="28"/>
        </w:rPr>
      </w:pPr>
      <w:r w:rsidRPr="00FC651C">
        <w:rPr>
          <w:sz w:val="28"/>
          <w:szCs w:val="28"/>
        </w:rPr>
        <w:sym w:font="Symbol" w:char="F02D"/>
      </w:r>
      <w:r w:rsidRPr="00FC651C">
        <w:rPr>
          <w:sz w:val="28"/>
          <w:szCs w:val="28"/>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859C7" w:rsidRPr="00FC651C" w:rsidRDefault="00EF2983" w:rsidP="00817F0C">
      <w:pPr>
        <w:pStyle w:val="12"/>
        <w:tabs>
          <w:tab w:val="left" w:pos="1539"/>
        </w:tabs>
        <w:spacing w:line="240" w:lineRule="auto"/>
        <w:ind w:firstLine="709"/>
        <w:jc w:val="both"/>
        <w:rPr>
          <w:sz w:val="28"/>
          <w:szCs w:val="28"/>
        </w:rPr>
      </w:pPr>
      <w:bookmarkStart w:id="249" w:name="bookmark383"/>
      <w:bookmarkEnd w:id="249"/>
      <w:r w:rsidRPr="00FC651C">
        <w:rPr>
          <w:sz w:val="28"/>
          <w:szCs w:val="28"/>
        </w:rPr>
        <w:t xml:space="preserve">Документы, подлежащие представлению в форматах xls, </w:t>
      </w:r>
      <w:r w:rsidRPr="00FC651C">
        <w:rPr>
          <w:smallCaps/>
          <w:sz w:val="28"/>
          <w:szCs w:val="28"/>
        </w:rPr>
        <w:t>x</w:t>
      </w:r>
      <w:ins w:id="250" w:author="Колесникова Елена Александровна" w:date="2022-05-04T12:51:00Z">
        <w:r w:rsidRPr="00FC651C">
          <w:rPr>
            <w:smallCaps/>
            <w:sz w:val="28"/>
            <w:szCs w:val="28"/>
            <w:lang w:val="en-US"/>
          </w:rPr>
          <w:t>l</w:t>
        </w:r>
      </w:ins>
      <w:del w:id="251" w:author="Колесникова Елена Александровна" w:date="2022-05-04T12:51:00Z">
        <w:r w:rsidRPr="00FC651C">
          <w:rPr>
            <w:smallCaps/>
            <w:sz w:val="28"/>
            <w:szCs w:val="28"/>
          </w:rPr>
          <w:delText>I</w:delText>
        </w:r>
      </w:del>
      <w:r w:rsidRPr="00FC651C">
        <w:rPr>
          <w:smallCaps/>
          <w:sz w:val="28"/>
          <w:szCs w:val="28"/>
        </w:rPr>
        <w:t>sx</w:t>
      </w:r>
      <w:r w:rsidRPr="00FC651C">
        <w:rPr>
          <w:sz w:val="28"/>
          <w:szCs w:val="28"/>
        </w:rPr>
        <w:t xml:space="preserve"> или ods, формируются в виде отдельного электронного документа.</w:t>
      </w:r>
    </w:p>
    <w:p w:rsidR="006859C7" w:rsidRPr="00FC651C" w:rsidRDefault="00513FF2" w:rsidP="00881D57">
      <w:pPr>
        <w:pStyle w:val="33"/>
        <w:keepNext/>
        <w:keepLines/>
        <w:tabs>
          <w:tab w:val="left" w:pos="483"/>
        </w:tabs>
        <w:spacing w:line="240" w:lineRule="auto"/>
        <w:ind w:left="709"/>
        <w:jc w:val="center"/>
        <w:rPr>
          <w:i w:val="0"/>
          <w:sz w:val="28"/>
          <w:szCs w:val="28"/>
        </w:rPr>
      </w:pPr>
      <w:bookmarkStart w:id="252" w:name="bookmark387"/>
      <w:bookmarkStart w:id="253" w:name="bookmark384"/>
      <w:bookmarkStart w:id="254" w:name="bookmark385"/>
      <w:bookmarkStart w:id="255" w:name="bookmark386"/>
      <w:bookmarkStart w:id="256" w:name="bookmark388"/>
      <w:bookmarkStart w:id="257" w:name="_Toc103862222"/>
      <w:bookmarkStart w:id="258" w:name="_Toc103862257"/>
      <w:bookmarkStart w:id="259" w:name="_Toc103863884"/>
      <w:bookmarkStart w:id="260" w:name="_Toc103877702"/>
      <w:bookmarkEnd w:id="252"/>
      <w:bookmarkEnd w:id="253"/>
      <w:r>
        <w:rPr>
          <w:i w:val="0"/>
          <w:sz w:val="28"/>
          <w:szCs w:val="28"/>
        </w:rPr>
        <w:t>2</w:t>
      </w:r>
      <w:r w:rsidR="001D0293">
        <w:rPr>
          <w:i w:val="0"/>
          <w:sz w:val="28"/>
          <w:szCs w:val="28"/>
        </w:rPr>
        <w:t>1</w:t>
      </w:r>
      <w:r>
        <w:rPr>
          <w:i w:val="0"/>
          <w:sz w:val="28"/>
          <w:szCs w:val="28"/>
        </w:rPr>
        <w:t xml:space="preserve">. </w:t>
      </w:r>
      <w:r w:rsidR="00EF2983" w:rsidRPr="00FC651C">
        <w:rPr>
          <w:i w:val="0"/>
          <w:sz w:val="28"/>
          <w:szCs w:val="28"/>
        </w:rPr>
        <w:t xml:space="preserve">Требования </w:t>
      </w:r>
      <w:r w:rsidR="00817F0C">
        <w:rPr>
          <w:i w:val="0"/>
          <w:sz w:val="28"/>
          <w:szCs w:val="28"/>
        </w:rPr>
        <w:t>к организации предоставления м</w:t>
      </w:r>
      <w:r w:rsidR="00EF2983" w:rsidRPr="00FC651C">
        <w:rPr>
          <w:i w:val="0"/>
          <w:sz w:val="28"/>
          <w:szCs w:val="28"/>
        </w:rPr>
        <w:t>униципальной услуги в МФЦ</w:t>
      </w:r>
      <w:bookmarkEnd w:id="254"/>
      <w:bookmarkEnd w:id="255"/>
      <w:bookmarkEnd w:id="256"/>
      <w:bookmarkEnd w:id="257"/>
      <w:bookmarkEnd w:id="258"/>
      <w:bookmarkEnd w:id="259"/>
      <w:bookmarkEnd w:id="260"/>
    </w:p>
    <w:p w:rsidR="006859C7" w:rsidRPr="00FC651C" w:rsidRDefault="00EF2983" w:rsidP="00817F0C">
      <w:pPr>
        <w:pStyle w:val="12"/>
        <w:tabs>
          <w:tab w:val="left" w:pos="1357"/>
        </w:tabs>
        <w:spacing w:line="240" w:lineRule="auto"/>
        <w:ind w:firstLine="709"/>
        <w:jc w:val="both"/>
        <w:rPr>
          <w:sz w:val="28"/>
          <w:szCs w:val="28"/>
        </w:rPr>
      </w:pPr>
      <w:bookmarkStart w:id="261" w:name="bookmark389"/>
      <w:bookmarkEnd w:id="261"/>
      <w:r w:rsidRPr="00FC651C">
        <w:rPr>
          <w:sz w:val="28"/>
          <w:szCs w:val="28"/>
        </w:rPr>
        <w:t xml:space="preserve">Организация предоставления </w:t>
      </w:r>
      <w:r w:rsidR="00817F0C">
        <w:rPr>
          <w:sz w:val="28"/>
          <w:szCs w:val="28"/>
        </w:rPr>
        <w:t>м</w:t>
      </w:r>
      <w:r w:rsidRPr="00FC651C">
        <w:rPr>
          <w:sz w:val="28"/>
          <w:szCs w:val="28"/>
        </w:rPr>
        <w:t>униципальной услуги на базе МФЦ осуществляется в соответствии с соглашением о взаимодействии между МФЦ и Администрацией.</w:t>
      </w:r>
      <w:bookmarkStart w:id="262" w:name="bookmark423"/>
      <w:bookmarkStart w:id="263" w:name="bookmark390"/>
      <w:bookmarkStart w:id="264" w:name="bookmark421"/>
      <w:bookmarkStart w:id="265" w:name="bookmark424"/>
      <w:bookmarkEnd w:id="262"/>
      <w:bookmarkEnd w:id="263"/>
    </w:p>
    <w:p w:rsidR="006859C7" w:rsidRPr="00FC651C" w:rsidRDefault="00EF2983" w:rsidP="00817F0C">
      <w:pPr>
        <w:pStyle w:val="12"/>
        <w:tabs>
          <w:tab w:val="left" w:pos="1357"/>
        </w:tabs>
        <w:spacing w:line="240" w:lineRule="auto"/>
        <w:ind w:left="709" w:firstLine="0"/>
        <w:jc w:val="both"/>
        <w:rPr>
          <w:sz w:val="28"/>
          <w:szCs w:val="28"/>
        </w:rPr>
      </w:pPr>
      <w:r w:rsidRPr="00FC651C">
        <w:rPr>
          <w:sz w:val="28"/>
          <w:szCs w:val="28"/>
        </w:rPr>
        <w:t xml:space="preserve">Многофункциональный центр осуществляет: </w:t>
      </w:r>
    </w:p>
    <w:p w:rsidR="006859C7" w:rsidRPr="00FC651C" w:rsidRDefault="00EF2983" w:rsidP="00C87262">
      <w:pPr>
        <w:pStyle w:val="12"/>
        <w:numPr>
          <w:ilvl w:val="0"/>
          <w:numId w:val="4"/>
        </w:numPr>
        <w:tabs>
          <w:tab w:val="left" w:pos="426"/>
        </w:tabs>
        <w:spacing w:line="240" w:lineRule="auto"/>
        <w:ind w:left="0" w:firstLine="709"/>
        <w:jc w:val="both"/>
        <w:rPr>
          <w:sz w:val="28"/>
          <w:szCs w:val="28"/>
        </w:rPr>
      </w:pPr>
      <w:r w:rsidRPr="00FC651C">
        <w:rPr>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6859C7" w:rsidRPr="00FC651C" w:rsidRDefault="00EF2983" w:rsidP="00C87262">
      <w:pPr>
        <w:pStyle w:val="12"/>
        <w:numPr>
          <w:ilvl w:val="0"/>
          <w:numId w:val="4"/>
        </w:numPr>
        <w:tabs>
          <w:tab w:val="left" w:pos="426"/>
        </w:tabs>
        <w:spacing w:line="240" w:lineRule="auto"/>
        <w:ind w:left="0" w:firstLine="709"/>
        <w:jc w:val="both"/>
        <w:rPr>
          <w:sz w:val="28"/>
          <w:szCs w:val="28"/>
        </w:rPr>
      </w:pPr>
      <w:r w:rsidRPr="00FC651C">
        <w:rPr>
          <w:sz w:val="28"/>
          <w:szCs w:val="28"/>
        </w:rPr>
        <w:t xml:space="preserve"> выдачу заявителю результата предоставления услуги, на бумажном </w:t>
      </w:r>
      <w:r w:rsidRPr="00FC651C">
        <w:rPr>
          <w:sz w:val="28"/>
          <w:szCs w:val="28"/>
        </w:rPr>
        <w:lastRenderedPageBreak/>
        <w:t>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210-ФЗ.</w:t>
      </w:r>
    </w:p>
    <w:p w:rsidR="006859C7" w:rsidRPr="00FC651C" w:rsidRDefault="00EF2983" w:rsidP="00817F0C">
      <w:pPr>
        <w:pStyle w:val="12"/>
        <w:tabs>
          <w:tab w:val="left" w:pos="426"/>
        </w:tabs>
        <w:spacing w:line="240" w:lineRule="auto"/>
        <w:ind w:firstLine="709"/>
        <w:jc w:val="both"/>
        <w:rPr>
          <w:sz w:val="28"/>
          <w:szCs w:val="28"/>
        </w:rPr>
      </w:pPr>
      <w:r w:rsidRPr="00FC651C">
        <w:rPr>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6859C7" w:rsidRPr="00FC651C" w:rsidRDefault="00EF2983" w:rsidP="00C87262">
      <w:pPr>
        <w:pStyle w:val="12"/>
        <w:tabs>
          <w:tab w:val="left" w:pos="1357"/>
        </w:tabs>
        <w:spacing w:line="240" w:lineRule="auto"/>
        <w:ind w:firstLine="709"/>
        <w:jc w:val="both"/>
        <w:rPr>
          <w:sz w:val="28"/>
          <w:szCs w:val="28"/>
        </w:rPr>
      </w:pPr>
      <w:r w:rsidRPr="00FC651C">
        <w:rPr>
          <w:sz w:val="28"/>
          <w:szCs w:val="28"/>
        </w:rPr>
        <w:t xml:space="preserve">Информирование заявителя многофункциональными центрами осуществляется следующими способами: </w:t>
      </w:r>
    </w:p>
    <w:p w:rsidR="006859C7" w:rsidRPr="00FC651C" w:rsidRDefault="00EF2983" w:rsidP="00C87262">
      <w:pPr>
        <w:pStyle w:val="12"/>
        <w:tabs>
          <w:tab w:val="left" w:pos="1357"/>
        </w:tabs>
        <w:spacing w:line="240" w:lineRule="auto"/>
        <w:ind w:firstLine="709"/>
        <w:jc w:val="both"/>
        <w:rPr>
          <w:sz w:val="28"/>
          <w:szCs w:val="28"/>
        </w:rPr>
      </w:pPr>
      <w:r w:rsidRPr="00FC651C">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6859C7" w:rsidRPr="00FC651C" w:rsidRDefault="00EF2983" w:rsidP="00C87262">
      <w:pPr>
        <w:pStyle w:val="12"/>
        <w:tabs>
          <w:tab w:val="left" w:pos="1357"/>
        </w:tabs>
        <w:spacing w:line="240" w:lineRule="auto"/>
        <w:ind w:firstLine="709"/>
        <w:jc w:val="both"/>
        <w:rPr>
          <w:sz w:val="28"/>
          <w:szCs w:val="28"/>
        </w:rPr>
      </w:pPr>
      <w:r w:rsidRPr="00FC651C">
        <w:rPr>
          <w:sz w:val="28"/>
          <w:szCs w:val="28"/>
        </w:rPr>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6859C7" w:rsidRPr="00FC651C" w:rsidRDefault="00EF2983" w:rsidP="00C87262">
      <w:pPr>
        <w:pStyle w:val="12"/>
        <w:tabs>
          <w:tab w:val="left" w:pos="1357"/>
        </w:tabs>
        <w:spacing w:line="240" w:lineRule="auto"/>
        <w:ind w:firstLine="709"/>
        <w:jc w:val="both"/>
        <w:rPr>
          <w:sz w:val="28"/>
          <w:szCs w:val="28"/>
        </w:rPr>
      </w:pPr>
      <w:r w:rsidRPr="00FC651C">
        <w:rPr>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6859C7" w:rsidRPr="00FC651C" w:rsidRDefault="00EF2983" w:rsidP="00817F0C">
      <w:pPr>
        <w:pStyle w:val="12"/>
        <w:tabs>
          <w:tab w:val="left" w:pos="1357"/>
        </w:tabs>
        <w:spacing w:line="240" w:lineRule="auto"/>
        <w:ind w:firstLine="709"/>
        <w:jc w:val="both"/>
        <w:rPr>
          <w:sz w:val="28"/>
          <w:szCs w:val="28"/>
        </w:rPr>
      </w:pPr>
      <w:r w:rsidRPr="00FC651C">
        <w:rPr>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6859C7" w:rsidRPr="00FC651C" w:rsidRDefault="00EF2983" w:rsidP="00C87262">
      <w:pPr>
        <w:pStyle w:val="12"/>
        <w:tabs>
          <w:tab w:val="left" w:pos="1357"/>
        </w:tabs>
        <w:spacing w:line="240" w:lineRule="auto"/>
        <w:ind w:firstLine="709"/>
        <w:jc w:val="both"/>
        <w:rPr>
          <w:sz w:val="28"/>
          <w:szCs w:val="28"/>
        </w:rPr>
      </w:pPr>
      <w:r w:rsidRPr="00FC651C">
        <w:rPr>
          <w:sz w:val="28"/>
          <w:szCs w:val="28"/>
        </w:rPr>
        <w:sym w:font="Symbol" w:char="F02D"/>
      </w:r>
      <w:r w:rsidRPr="00FC651C">
        <w:rPr>
          <w:sz w:val="28"/>
          <w:szCs w:val="28"/>
        </w:rPr>
        <w:t xml:space="preserve"> изложить обращение в письменной форме (ответ направляется заявителю в соответствии со способом, указанным в обращении);</w:t>
      </w:r>
    </w:p>
    <w:p w:rsidR="006859C7" w:rsidRPr="00FC651C" w:rsidRDefault="00EF2983" w:rsidP="00C87262">
      <w:pPr>
        <w:pStyle w:val="12"/>
        <w:tabs>
          <w:tab w:val="left" w:pos="1357"/>
        </w:tabs>
        <w:spacing w:line="240" w:lineRule="auto"/>
        <w:ind w:firstLine="709"/>
        <w:jc w:val="both"/>
        <w:rPr>
          <w:sz w:val="28"/>
          <w:szCs w:val="28"/>
        </w:rPr>
      </w:pPr>
      <w:r w:rsidRPr="00FC651C">
        <w:rPr>
          <w:sz w:val="28"/>
          <w:szCs w:val="28"/>
        </w:rPr>
        <w:sym w:font="Symbol" w:char="F02D"/>
      </w:r>
      <w:r w:rsidRPr="00FC651C">
        <w:rPr>
          <w:sz w:val="28"/>
          <w:szCs w:val="28"/>
        </w:rPr>
        <w:t xml:space="preserve"> назначить другое время для консультаций.</w:t>
      </w:r>
    </w:p>
    <w:p w:rsidR="006859C7" w:rsidRPr="00FC651C" w:rsidRDefault="00EF2983" w:rsidP="00817F0C">
      <w:pPr>
        <w:pStyle w:val="12"/>
        <w:tabs>
          <w:tab w:val="left" w:pos="0"/>
        </w:tabs>
        <w:spacing w:line="240" w:lineRule="auto"/>
        <w:ind w:firstLine="709"/>
        <w:jc w:val="both"/>
        <w:rPr>
          <w:sz w:val="28"/>
          <w:szCs w:val="28"/>
        </w:rPr>
      </w:pPr>
      <w:r w:rsidRPr="00FC651C">
        <w:rPr>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w:t>
      </w:r>
      <w:r w:rsidRPr="00FC651C">
        <w:rPr>
          <w:sz w:val="28"/>
          <w:szCs w:val="28"/>
        </w:rPr>
        <w:lastRenderedPageBreak/>
        <w:t xml:space="preserve">форме по почтовому адресу, указанному в обращении, поступившем в многофункциональный центр в письменной форме. </w:t>
      </w:r>
    </w:p>
    <w:p w:rsidR="006859C7" w:rsidRPr="00FC651C" w:rsidRDefault="00EF2983" w:rsidP="00817F0C">
      <w:pPr>
        <w:pStyle w:val="12"/>
        <w:tabs>
          <w:tab w:val="left" w:pos="1357"/>
        </w:tabs>
        <w:spacing w:line="240" w:lineRule="auto"/>
        <w:ind w:firstLine="709"/>
        <w:jc w:val="both"/>
        <w:rPr>
          <w:sz w:val="28"/>
          <w:szCs w:val="28"/>
        </w:rPr>
      </w:pPr>
      <w:r w:rsidRPr="00FC651C">
        <w:rPr>
          <w:sz w:val="28"/>
          <w:szCs w:val="28"/>
        </w:rPr>
        <w:t>Выдача заявителю результата предоставления муниципальной услуги.</w:t>
      </w:r>
    </w:p>
    <w:p w:rsidR="006859C7" w:rsidRPr="00FC651C" w:rsidRDefault="00EF2983" w:rsidP="00C87262">
      <w:pPr>
        <w:pStyle w:val="12"/>
        <w:tabs>
          <w:tab w:val="left" w:pos="1357"/>
        </w:tabs>
        <w:spacing w:line="240" w:lineRule="auto"/>
        <w:ind w:firstLine="709"/>
        <w:jc w:val="both"/>
        <w:rPr>
          <w:sz w:val="28"/>
          <w:szCs w:val="28"/>
        </w:rPr>
      </w:pPr>
      <w:r w:rsidRPr="00FC651C">
        <w:rPr>
          <w:sz w:val="28"/>
          <w:szCs w:val="28"/>
        </w:rPr>
        <w:t xml:space="preserve">При наличии в заявлении о выдаче разрешения на </w:t>
      </w:r>
      <w:r w:rsidR="003D02B6" w:rsidRPr="00FC651C">
        <w:rPr>
          <w:sz w:val="28"/>
          <w:szCs w:val="28"/>
        </w:rPr>
        <w:t>осуществление земляных работ</w:t>
      </w:r>
      <w:r w:rsidRPr="00FC651C">
        <w:rPr>
          <w:sz w:val="28"/>
          <w:szCs w:val="28"/>
        </w:rPr>
        <w:t xml:space="preserve"> указания о выдаче результатов оказания услуги через многофункциональный центр, уполномоченный орган,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6859C7" w:rsidRPr="00FC651C" w:rsidRDefault="00EF2983" w:rsidP="00817F0C">
      <w:pPr>
        <w:pStyle w:val="12"/>
        <w:tabs>
          <w:tab w:val="left" w:pos="1357"/>
        </w:tabs>
        <w:spacing w:line="240" w:lineRule="auto"/>
        <w:ind w:firstLine="709"/>
        <w:jc w:val="both"/>
        <w:rPr>
          <w:sz w:val="28"/>
          <w:szCs w:val="28"/>
        </w:rPr>
      </w:pPr>
      <w:r w:rsidRPr="00FC651C">
        <w:rPr>
          <w:sz w:val="28"/>
          <w:szCs w:val="28"/>
        </w:rPr>
        <w:t>Порядок и сроки передачи уполномоченным органом,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6859C7" w:rsidRPr="00FC651C" w:rsidRDefault="00EF2983" w:rsidP="00817F0C">
      <w:pPr>
        <w:pStyle w:val="12"/>
        <w:tabs>
          <w:tab w:val="left" w:pos="1357"/>
        </w:tabs>
        <w:spacing w:line="240" w:lineRule="auto"/>
        <w:ind w:firstLine="709"/>
        <w:jc w:val="both"/>
        <w:rPr>
          <w:sz w:val="28"/>
          <w:szCs w:val="28"/>
        </w:rPr>
      </w:pPr>
      <w:r w:rsidRPr="00FC651C">
        <w:rPr>
          <w:sz w:val="28"/>
          <w:szCs w:val="28"/>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6859C7" w:rsidRPr="00FC651C" w:rsidRDefault="00EF2983" w:rsidP="00817F0C">
      <w:pPr>
        <w:pStyle w:val="12"/>
        <w:tabs>
          <w:tab w:val="left" w:pos="1357"/>
        </w:tabs>
        <w:spacing w:line="240" w:lineRule="auto"/>
        <w:ind w:firstLine="709"/>
        <w:jc w:val="both"/>
        <w:rPr>
          <w:sz w:val="28"/>
          <w:szCs w:val="28"/>
        </w:rPr>
      </w:pPr>
      <w:r w:rsidRPr="00FC651C">
        <w:rPr>
          <w:sz w:val="28"/>
          <w:szCs w:val="28"/>
        </w:rPr>
        <w:t>Работник многофункционального центра осуществляет следующие действия:</w:t>
      </w:r>
    </w:p>
    <w:p w:rsidR="006859C7" w:rsidRPr="00FC651C" w:rsidRDefault="00EF2983" w:rsidP="00C87262">
      <w:pPr>
        <w:pStyle w:val="12"/>
        <w:numPr>
          <w:ilvl w:val="0"/>
          <w:numId w:val="5"/>
        </w:numPr>
        <w:tabs>
          <w:tab w:val="left" w:pos="1357"/>
        </w:tabs>
        <w:spacing w:line="240" w:lineRule="auto"/>
        <w:ind w:left="0" w:firstLine="709"/>
        <w:jc w:val="both"/>
        <w:rPr>
          <w:sz w:val="28"/>
          <w:szCs w:val="28"/>
        </w:rPr>
      </w:pPr>
      <w:r w:rsidRPr="00FC651C">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859C7" w:rsidRPr="00FC651C" w:rsidRDefault="00EF2983" w:rsidP="00C87262">
      <w:pPr>
        <w:pStyle w:val="12"/>
        <w:numPr>
          <w:ilvl w:val="0"/>
          <w:numId w:val="5"/>
        </w:numPr>
        <w:tabs>
          <w:tab w:val="left" w:pos="1357"/>
        </w:tabs>
        <w:spacing w:line="240" w:lineRule="auto"/>
        <w:ind w:left="0" w:firstLine="709"/>
        <w:jc w:val="both"/>
        <w:rPr>
          <w:sz w:val="28"/>
          <w:szCs w:val="28"/>
        </w:rPr>
      </w:pPr>
      <w:r w:rsidRPr="00FC651C">
        <w:rPr>
          <w:sz w:val="28"/>
          <w:szCs w:val="28"/>
        </w:rPr>
        <w:t>проверяет полномочия представителя заявителя (в случае обращения представителя заявителя);</w:t>
      </w:r>
    </w:p>
    <w:p w:rsidR="006859C7" w:rsidRPr="00FC651C" w:rsidRDefault="00EF2983" w:rsidP="00C87262">
      <w:pPr>
        <w:pStyle w:val="12"/>
        <w:numPr>
          <w:ilvl w:val="0"/>
          <w:numId w:val="5"/>
        </w:numPr>
        <w:tabs>
          <w:tab w:val="left" w:pos="1357"/>
        </w:tabs>
        <w:spacing w:line="240" w:lineRule="auto"/>
        <w:ind w:left="0" w:firstLine="709"/>
        <w:jc w:val="both"/>
        <w:rPr>
          <w:sz w:val="28"/>
          <w:szCs w:val="28"/>
        </w:rPr>
      </w:pPr>
      <w:r w:rsidRPr="00FC651C">
        <w:rPr>
          <w:sz w:val="28"/>
          <w:szCs w:val="28"/>
        </w:rPr>
        <w:t xml:space="preserve">определяет статус исполнения заявления о выдаче разрешения на </w:t>
      </w:r>
      <w:r w:rsidR="00B551EE" w:rsidRPr="00FC651C">
        <w:rPr>
          <w:sz w:val="28"/>
          <w:szCs w:val="28"/>
        </w:rPr>
        <w:t>выполнение земляных работ</w:t>
      </w:r>
      <w:r w:rsidRPr="00FC651C">
        <w:rPr>
          <w:sz w:val="28"/>
          <w:szCs w:val="28"/>
        </w:rPr>
        <w:t xml:space="preserve"> в ГИС; </w:t>
      </w:r>
    </w:p>
    <w:p w:rsidR="006859C7" w:rsidRPr="00FC651C" w:rsidRDefault="00EF2983" w:rsidP="00C87262">
      <w:pPr>
        <w:pStyle w:val="12"/>
        <w:numPr>
          <w:ilvl w:val="0"/>
          <w:numId w:val="5"/>
        </w:numPr>
        <w:tabs>
          <w:tab w:val="left" w:pos="1357"/>
        </w:tabs>
        <w:spacing w:line="240" w:lineRule="auto"/>
        <w:ind w:left="0" w:firstLine="709"/>
        <w:jc w:val="both"/>
        <w:rPr>
          <w:sz w:val="28"/>
          <w:szCs w:val="28"/>
        </w:rPr>
      </w:pPr>
      <w:r w:rsidRPr="00FC651C">
        <w:rPr>
          <w:sz w:val="28"/>
          <w:szCs w:val="28"/>
        </w:rPr>
        <w:lastRenderedPageBreak/>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6859C7" w:rsidRPr="00FC651C" w:rsidRDefault="00EF2983" w:rsidP="00C87262">
      <w:pPr>
        <w:pStyle w:val="12"/>
        <w:numPr>
          <w:ilvl w:val="0"/>
          <w:numId w:val="5"/>
        </w:numPr>
        <w:tabs>
          <w:tab w:val="left" w:pos="1357"/>
        </w:tabs>
        <w:spacing w:line="240" w:lineRule="auto"/>
        <w:ind w:left="0" w:firstLine="709"/>
        <w:jc w:val="both"/>
        <w:rPr>
          <w:sz w:val="28"/>
          <w:szCs w:val="28"/>
        </w:rPr>
      </w:pPr>
      <w:r w:rsidRPr="00FC651C">
        <w:rPr>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6859C7" w:rsidRPr="00FC651C" w:rsidRDefault="00EF2983" w:rsidP="00C87262">
      <w:pPr>
        <w:pStyle w:val="12"/>
        <w:numPr>
          <w:ilvl w:val="0"/>
          <w:numId w:val="5"/>
        </w:numPr>
        <w:tabs>
          <w:tab w:val="left" w:pos="1357"/>
        </w:tabs>
        <w:spacing w:line="240" w:lineRule="auto"/>
        <w:ind w:left="0" w:firstLine="709"/>
        <w:jc w:val="both"/>
        <w:rPr>
          <w:sz w:val="28"/>
          <w:szCs w:val="28"/>
        </w:rPr>
      </w:pPr>
      <w:r w:rsidRPr="00FC651C">
        <w:rPr>
          <w:sz w:val="28"/>
          <w:szCs w:val="28"/>
        </w:rPr>
        <w:t>выдает документы заявителю, при необходимости запрашивает у заявителя подписи за каждый выданный документ;</w:t>
      </w:r>
    </w:p>
    <w:p w:rsidR="006859C7" w:rsidRPr="00FC651C" w:rsidRDefault="00EF2983" w:rsidP="00C87262">
      <w:pPr>
        <w:pStyle w:val="12"/>
        <w:numPr>
          <w:ilvl w:val="0"/>
          <w:numId w:val="5"/>
        </w:numPr>
        <w:tabs>
          <w:tab w:val="left" w:pos="1357"/>
        </w:tabs>
        <w:spacing w:line="240" w:lineRule="auto"/>
        <w:ind w:left="0" w:firstLine="709"/>
        <w:jc w:val="both"/>
        <w:rPr>
          <w:sz w:val="28"/>
          <w:szCs w:val="28"/>
        </w:rPr>
      </w:pPr>
      <w:r w:rsidRPr="00FC651C">
        <w:rPr>
          <w:sz w:val="28"/>
          <w:szCs w:val="28"/>
        </w:rPr>
        <w:t>запрашивает согласие заявителя на участие в смс-опросе для оценки качества</w:t>
      </w:r>
      <w:r w:rsidRPr="00FC651C">
        <w:rPr>
          <w:sz w:val="28"/>
          <w:szCs w:val="28"/>
        </w:rPr>
        <w:br/>
        <w:t>предоставленных услуг многофункциональным центром.</w:t>
      </w:r>
    </w:p>
    <w:p w:rsidR="006859C7" w:rsidRPr="00FC651C" w:rsidRDefault="00513FF2" w:rsidP="00881D57">
      <w:pPr>
        <w:pStyle w:val="33"/>
        <w:keepNext/>
        <w:keepLines/>
        <w:tabs>
          <w:tab w:val="left" w:pos="1203"/>
        </w:tabs>
        <w:spacing w:after="220" w:line="240" w:lineRule="auto"/>
        <w:ind w:left="709"/>
        <w:jc w:val="center"/>
        <w:rPr>
          <w:i w:val="0"/>
          <w:sz w:val="28"/>
          <w:szCs w:val="28"/>
        </w:rPr>
      </w:pPr>
      <w:bookmarkStart w:id="266" w:name="bookmark427"/>
      <w:bookmarkStart w:id="267" w:name="bookmark428"/>
      <w:bookmarkStart w:id="268" w:name="_Toc103862224"/>
      <w:bookmarkStart w:id="269" w:name="bookmark425"/>
      <w:bookmarkStart w:id="270" w:name="_Toc103862259"/>
      <w:bookmarkStart w:id="271" w:name="_Toc103863886"/>
      <w:bookmarkStart w:id="272" w:name="_Toc103877704"/>
      <w:bookmarkEnd w:id="264"/>
      <w:bookmarkEnd w:id="265"/>
      <w:bookmarkEnd w:id="266"/>
      <w:r>
        <w:rPr>
          <w:i w:val="0"/>
          <w:sz w:val="28"/>
          <w:szCs w:val="28"/>
        </w:rPr>
        <w:t>2</w:t>
      </w:r>
      <w:r w:rsidR="001D0293">
        <w:rPr>
          <w:i w:val="0"/>
          <w:sz w:val="28"/>
          <w:szCs w:val="28"/>
        </w:rPr>
        <w:t>2</w:t>
      </w:r>
      <w:r>
        <w:rPr>
          <w:i w:val="0"/>
          <w:sz w:val="28"/>
          <w:szCs w:val="28"/>
        </w:rPr>
        <w:t xml:space="preserve">. </w:t>
      </w:r>
      <w:r w:rsidR="00EF2983" w:rsidRPr="00FC651C">
        <w:rPr>
          <w:i w:val="0"/>
          <w:sz w:val="28"/>
          <w:szCs w:val="28"/>
        </w:rPr>
        <w:t>Состав, последовательность и сроки выполнения административных процедур</w:t>
      </w:r>
      <w:r>
        <w:rPr>
          <w:i w:val="0"/>
          <w:sz w:val="28"/>
          <w:szCs w:val="28"/>
        </w:rPr>
        <w:t xml:space="preserve"> (действий) при предоставлении м</w:t>
      </w:r>
      <w:r w:rsidR="00EF2983" w:rsidRPr="00FC651C">
        <w:rPr>
          <w:i w:val="0"/>
          <w:sz w:val="28"/>
          <w:szCs w:val="28"/>
        </w:rPr>
        <w:t>униципальной услуги</w:t>
      </w:r>
      <w:bookmarkStart w:id="273" w:name="bookmark429"/>
      <w:bookmarkStart w:id="274" w:name="_Toc103862225"/>
      <w:bookmarkStart w:id="275" w:name="_Toc103862260"/>
      <w:bookmarkStart w:id="276" w:name="_Toc103863887"/>
      <w:bookmarkEnd w:id="267"/>
      <w:bookmarkEnd w:id="268"/>
      <w:bookmarkEnd w:id="269"/>
      <w:bookmarkEnd w:id="270"/>
      <w:bookmarkEnd w:id="271"/>
      <w:bookmarkEnd w:id="272"/>
      <w:bookmarkEnd w:id="273"/>
    </w:p>
    <w:p w:rsidR="006859C7" w:rsidRPr="00FC651C" w:rsidRDefault="00EF2983" w:rsidP="00817F0C">
      <w:pPr>
        <w:pStyle w:val="33"/>
        <w:keepNext/>
        <w:keepLines/>
        <w:tabs>
          <w:tab w:val="left" w:pos="1203"/>
        </w:tabs>
        <w:spacing w:after="220" w:line="240" w:lineRule="auto"/>
        <w:ind w:firstLine="709"/>
        <w:jc w:val="both"/>
        <w:outlineLvl w:val="9"/>
        <w:rPr>
          <w:b w:val="0"/>
          <w:i w:val="0"/>
          <w:sz w:val="28"/>
          <w:szCs w:val="28"/>
        </w:rPr>
      </w:pPr>
      <w:r w:rsidRPr="00FC651C">
        <w:rPr>
          <w:b w:val="0"/>
          <w:i w:val="0"/>
          <w:sz w:val="28"/>
          <w:szCs w:val="28"/>
        </w:rPr>
        <w:t>Перечень административных процедур:</w:t>
      </w:r>
      <w:bookmarkEnd w:id="274"/>
      <w:bookmarkEnd w:id="275"/>
      <w:bookmarkEnd w:id="276"/>
    </w:p>
    <w:p w:rsidR="006859C7" w:rsidRPr="00FC651C" w:rsidRDefault="00EF2983" w:rsidP="00C87262">
      <w:pPr>
        <w:pStyle w:val="12"/>
        <w:tabs>
          <w:tab w:val="left" w:pos="1083"/>
        </w:tabs>
        <w:spacing w:line="240" w:lineRule="auto"/>
        <w:ind w:firstLine="709"/>
        <w:jc w:val="both"/>
        <w:rPr>
          <w:sz w:val="28"/>
          <w:szCs w:val="28"/>
        </w:rPr>
      </w:pPr>
      <w:bookmarkStart w:id="277" w:name="bookmark430"/>
      <w:r w:rsidRPr="00FC651C">
        <w:rPr>
          <w:sz w:val="28"/>
          <w:szCs w:val="28"/>
        </w:rPr>
        <w:t>а</w:t>
      </w:r>
      <w:bookmarkEnd w:id="277"/>
      <w:r w:rsidRPr="00FC651C">
        <w:rPr>
          <w:sz w:val="28"/>
          <w:szCs w:val="28"/>
        </w:rPr>
        <w:t>)</w:t>
      </w:r>
      <w:r w:rsidRPr="00FC651C">
        <w:rPr>
          <w:sz w:val="28"/>
          <w:szCs w:val="28"/>
        </w:rPr>
        <w:tab/>
        <w:t>Прием и регистрация Заявления и документов, необходимых для предоставления Муниципальной услуги;</w:t>
      </w:r>
    </w:p>
    <w:p w:rsidR="006859C7" w:rsidRPr="00FC651C" w:rsidRDefault="00EF2983" w:rsidP="00C87262">
      <w:pPr>
        <w:pStyle w:val="12"/>
        <w:tabs>
          <w:tab w:val="left" w:pos="1093"/>
        </w:tabs>
        <w:spacing w:line="240" w:lineRule="auto"/>
        <w:ind w:firstLine="709"/>
        <w:jc w:val="both"/>
        <w:rPr>
          <w:sz w:val="28"/>
          <w:szCs w:val="28"/>
        </w:rPr>
      </w:pPr>
      <w:bookmarkStart w:id="278" w:name="bookmark431"/>
      <w:r w:rsidRPr="00FC651C">
        <w:rPr>
          <w:sz w:val="28"/>
          <w:szCs w:val="28"/>
        </w:rPr>
        <w:t>б</w:t>
      </w:r>
      <w:bookmarkEnd w:id="278"/>
      <w:r w:rsidRPr="00FC651C">
        <w:rPr>
          <w:sz w:val="28"/>
          <w:szCs w:val="28"/>
        </w:rPr>
        <w:t>)</w:t>
      </w:r>
      <w:r w:rsidRPr="00FC651C">
        <w:rPr>
          <w:sz w:val="28"/>
          <w:szCs w:val="28"/>
        </w:rPr>
        <w:tab/>
        <w:t>Обработка и предварительное рассмотрение документов, необходимых для предоставления Муниципальной услуги;</w:t>
      </w:r>
    </w:p>
    <w:p w:rsidR="006859C7" w:rsidRPr="00FC651C" w:rsidRDefault="00EF2983" w:rsidP="00C87262">
      <w:pPr>
        <w:pStyle w:val="12"/>
        <w:tabs>
          <w:tab w:val="left" w:pos="1102"/>
        </w:tabs>
        <w:spacing w:line="240" w:lineRule="auto"/>
        <w:ind w:firstLine="709"/>
        <w:jc w:val="both"/>
        <w:rPr>
          <w:sz w:val="28"/>
          <w:szCs w:val="28"/>
        </w:rPr>
      </w:pPr>
      <w:bookmarkStart w:id="279" w:name="bookmark432"/>
      <w:r w:rsidRPr="00FC651C">
        <w:rPr>
          <w:sz w:val="28"/>
          <w:szCs w:val="28"/>
        </w:rPr>
        <w:t>в</w:t>
      </w:r>
      <w:bookmarkEnd w:id="279"/>
      <w:r w:rsidRPr="00FC651C">
        <w:rPr>
          <w:sz w:val="28"/>
          <w:szCs w:val="28"/>
        </w:rPr>
        <w:t>)</w:t>
      </w:r>
      <w:r w:rsidRPr="00FC651C">
        <w:rPr>
          <w:sz w:val="28"/>
          <w:szCs w:val="28"/>
        </w:rPr>
        <w:tab/>
        <w:t>Формирование и направление межведомственных запросов в органы (организации), участвующие в предоставлении Муниципальной услуги;</w:t>
      </w:r>
    </w:p>
    <w:p w:rsidR="006859C7" w:rsidRPr="00FC651C" w:rsidRDefault="00EF2983" w:rsidP="00C87262">
      <w:pPr>
        <w:pStyle w:val="12"/>
        <w:tabs>
          <w:tab w:val="left" w:pos="1088"/>
        </w:tabs>
        <w:spacing w:line="240" w:lineRule="auto"/>
        <w:ind w:firstLine="709"/>
        <w:jc w:val="both"/>
        <w:rPr>
          <w:sz w:val="28"/>
          <w:szCs w:val="28"/>
        </w:rPr>
      </w:pPr>
      <w:bookmarkStart w:id="280" w:name="bookmark433"/>
      <w:r w:rsidRPr="00FC651C">
        <w:rPr>
          <w:sz w:val="28"/>
          <w:szCs w:val="28"/>
        </w:rPr>
        <w:t>г</w:t>
      </w:r>
      <w:bookmarkEnd w:id="280"/>
      <w:r w:rsidRPr="00FC651C">
        <w:rPr>
          <w:sz w:val="28"/>
          <w:szCs w:val="28"/>
        </w:rPr>
        <w:t>)</w:t>
      </w:r>
      <w:r w:rsidRPr="00FC651C">
        <w:rPr>
          <w:sz w:val="28"/>
          <w:szCs w:val="28"/>
        </w:rPr>
        <w:tab/>
        <w:t>Определение возможности предоставления Муниципальной услуги, подготовка проекта решения;</w:t>
      </w:r>
    </w:p>
    <w:p w:rsidR="006859C7" w:rsidRPr="00FC651C" w:rsidRDefault="00EF2983" w:rsidP="00C87262">
      <w:pPr>
        <w:pStyle w:val="12"/>
        <w:tabs>
          <w:tab w:val="left" w:pos="1102"/>
        </w:tabs>
        <w:spacing w:line="240" w:lineRule="auto"/>
        <w:ind w:firstLine="709"/>
        <w:jc w:val="both"/>
        <w:rPr>
          <w:sz w:val="28"/>
          <w:szCs w:val="28"/>
        </w:rPr>
      </w:pPr>
      <w:bookmarkStart w:id="281" w:name="bookmark434"/>
      <w:r w:rsidRPr="00FC651C">
        <w:rPr>
          <w:sz w:val="28"/>
          <w:szCs w:val="28"/>
        </w:rPr>
        <w:t>д</w:t>
      </w:r>
      <w:bookmarkEnd w:id="281"/>
      <w:r w:rsidRPr="00FC651C">
        <w:rPr>
          <w:sz w:val="28"/>
          <w:szCs w:val="28"/>
        </w:rPr>
        <w:t>)</w:t>
      </w:r>
      <w:r w:rsidRPr="00FC651C">
        <w:rPr>
          <w:sz w:val="28"/>
          <w:szCs w:val="28"/>
        </w:rPr>
        <w:tab/>
        <w:t>Принятие решения о предоставлении (об отказе в предоставлении) Муниципальной услуги;</w:t>
      </w:r>
    </w:p>
    <w:p w:rsidR="006859C7" w:rsidRPr="00FC651C" w:rsidRDefault="00EF2983" w:rsidP="00C87262">
      <w:pPr>
        <w:pStyle w:val="12"/>
        <w:tabs>
          <w:tab w:val="left" w:pos="1102"/>
        </w:tabs>
        <w:spacing w:line="240" w:lineRule="auto"/>
        <w:ind w:firstLine="709"/>
        <w:jc w:val="both"/>
        <w:rPr>
          <w:sz w:val="28"/>
          <w:szCs w:val="28"/>
        </w:rPr>
      </w:pPr>
      <w:bookmarkStart w:id="282" w:name="bookmark435"/>
      <w:r w:rsidRPr="00FC651C">
        <w:rPr>
          <w:sz w:val="28"/>
          <w:szCs w:val="28"/>
        </w:rPr>
        <w:t>е</w:t>
      </w:r>
      <w:bookmarkEnd w:id="282"/>
      <w:r w:rsidRPr="00FC651C">
        <w:rPr>
          <w:sz w:val="28"/>
          <w:szCs w:val="28"/>
        </w:rPr>
        <w:t>)</w:t>
      </w:r>
      <w:r w:rsidRPr="00FC651C">
        <w:rPr>
          <w:sz w:val="28"/>
          <w:szCs w:val="28"/>
        </w:rPr>
        <w:tab/>
        <w:t>Подписание и направление (выдача) результата предоставления Муниципальной услуги Заявителю.</w:t>
      </w:r>
    </w:p>
    <w:p w:rsidR="00423EB1" w:rsidRPr="00FC651C" w:rsidRDefault="00423EB1" w:rsidP="00423EB1">
      <w:pPr>
        <w:pStyle w:val="ad"/>
        <w:ind w:left="0" w:firstLine="709"/>
        <w:jc w:val="both"/>
        <w:rPr>
          <w:rFonts w:eastAsia="Times New Roman"/>
          <w:lang w:eastAsia="en-US"/>
        </w:rPr>
      </w:pPr>
      <w:r w:rsidRPr="00FC651C">
        <w:rPr>
          <w:rFonts w:eastAsia="Times New Roman"/>
          <w:lang w:eastAsia="en-US"/>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6859C7" w:rsidRPr="00FC651C" w:rsidRDefault="00EF2983" w:rsidP="00817F0C">
      <w:pPr>
        <w:pStyle w:val="12"/>
        <w:spacing w:line="240" w:lineRule="auto"/>
        <w:ind w:firstLine="709"/>
        <w:jc w:val="both"/>
        <w:rPr>
          <w:sz w:val="28"/>
          <w:szCs w:val="28"/>
        </w:rPr>
      </w:pPr>
      <w:bookmarkStart w:id="283" w:name="bookmark436"/>
      <w:bookmarkEnd w:id="283"/>
      <w:r w:rsidRPr="00FC651C">
        <w:rPr>
          <w:sz w:val="28"/>
          <w:szCs w:val="28"/>
        </w:rPr>
        <w:lastRenderedPageBreak/>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0064672C" w:rsidRPr="00FC651C">
        <w:rPr>
          <w:sz w:val="28"/>
          <w:szCs w:val="28"/>
        </w:rPr>
        <w:t>,</w:t>
      </w:r>
      <w:r w:rsidRPr="00FC651C">
        <w:rPr>
          <w:sz w:val="28"/>
          <w:szCs w:val="28"/>
        </w:rPr>
        <w:t xml:space="preserve"> приведен в Приложении </w:t>
      </w:r>
      <w:r w:rsidR="0064672C" w:rsidRPr="00FC651C">
        <w:rPr>
          <w:sz w:val="28"/>
          <w:szCs w:val="28"/>
        </w:rPr>
        <w:t>№</w:t>
      </w:r>
      <w:r w:rsidRPr="00FC651C">
        <w:rPr>
          <w:sz w:val="28"/>
          <w:szCs w:val="28"/>
        </w:rPr>
        <w:t>9 к настоящему Административному регламенту.</w:t>
      </w:r>
    </w:p>
    <w:p w:rsidR="001D0293" w:rsidRPr="001D0293" w:rsidRDefault="001D0293" w:rsidP="001D0293">
      <w:pPr>
        <w:tabs>
          <w:tab w:val="left" w:pos="1276"/>
        </w:tabs>
        <w:spacing w:after="0" w:line="240" w:lineRule="auto"/>
        <w:ind w:left="1225" w:right="1276"/>
        <w:jc w:val="center"/>
        <w:outlineLvl w:val="1"/>
        <w:rPr>
          <w:rFonts w:ascii="Times New Roman" w:eastAsia="Times New Roman" w:hAnsi="Times New Roman" w:cs="Times New Roman"/>
          <w:b/>
          <w:bCs/>
          <w:sz w:val="28"/>
          <w:szCs w:val="28"/>
          <w:lang w:bidi="ar-SA"/>
        </w:rPr>
      </w:pPr>
      <w:bookmarkStart w:id="284" w:name="bookmark437"/>
      <w:bookmarkStart w:id="285" w:name="bookmark440"/>
      <w:bookmarkStart w:id="286" w:name="bookmark1"/>
      <w:bookmarkStart w:id="287" w:name="bookmark438"/>
      <w:bookmarkStart w:id="288" w:name="bookmark439"/>
      <w:bookmarkStart w:id="289" w:name="bookmark441"/>
      <w:bookmarkStart w:id="290" w:name="_Toc103862226"/>
      <w:bookmarkStart w:id="291" w:name="_Toc103862261"/>
      <w:bookmarkStart w:id="292" w:name="_Toc103863888"/>
      <w:bookmarkStart w:id="293" w:name="_Toc103877705"/>
      <w:bookmarkEnd w:id="284"/>
      <w:bookmarkEnd w:id="285"/>
      <w:r>
        <w:rPr>
          <w:rFonts w:ascii="Times New Roman" w:eastAsia="Times New Roman" w:hAnsi="Times New Roman" w:cs="Times New Roman"/>
          <w:b/>
          <w:bCs/>
          <w:sz w:val="28"/>
          <w:szCs w:val="28"/>
          <w:lang w:bidi="ar-SA"/>
        </w:rPr>
        <w:t xml:space="preserve">23. </w:t>
      </w:r>
      <w:r w:rsidRPr="001D0293">
        <w:rPr>
          <w:rFonts w:ascii="Times New Roman" w:eastAsia="Times New Roman" w:hAnsi="Times New Roman" w:cs="Times New Roman"/>
          <w:b/>
          <w:bCs/>
          <w:sz w:val="28"/>
          <w:szCs w:val="28"/>
          <w:lang w:bidi="ar-SA"/>
        </w:rPr>
        <w:t>Формы контроля за исполнением административного регламента</w:t>
      </w:r>
      <w:bookmarkEnd w:id="286"/>
    </w:p>
    <w:p w:rsidR="001D0293" w:rsidRPr="001D0293" w:rsidRDefault="001D0293" w:rsidP="001D0293">
      <w:pPr>
        <w:tabs>
          <w:tab w:val="left" w:pos="1276"/>
        </w:tabs>
        <w:spacing w:after="0" w:line="240" w:lineRule="auto"/>
        <w:ind w:left="1770" w:right="1276"/>
        <w:jc w:val="both"/>
        <w:outlineLvl w:val="1"/>
        <w:rPr>
          <w:rFonts w:ascii="Times New Roman" w:eastAsia="Times New Roman" w:hAnsi="Times New Roman" w:cs="Times New Roman"/>
          <w:b/>
          <w:bCs/>
          <w:sz w:val="28"/>
          <w:szCs w:val="28"/>
          <w:lang w:bidi="ar-SA"/>
        </w:rPr>
      </w:pPr>
    </w:p>
    <w:p w:rsidR="001D0293" w:rsidRPr="001D0293" w:rsidRDefault="001D0293" w:rsidP="001D0293">
      <w:pPr>
        <w:tabs>
          <w:tab w:val="left" w:pos="1126"/>
        </w:tabs>
        <w:spacing w:after="0" w:line="240" w:lineRule="auto"/>
        <w:ind w:right="20" w:firstLine="709"/>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D0293" w:rsidRPr="001D0293" w:rsidRDefault="001D0293" w:rsidP="001D0293">
      <w:pPr>
        <w:tabs>
          <w:tab w:val="left" w:pos="875"/>
          <w:tab w:val="right" w:pos="4356"/>
        </w:tabs>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Текущий контроль за соблюдением и исполнением должностными лицами уполномоченного органа</w:t>
      </w:r>
      <w:r w:rsidRPr="001D0293">
        <w:rPr>
          <w:rFonts w:ascii="Times New Roman" w:eastAsia="Times New Roman" w:hAnsi="Times New Roman" w:cs="Times New Roman"/>
          <w:spacing w:val="3"/>
          <w:sz w:val="28"/>
          <w:szCs w:val="28"/>
          <w:lang w:bidi="ar-SA"/>
        </w:rPr>
        <w:tab/>
        <w:t>учета положений данного административного регламента и иных нормативных правовых актов, устанавливающих требования к</w:t>
      </w:r>
      <w:r w:rsidRPr="001D0293">
        <w:rPr>
          <w:rFonts w:ascii="Times New Roman" w:eastAsia="Times New Roman" w:hAnsi="Times New Roman" w:cs="Times New Roman"/>
          <w:spacing w:val="3"/>
          <w:sz w:val="28"/>
          <w:szCs w:val="28"/>
          <w:lang w:bidi="ar-SA"/>
        </w:rPr>
        <w:tab/>
        <w:t>предоставлению муниципальной</w:t>
      </w:r>
      <w:r w:rsidRPr="001D0293">
        <w:rPr>
          <w:rFonts w:ascii="Times New Roman" w:eastAsia="Times New Roman" w:hAnsi="Times New Roman" w:cs="Times New Roman"/>
          <w:spacing w:val="3"/>
          <w:sz w:val="28"/>
          <w:szCs w:val="28"/>
          <w:lang w:bidi="ar-SA"/>
        </w:rPr>
        <w:tab/>
        <w:t>услуги, а также принятием ими решений (далее - текущий контроль деятельности) осуществляет должностное лицо уполномоченного органа.</w:t>
      </w:r>
    </w:p>
    <w:p w:rsidR="001D0293" w:rsidRPr="001D0293" w:rsidRDefault="001D0293" w:rsidP="001D0293">
      <w:pPr>
        <w:tabs>
          <w:tab w:val="left" w:pos="875"/>
          <w:tab w:val="right" w:pos="4356"/>
          <w:tab w:val="left" w:pos="4418"/>
          <w:tab w:val="right" w:pos="9356"/>
        </w:tabs>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w:t>
      </w:r>
      <w:r w:rsidRPr="001D0293">
        <w:rPr>
          <w:rFonts w:ascii="Times New Roman" w:eastAsia="Times New Roman" w:hAnsi="Times New Roman" w:cs="Times New Roman"/>
          <w:spacing w:val="3"/>
          <w:sz w:val="28"/>
          <w:szCs w:val="28"/>
          <w:lang w:bidi="ar-SA"/>
        </w:rPr>
        <w:tab/>
        <w:t>устанавливающих требования к предоставлению муниципальной услуги.</w:t>
      </w:r>
    </w:p>
    <w:p w:rsidR="001D0293" w:rsidRPr="001D0293" w:rsidRDefault="001D0293" w:rsidP="001D0293">
      <w:pPr>
        <w:tabs>
          <w:tab w:val="left" w:pos="875"/>
          <w:tab w:val="right" w:pos="4356"/>
          <w:tab w:val="left" w:pos="4418"/>
          <w:tab w:val="right" w:pos="9356"/>
        </w:tabs>
        <w:spacing w:after="0" w:line="240" w:lineRule="auto"/>
        <w:ind w:left="20" w:right="20" w:firstLine="540"/>
        <w:jc w:val="both"/>
        <w:rPr>
          <w:rFonts w:ascii="Times New Roman" w:eastAsia="Times New Roman" w:hAnsi="Times New Roman" w:cs="Times New Roman"/>
          <w:spacing w:val="3"/>
          <w:sz w:val="28"/>
          <w:szCs w:val="28"/>
          <w:lang w:bidi="ar-SA"/>
        </w:rPr>
      </w:pPr>
    </w:p>
    <w:p w:rsidR="001D0293" w:rsidRPr="001D0293" w:rsidRDefault="001D0293" w:rsidP="001D0293">
      <w:pPr>
        <w:tabs>
          <w:tab w:val="left" w:pos="889"/>
        </w:tabs>
        <w:spacing w:after="0" w:line="240" w:lineRule="auto"/>
        <w:ind w:right="20"/>
        <w:jc w:val="center"/>
        <w:rPr>
          <w:rFonts w:ascii="Times New Roman" w:eastAsia="Times New Roman" w:hAnsi="Times New Roman" w:cs="Times New Roman"/>
          <w:b/>
          <w:spacing w:val="3"/>
          <w:sz w:val="28"/>
          <w:szCs w:val="28"/>
          <w:lang w:bidi="ar-SA"/>
        </w:rPr>
      </w:pPr>
      <w:r>
        <w:rPr>
          <w:rFonts w:ascii="Times New Roman" w:eastAsia="Times New Roman" w:hAnsi="Times New Roman" w:cs="Times New Roman"/>
          <w:b/>
          <w:spacing w:val="3"/>
          <w:sz w:val="28"/>
          <w:szCs w:val="28"/>
          <w:lang w:bidi="ar-SA"/>
        </w:rPr>
        <w:t xml:space="preserve">24. </w:t>
      </w:r>
      <w:r w:rsidRPr="001D0293">
        <w:rPr>
          <w:rFonts w:ascii="Times New Roman" w:eastAsia="Times New Roman" w:hAnsi="Times New Roman" w:cs="Times New Roman"/>
          <w:b/>
          <w:spacing w:val="3"/>
          <w:sz w:val="28"/>
          <w:szCs w:val="28"/>
          <w:lang w:bidi="ar-SA"/>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D0293" w:rsidRPr="001D0293" w:rsidRDefault="001D0293" w:rsidP="001D0293">
      <w:pPr>
        <w:tabs>
          <w:tab w:val="left" w:pos="889"/>
        </w:tabs>
        <w:spacing w:after="0" w:line="240" w:lineRule="auto"/>
        <w:ind w:right="20"/>
        <w:jc w:val="center"/>
        <w:rPr>
          <w:rFonts w:ascii="Times New Roman" w:eastAsia="Times New Roman" w:hAnsi="Times New Roman" w:cs="Times New Roman"/>
          <w:b/>
          <w:spacing w:val="3"/>
          <w:sz w:val="28"/>
          <w:szCs w:val="28"/>
          <w:lang w:bidi="ar-SA"/>
        </w:rPr>
      </w:pPr>
    </w:p>
    <w:p w:rsidR="001D0293" w:rsidRPr="001D0293" w:rsidRDefault="001D0293" w:rsidP="001D0293">
      <w:pPr>
        <w:spacing w:after="0" w:line="240" w:lineRule="auto"/>
        <w:ind w:firstLine="709"/>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 Проверки полноты и качества предоставления муниципальной услуги осуществляются на основании распоряжений уполномоченного органа.</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1D0293" w:rsidRPr="001D0293" w:rsidRDefault="001D0293" w:rsidP="001D0293">
      <w:pPr>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lastRenderedPageBreak/>
        <w:t>Периодичность осуществления плановых проверок - не реже одного раза в квартал.</w:t>
      </w:r>
    </w:p>
    <w:p w:rsidR="001D0293" w:rsidRPr="001D0293" w:rsidRDefault="001D0293" w:rsidP="001D0293">
      <w:pPr>
        <w:spacing w:after="0" w:line="240" w:lineRule="auto"/>
        <w:ind w:left="20" w:firstLine="540"/>
        <w:jc w:val="both"/>
        <w:rPr>
          <w:rFonts w:ascii="Times New Roman" w:eastAsia="Times New Roman" w:hAnsi="Times New Roman" w:cs="Times New Roman"/>
          <w:spacing w:val="3"/>
          <w:sz w:val="28"/>
          <w:szCs w:val="28"/>
          <w:lang w:bidi="ar-SA"/>
        </w:rPr>
      </w:pPr>
    </w:p>
    <w:p w:rsidR="001D0293" w:rsidRPr="001D0293" w:rsidRDefault="001D0293" w:rsidP="001D0293">
      <w:pPr>
        <w:tabs>
          <w:tab w:val="left" w:pos="1066"/>
        </w:tabs>
        <w:spacing w:after="0" w:line="240" w:lineRule="auto"/>
        <w:ind w:right="20"/>
        <w:jc w:val="center"/>
        <w:rPr>
          <w:rFonts w:ascii="Times New Roman" w:eastAsia="Times New Roman" w:hAnsi="Times New Roman" w:cs="Times New Roman"/>
          <w:b/>
          <w:spacing w:val="3"/>
          <w:sz w:val="28"/>
          <w:szCs w:val="28"/>
          <w:lang w:bidi="ar-SA"/>
        </w:rPr>
      </w:pPr>
      <w:r>
        <w:rPr>
          <w:rFonts w:ascii="Times New Roman" w:eastAsia="Times New Roman" w:hAnsi="Times New Roman" w:cs="Times New Roman"/>
          <w:b/>
          <w:spacing w:val="3"/>
          <w:sz w:val="28"/>
          <w:szCs w:val="28"/>
          <w:lang w:bidi="ar-SA"/>
        </w:rPr>
        <w:t xml:space="preserve">25. </w:t>
      </w:r>
      <w:r w:rsidRPr="001D0293">
        <w:rPr>
          <w:rFonts w:ascii="Times New Roman" w:eastAsia="Times New Roman" w:hAnsi="Times New Roman" w:cs="Times New Roman"/>
          <w:b/>
          <w:spacing w:val="3"/>
          <w:sz w:val="28"/>
          <w:szCs w:val="28"/>
          <w:lang w:bidi="ar-SA"/>
        </w:rPr>
        <w:t>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1D0293" w:rsidRPr="001D0293" w:rsidRDefault="001D0293" w:rsidP="001D0293">
      <w:pPr>
        <w:tabs>
          <w:tab w:val="left" w:pos="1066"/>
        </w:tabs>
        <w:spacing w:after="0" w:line="240" w:lineRule="auto"/>
        <w:ind w:right="20"/>
        <w:jc w:val="center"/>
        <w:rPr>
          <w:rFonts w:ascii="Times New Roman" w:eastAsia="Times New Roman" w:hAnsi="Times New Roman" w:cs="Times New Roman"/>
          <w:b/>
          <w:spacing w:val="3"/>
          <w:sz w:val="28"/>
          <w:szCs w:val="28"/>
          <w:lang w:bidi="ar-SA"/>
        </w:rPr>
      </w:pPr>
    </w:p>
    <w:p w:rsidR="001D0293" w:rsidRPr="001D0293" w:rsidRDefault="001D0293" w:rsidP="001D0293">
      <w:pPr>
        <w:spacing w:after="0" w:line="240" w:lineRule="auto"/>
        <w:ind w:right="20" w:firstLine="709"/>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p>
    <w:p w:rsidR="001D0293" w:rsidRPr="001D0293" w:rsidRDefault="001D0293" w:rsidP="001D0293">
      <w:pPr>
        <w:tabs>
          <w:tab w:val="left" w:pos="1066"/>
        </w:tabs>
        <w:spacing w:after="0" w:line="240" w:lineRule="auto"/>
        <w:ind w:right="20"/>
        <w:jc w:val="center"/>
        <w:rPr>
          <w:rFonts w:ascii="Times New Roman" w:eastAsia="Times New Roman" w:hAnsi="Times New Roman" w:cs="Times New Roman"/>
          <w:b/>
          <w:spacing w:val="3"/>
          <w:sz w:val="28"/>
          <w:szCs w:val="28"/>
          <w:lang w:bidi="ar-SA"/>
        </w:rPr>
      </w:pPr>
      <w:r>
        <w:rPr>
          <w:rFonts w:ascii="Times New Roman" w:eastAsia="Times New Roman" w:hAnsi="Times New Roman" w:cs="Times New Roman"/>
          <w:b/>
          <w:spacing w:val="3"/>
          <w:sz w:val="28"/>
          <w:szCs w:val="28"/>
          <w:lang w:bidi="ar-SA"/>
        </w:rPr>
        <w:t xml:space="preserve">26. </w:t>
      </w:r>
      <w:r w:rsidRPr="001D0293">
        <w:rPr>
          <w:rFonts w:ascii="Times New Roman" w:eastAsia="Times New Roman" w:hAnsi="Times New Roman" w:cs="Times New Roman"/>
          <w:b/>
          <w:spacing w:val="3"/>
          <w:sz w:val="28"/>
          <w:szCs w:val="28"/>
          <w:lang w:bidi="ar-SA"/>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D0293" w:rsidRPr="001D0293" w:rsidRDefault="001D0293" w:rsidP="001D0293">
      <w:pPr>
        <w:tabs>
          <w:tab w:val="left" w:pos="1066"/>
        </w:tabs>
        <w:spacing w:after="0" w:line="240" w:lineRule="auto"/>
        <w:ind w:right="20"/>
        <w:jc w:val="center"/>
        <w:rPr>
          <w:rFonts w:ascii="Times New Roman" w:eastAsia="Times New Roman" w:hAnsi="Times New Roman" w:cs="Times New Roman"/>
          <w:spacing w:val="3"/>
          <w:sz w:val="28"/>
          <w:szCs w:val="28"/>
          <w:lang w:bidi="ar-SA"/>
        </w:rPr>
      </w:pPr>
    </w:p>
    <w:p w:rsidR="001D0293" w:rsidRPr="001D0293" w:rsidRDefault="001D0293" w:rsidP="001D0293">
      <w:pPr>
        <w:spacing w:after="0" w:line="240" w:lineRule="auto"/>
        <w:ind w:right="20" w:firstLine="709"/>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p>
    <w:p w:rsidR="001D0293" w:rsidRPr="001D0293" w:rsidRDefault="001D0293" w:rsidP="001D0293">
      <w:pPr>
        <w:tabs>
          <w:tab w:val="left" w:pos="1389"/>
        </w:tabs>
        <w:spacing w:after="0" w:line="240" w:lineRule="auto"/>
        <w:ind w:left="993" w:right="1100"/>
        <w:jc w:val="center"/>
        <w:rPr>
          <w:rFonts w:ascii="Times New Roman" w:eastAsia="Times New Roman" w:hAnsi="Times New Roman" w:cs="Times New Roman"/>
          <w:b/>
          <w:bCs/>
          <w:sz w:val="28"/>
          <w:szCs w:val="28"/>
          <w:lang w:bidi="ar-SA"/>
        </w:rPr>
      </w:pPr>
      <w:r>
        <w:rPr>
          <w:rFonts w:ascii="Times New Roman" w:eastAsia="Times New Roman" w:hAnsi="Times New Roman" w:cs="Times New Roman"/>
          <w:b/>
          <w:bCs/>
          <w:sz w:val="28"/>
          <w:szCs w:val="28"/>
          <w:lang w:bidi="ar-SA"/>
        </w:rPr>
        <w:t xml:space="preserve">27. </w:t>
      </w:r>
      <w:r w:rsidRPr="001D0293">
        <w:rPr>
          <w:rFonts w:ascii="Times New Roman" w:eastAsia="Times New Roman" w:hAnsi="Times New Roman" w:cs="Times New Roman"/>
          <w:b/>
          <w:bCs/>
          <w:sz w:val="28"/>
          <w:szCs w:val="28"/>
          <w:lang w:bidi="ar-SA"/>
        </w:rPr>
        <w:t xml:space="preserve">Досудебный (внесудебный) порядок обжалования </w:t>
      </w:r>
      <w:r w:rsidRPr="001D0293">
        <w:rPr>
          <w:rFonts w:ascii="Times New Roman" w:eastAsia="Times New Roman" w:hAnsi="Times New Roman" w:cs="Times New Roman"/>
          <w:b/>
          <w:bCs/>
          <w:sz w:val="28"/>
          <w:szCs w:val="28"/>
          <w:lang w:bidi="ar-SA"/>
        </w:rPr>
        <w:lastRenderedPageBreak/>
        <w:t>решений и действий (бездействия) органов, предоставляющих муниципальные услуги, а также их должностных лиц</w:t>
      </w:r>
    </w:p>
    <w:p w:rsidR="001D0293" w:rsidRPr="001D0293" w:rsidRDefault="001D0293" w:rsidP="001D0293">
      <w:pPr>
        <w:tabs>
          <w:tab w:val="left" w:pos="1389"/>
        </w:tabs>
        <w:spacing w:after="0" w:line="240" w:lineRule="auto"/>
        <w:ind w:left="1368" w:right="1100"/>
        <w:rPr>
          <w:rFonts w:ascii="Times New Roman" w:eastAsia="Times New Roman" w:hAnsi="Times New Roman" w:cs="Times New Roman"/>
          <w:b/>
          <w:bCs/>
          <w:sz w:val="28"/>
          <w:szCs w:val="28"/>
          <w:lang w:bidi="ar-SA"/>
        </w:rPr>
      </w:pPr>
    </w:p>
    <w:p w:rsidR="001D0293" w:rsidRPr="001D0293" w:rsidRDefault="001D0293" w:rsidP="001D0293">
      <w:pPr>
        <w:tabs>
          <w:tab w:val="left" w:pos="1033"/>
        </w:tabs>
        <w:spacing w:after="0" w:line="240" w:lineRule="auto"/>
        <w:ind w:right="20" w:firstLine="709"/>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Жалоба подается в письменной форме на бумажном носителе, в электронной форме в орган, предоставляющий муниципальную услугу.</w:t>
      </w:r>
    </w:p>
    <w:p w:rsidR="001D0293" w:rsidRPr="001D0293" w:rsidRDefault="001D0293" w:rsidP="001D0293">
      <w:p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1D0293" w:rsidRPr="001D0293" w:rsidRDefault="001D0293" w:rsidP="001D0293">
      <w:pPr>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Заявитель может обратиться с жалобой, в том числе в следующих случаях:</w:t>
      </w:r>
    </w:p>
    <w:p w:rsidR="001D0293" w:rsidRPr="001D0293" w:rsidRDefault="001D0293" w:rsidP="001D0293">
      <w:pPr>
        <w:shd w:val="clear" w:color="auto" w:fill="FFFFFF"/>
        <w:spacing w:after="0" w:line="240" w:lineRule="auto"/>
        <w:ind w:left="20" w:firstLine="689"/>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1) нарушение срока регистрации запроса о предоставлении муниципальной услуги, запроса, указанного в статье 15.1 Федерального закона №210 ФЗ;</w:t>
      </w:r>
    </w:p>
    <w:p w:rsidR="001D0293" w:rsidRPr="001D0293" w:rsidRDefault="001D0293" w:rsidP="001D0293">
      <w:pPr>
        <w:shd w:val="clear" w:color="auto" w:fill="FFFFFF"/>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ab/>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1D0293" w:rsidRPr="001D0293" w:rsidRDefault="001D0293" w:rsidP="001D0293">
      <w:pPr>
        <w:shd w:val="clear" w:color="auto" w:fill="FFFFFF"/>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D0293" w:rsidRPr="001D0293" w:rsidRDefault="001D0293" w:rsidP="001D0293">
      <w:pPr>
        <w:shd w:val="clear" w:color="auto" w:fill="FFFFFF"/>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ab/>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sidRPr="001D0293">
        <w:rPr>
          <w:rFonts w:ascii="Times New Roman" w:eastAsia="Times New Roman" w:hAnsi="Times New Roman" w:cs="Times New Roman"/>
          <w:spacing w:val="3"/>
          <w:sz w:val="28"/>
          <w:szCs w:val="28"/>
          <w:lang w:bidi="ar-SA"/>
        </w:rPr>
        <w:lastRenderedPageBreak/>
        <w:t>правовыми актами для предоставления муниципальной услуги, у заявителя;</w:t>
      </w:r>
    </w:p>
    <w:p w:rsidR="001D0293" w:rsidRPr="001D0293" w:rsidRDefault="001D0293" w:rsidP="001D0293">
      <w:pPr>
        <w:shd w:val="clear" w:color="auto" w:fill="FFFFFF"/>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ab/>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1D0293" w:rsidRPr="001D0293" w:rsidRDefault="001D0293" w:rsidP="001D0293">
      <w:pPr>
        <w:shd w:val="clear" w:color="auto" w:fill="FFFFFF"/>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D0293" w:rsidRPr="001D0293" w:rsidRDefault="001D0293" w:rsidP="001D0293">
      <w:pPr>
        <w:shd w:val="clear" w:color="auto" w:fill="FFFFFF"/>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ab/>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 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1D0293" w:rsidRPr="001D0293" w:rsidRDefault="001D0293" w:rsidP="001D0293">
      <w:pPr>
        <w:shd w:val="clear" w:color="auto" w:fill="FFFFFF"/>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ab/>
        <w:t>8) нарушение срока или порядка выдачи документов по результатам предоставления муниципальной услуги;</w:t>
      </w:r>
    </w:p>
    <w:p w:rsidR="001D0293" w:rsidRPr="001D0293" w:rsidRDefault="001D0293" w:rsidP="001D0293">
      <w:pPr>
        <w:shd w:val="clear" w:color="auto" w:fill="FFFFFF"/>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ab/>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1D0293" w:rsidRPr="001D0293" w:rsidRDefault="001D0293" w:rsidP="001D0293">
      <w:pPr>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lastRenderedPageBreak/>
        <w:tab/>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 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 ФЗ.</w:t>
      </w:r>
    </w:p>
    <w:p w:rsidR="001D0293" w:rsidRPr="001D0293" w:rsidRDefault="001D0293" w:rsidP="001D0293">
      <w:pPr>
        <w:spacing w:after="0" w:line="240" w:lineRule="auto"/>
        <w:ind w:left="20" w:firstLine="540"/>
        <w:jc w:val="both"/>
        <w:rPr>
          <w:rFonts w:ascii="Times New Roman" w:eastAsia="Times New Roman" w:hAnsi="Times New Roman" w:cs="Times New Roman"/>
          <w:spacing w:val="3"/>
          <w:sz w:val="28"/>
          <w:szCs w:val="28"/>
          <w:lang w:bidi="ar-SA"/>
        </w:rPr>
      </w:pPr>
    </w:p>
    <w:p w:rsidR="001D0293" w:rsidRPr="001D0293" w:rsidRDefault="001D0293" w:rsidP="001D0293">
      <w:pPr>
        <w:spacing w:after="0" w:line="240" w:lineRule="auto"/>
        <w:ind w:lef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Жалоба должна содержать:</w:t>
      </w:r>
    </w:p>
    <w:p w:rsidR="001D0293" w:rsidRPr="001D0293" w:rsidRDefault="001D0293" w:rsidP="001D0293">
      <w:pPr>
        <w:numPr>
          <w:ilvl w:val="0"/>
          <w:numId w:val="37"/>
        </w:numPr>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D0293" w:rsidRPr="001D0293" w:rsidRDefault="001D0293" w:rsidP="001D0293">
      <w:pPr>
        <w:numPr>
          <w:ilvl w:val="0"/>
          <w:numId w:val="37"/>
        </w:numPr>
        <w:tabs>
          <w:tab w:val="left" w:pos="918"/>
        </w:tabs>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D0293" w:rsidRPr="001D0293" w:rsidRDefault="001D0293" w:rsidP="001D0293">
      <w:pPr>
        <w:numPr>
          <w:ilvl w:val="0"/>
          <w:numId w:val="36"/>
        </w:numPr>
        <w:tabs>
          <w:tab w:val="left" w:pos="918"/>
        </w:tabs>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D0293" w:rsidRPr="001D0293" w:rsidRDefault="001D0293" w:rsidP="001D0293">
      <w:pPr>
        <w:numPr>
          <w:ilvl w:val="0"/>
          <w:numId w:val="36"/>
        </w:numPr>
        <w:tabs>
          <w:tab w:val="left" w:pos="918"/>
        </w:tabs>
        <w:spacing w:after="0" w:line="240" w:lineRule="auto"/>
        <w:ind w:left="20" w:right="20" w:firstLine="540"/>
        <w:jc w:val="both"/>
        <w:rPr>
          <w:rFonts w:ascii="Times New Roman" w:eastAsia="Times New Roman" w:hAnsi="Times New Roman" w:cs="Times New Roman"/>
          <w:spacing w:val="3"/>
          <w:sz w:val="28"/>
          <w:szCs w:val="28"/>
          <w:lang w:bidi="ar-SA"/>
        </w:rPr>
      </w:pPr>
      <w:r w:rsidRPr="001D0293">
        <w:rPr>
          <w:rFonts w:ascii="Times New Roman" w:eastAsia="Times New Roman" w:hAnsi="Times New Roman" w:cs="Times New Roman"/>
          <w:spacing w:val="3"/>
          <w:sz w:val="28"/>
          <w:szCs w:val="28"/>
          <w:lang w:bidi="ar-SA"/>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D0293" w:rsidRPr="001D0293" w:rsidRDefault="001D0293" w:rsidP="001D0293">
      <w:pPr>
        <w:tabs>
          <w:tab w:val="left" w:pos="1186"/>
        </w:tabs>
        <w:autoSpaceDE w:val="0"/>
        <w:autoSpaceDN w:val="0"/>
        <w:spacing w:after="0" w:line="240" w:lineRule="auto"/>
        <w:ind w:right="20" w:firstLine="709"/>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D0293" w:rsidRPr="001D0293" w:rsidRDefault="001D0293" w:rsidP="001D0293">
      <w:pPr>
        <w:spacing w:after="0" w:line="240" w:lineRule="auto"/>
        <w:ind w:right="20" w:firstLine="720"/>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 xml:space="preserve">Жалобы на решения и действия (бездействие) работника многофункционального центра подаются руководителю этого </w:t>
      </w:r>
      <w:r w:rsidRPr="001D0293">
        <w:rPr>
          <w:rFonts w:ascii="Times New Roman" w:eastAsia="Times New Roman" w:hAnsi="Times New Roman" w:cs="Times New Roman"/>
          <w:color w:val="auto"/>
          <w:spacing w:val="1"/>
          <w:sz w:val="28"/>
          <w:szCs w:val="28"/>
          <w:lang w:eastAsia="en-US" w:bidi="ar-SA"/>
        </w:rPr>
        <w:lastRenderedPageBreak/>
        <w:t>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1D0293" w:rsidRPr="001D0293" w:rsidRDefault="001D0293" w:rsidP="001D0293">
      <w:pPr>
        <w:spacing w:after="0" w:line="240" w:lineRule="auto"/>
        <w:ind w:right="20" w:firstLine="720"/>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1D0293" w:rsidRPr="001D0293" w:rsidRDefault="001D0293" w:rsidP="001D0293">
      <w:pPr>
        <w:tabs>
          <w:tab w:val="left" w:pos="1186"/>
        </w:tabs>
        <w:autoSpaceDE w:val="0"/>
        <w:autoSpaceDN w:val="0"/>
        <w:spacing w:after="0" w:line="240" w:lineRule="auto"/>
        <w:ind w:firstLine="709"/>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Жалоба должна содержать следующую информацию:</w:t>
      </w:r>
    </w:p>
    <w:p w:rsidR="001D0293" w:rsidRPr="001D0293" w:rsidRDefault="001D0293" w:rsidP="001D0293">
      <w:pPr>
        <w:numPr>
          <w:ilvl w:val="0"/>
          <w:numId w:val="38"/>
        </w:numPr>
        <w:tabs>
          <w:tab w:val="left" w:pos="1019"/>
        </w:tabs>
        <w:autoSpaceDE w:val="0"/>
        <w:autoSpaceDN w:val="0"/>
        <w:spacing w:after="0" w:line="240" w:lineRule="auto"/>
        <w:ind w:right="20" w:firstLine="993"/>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1D0293" w:rsidRPr="001D0293" w:rsidRDefault="001D0293" w:rsidP="001D0293">
      <w:pPr>
        <w:numPr>
          <w:ilvl w:val="0"/>
          <w:numId w:val="38"/>
        </w:numPr>
        <w:tabs>
          <w:tab w:val="left" w:pos="1019"/>
        </w:tabs>
        <w:autoSpaceDE w:val="0"/>
        <w:autoSpaceDN w:val="0"/>
        <w:spacing w:after="0" w:line="240" w:lineRule="auto"/>
        <w:ind w:right="20" w:firstLine="993"/>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D0293" w:rsidRPr="001D0293" w:rsidRDefault="001D0293" w:rsidP="001D0293">
      <w:pPr>
        <w:numPr>
          <w:ilvl w:val="0"/>
          <w:numId w:val="38"/>
        </w:numPr>
        <w:tabs>
          <w:tab w:val="left" w:pos="1019"/>
        </w:tabs>
        <w:autoSpaceDE w:val="0"/>
        <w:autoSpaceDN w:val="0"/>
        <w:spacing w:after="0" w:line="240" w:lineRule="auto"/>
        <w:ind w:right="20" w:firstLine="993"/>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1D0293" w:rsidRPr="001D0293" w:rsidRDefault="001D0293" w:rsidP="001D0293">
      <w:pPr>
        <w:numPr>
          <w:ilvl w:val="0"/>
          <w:numId w:val="38"/>
        </w:numPr>
        <w:tabs>
          <w:tab w:val="left" w:pos="1038"/>
        </w:tabs>
        <w:autoSpaceDE w:val="0"/>
        <w:autoSpaceDN w:val="0"/>
        <w:spacing w:after="0" w:line="240" w:lineRule="auto"/>
        <w:ind w:left="20" w:right="20" w:firstLine="973"/>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 1 статьи 16 Федерального закона № 210-ФЗ, их работников.</w:t>
      </w:r>
    </w:p>
    <w:p w:rsidR="001D0293" w:rsidRPr="001D0293" w:rsidRDefault="001D0293" w:rsidP="001D0293">
      <w:pPr>
        <w:widowControl/>
        <w:tabs>
          <w:tab w:val="left" w:pos="0"/>
          <w:tab w:val="left" w:leader="underscore" w:pos="9937"/>
        </w:tabs>
        <w:autoSpaceDE w:val="0"/>
        <w:autoSpaceDN w:val="0"/>
        <w:spacing w:after="0" w:line="240" w:lineRule="auto"/>
        <w:ind w:firstLine="709"/>
        <w:contextualSpacing/>
        <w:jc w:val="both"/>
        <w:rPr>
          <w:rFonts w:ascii="Times New Roman" w:eastAsia="Times New Roman" w:hAnsi="Times New Roman" w:cs="Times New Roman"/>
          <w:i/>
          <w:iCs/>
          <w:color w:val="auto"/>
          <w:spacing w:val="2"/>
          <w:sz w:val="28"/>
          <w:szCs w:val="28"/>
          <w:lang w:eastAsia="en-US" w:bidi="ar-SA"/>
        </w:rPr>
      </w:pPr>
      <w:r w:rsidRPr="001D0293">
        <w:rPr>
          <w:rFonts w:ascii="Times New Roman" w:eastAsia="Times New Roman" w:hAnsi="Times New Roman" w:cs="Times New Roman"/>
          <w:color w:val="auto"/>
          <w:spacing w:val="1"/>
          <w:sz w:val="28"/>
          <w:szCs w:val="28"/>
          <w:lang w:eastAsia="en-US" w:bidi="ar-SA"/>
        </w:rPr>
        <w:t>Поступившая жалоба подлежит регистрации в срок не позднее 1 рабочего дня со дня поступления</w:t>
      </w:r>
      <w:r w:rsidRPr="001D0293">
        <w:rPr>
          <w:rFonts w:ascii="Times New Roman" w:eastAsia="Times New Roman" w:hAnsi="Times New Roman" w:cs="Times New Roman"/>
          <w:i/>
          <w:iCs/>
          <w:color w:val="auto"/>
          <w:spacing w:val="2"/>
          <w:sz w:val="28"/>
          <w:szCs w:val="28"/>
          <w:lang w:eastAsia="en-US" w:bidi="ar-SA"/>
        </w:rPr>
        <w:t>.</w:t>
      </w:r>
    </w:p>
    <w:p w:rsidR="001D0293" w:rsidRPr="001D0293" w:rsidRDefault="001D0293" w:rsidP="001D0293">
      <w:pPr>
        <w:widowControl/>
        <w:tabs>
          <w:tab w:val="left" w:pos="0"/>
        </w:tabs>
        <w:autoSpaceDE w:val="0"/>
        <w:autoSpaceDN w:val="0"/>
        <w:spacing w:after="0" w:line="240" w:lineRule="auto"/>
        <w:ind w:right="20" w:firstLine="709"/>
        <w:contextualSpacing/>
        <w:jc w:val="both"/>
        <w:rPr>
          <w:rFonts w:ascii="Times New Roman" w:eastAsia="Times New Roman" w:hAnsi="Times New Roman" w:cs="Times New Roman"/>
          <w:color w:val="FF0000"/>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 xml:space="preserve">Жалоба, поступившая в Уполномоченный орган,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w:t>
      </w:r>
      <w:r w:rsidRPr="001D0293">
        <w:rPr>
          <w:rFonts w:ascii="Times New Roman" w:eastAsia="Times New Roman" w:hAnsi="Times New Roman" w:cs="Times New Roman"/>
          <w:color w:val="auto"/>
          <w:spacing w:val="1"/>
          <w:sz w:val="28"/>
          <w:szCs w:val="28"/>
          <w:lang w:eastAsia="en-US" w:bidi="ar-SA"/>
        </w:rPr>
        <w:lastRenderedPageBreak/>
        <w:t>обжалования нарушения установленного срока таких исправлений - в течение 5 рабочих дней.</w:t>
      </w:r>
    </w:p>
    <w:p w:rsidR="001D0293" w:rsidRPr="001D0293" w:rsidRDefault="001D0293" w:rsidP="001D0293">
      <w:pPr>
        <w:widowControl/>
        <w:tabs>
          <w:tab w:val="left" w:pos="0"/>
        </w:tabs>
        <w:autoSpaceDE w:val="0"/>
        <w:autoSpaceDN w:val="0"/>
        <w:spacing w:after="0" w:line="240" w:lineRule="auto"/>
        <w:ind w:right="20" w:firstLine="709"/>
        <w:contextualSpacing/>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1D0293" w:rsidRPr="001D0293" w:rsidRDefault="001D0293" w:rsidP="001D0293">
      <w:pPr>
        <w:widowControl/>
        <w:tabs>
          <w:tab w:val="left" w:pos="0"/>
        </w:tabs>
        <w:autoSpaceDE w:val="0"/>
        <w:autoSpaceDN w:val="0"/>
        <w:spacing w:after="0" w:line="240" w:lineRule="auto"/>
        <w:ind w:right="20" w:firstLine="709"/>
        <w:contextualSpacing/>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По результатам рассмотрения жалобы принимается одно из следующих решений:</w:t>
      </w:r>
    </w:p>
    <w:p w:rsidR="001D0293" w:rsidRPr="001D0293" w:rsidRDefault="001D0293" w:rsidP="001D0293">
      <w:pPr>
        <w:numPr>
          <w:ilvl w:val="0"/>
          <w:numId w:val="39"/>
        </w:numPr>
        <w:tabs>
          <w:tab w:val="left" w:pos="1252"/>
        </w:tabs>
        <w:autoSpaceDE w:val="0"/>
        <w:autoSpaceDN w:val="0"/>
        <w:spacing w:after="0" w:line="240" w:lineRule="auto"/>
        <w:ind w:right="20" w:firstLine="709"/>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1D0293" w:rsidRPr="001D0293" w:rsidRDefault="001D0293" w:rsidP="001D0293">
      <w:pPr>
        <w:numPr>
          <w:ilvl w:val="0"/>
          <w:numId w:val="39"/>
        </w:numPr>
        <w:tabs>
          <w:tab w:val="left" w:pos="1038"/>
        </w:tabs>
        <w:autoSpaceDE w:val="0"/>
        <w:autoSpaceDN w:val="0"/>
        <w:spacing w:after="0" w:line="240" w:lineRule="auto"/>
        <w:ind w:left="20" w:firstLine="831"/>
        <w:jc w:val="both"/>
        <w:rPr>
          <w:rFonts w:ascii="Times New Roman" w:eastAsia="Times New Roman" w:hAnsi="Times New Roman" w:cs="Times New Roman"/>
          <w:color w:val="auto"/>
          <w:spacing w:val="1"/>
          <w:sz w:val="28"/>
          <w:szCs w:val="28"/>
          <w:lang w:eastAsia="en-US" w:bidi="ar-SA"/>
        </w:rPr>
      </w:pPr>
      <w:r w:rsidRPr="001D0293">
        <w:rPr>
          <w:rFonts w:ascii="Times New Roman" w:eastAsia="Times New Roman" w:hAnsi="Times New Roman" w:cs="Times New Roman"/>
          <w:color w:val="auto"/>
          <w:spacing w:val="1"/>
          <w:sz w:val="28"/>
          <w:szCs w:val="28"/>
          <w:lang w:eastAsia="en-US" w:bidi="ar-SA"/>
        </w:rPr>
        <w:t>в удовлетворении жалобы отказывается.</w:t>
      </w:r>
    </w:p>
    <w:p w:rsidR="001D0293" w:rsidRPr="001D0293" w:rsidRDefault="001D0293" w:rsidP="001D0293">
      <w:pPr>
        <w:widowControl/>
        <w:spacing w:after="0" w:line="240" w:lineRule="auto"/>
        <w:ind w:firstLine="709"/>
        <w:jc w:val="both"/>
        <w:rPr>
          <w:rFonts w:ascii="Times New Roman" w:eastAsia="Courier New" w:hAnsi="Times New Roman" w:cs="Times New Roman"/>
          <w:i/>
          <w:iCs/>
          <w:spacing w:val="2"/>
          <w:sz w:val="28"/>
          <w:szCs w:val="28"/>
          <w:shd w:val="clear" w:color="auto" w:fill="FFFFFF"/>
          <w:lang w:bidi="ar-SA"/>
        </w:rPr>
      </w:pPr>
      <w:r w:rsidRPr="001D0293">
        <w:rPr>
          <w:rFonts w:ascii="Times New Roman" w:eastAsia="Courier New" w:hAnsi="Times New Roman" w:cs="Times New Roman"/>
          <w:sz w:val="28"/>
          <w:szCs w:val="28"/>
          <w:lang w:bidi="ar-SA"/>
        </w:rPr>
        <w:t>Мотивированный ответ о результатах рассмотрения жалобы направляется заявителю не позднее дня, следующего за днем принятия решения.</w:t>
      </w:r>
    </w:p>
    <w:p w:rsidR="001D0293" w:rsidRPr="001D0293" w:rsidRDefault="001D0293" w:rsidP="001D0293">
      <w:pPr>
        <w:autoSpaceDE w:val="0"/>
        <w:autoSpaceDN w:val="0"/>
        <w:spacing w:after="0" w:line="240" w:lineRule="auto"/>
        <w:jc w:val="both"/>
        <w:rPr>
          <w:rFonts w:ascii="Times New Roman" w:eastAsia="Times New Roman" w:hAnsi="Times New Roman" w:cs="Times New Roman"/>
          <w:color w:val="auto"/>
          <w:sz w:val="28"/>
          <w:szCs w:val="28"/>
          <w:lang w:eastAsia="en-US" w:bidi="ar-SA"/>
        </w:rPr>
      </w:pPr>
    </w:p>
    <w:p w:rsidR="001D0293" w:rsidRPr="001D0293" w:rsidRDefault="001D0293" w:rsidP="001D0293">
      <w:pPr>
        <w:autoSpaceDE w:val="0"/>
        <w:autoSpaceDN w:val="0"/>
        <w:spacing w:after="0" w:line="240" w:lineRule="auto"/>
        <w:jc w:val="center"/>
        <w:rPr>
          <w:rFonts w:ascii="Times New Roman" w:eastAsia="Times New Roman" w:hAnsi="Times New Roman" w:cs="Times New Roman"/>
          <w:b/>
          <w:color w:val="auto"/>
          <w:sz w:val="28"/>
          <w:szCs w:val="28"/>
          <w:lang w:eastAsia="en-US" w:bidi="ar-SA"/>
        </w:rPr>
      </w:pPr>
      <w:r>
        <w:rPr>
          <w:rFonts w:ascii="Times New Roman" w:eastAsia="Times New Roman" w:hAnsi="Times New Roman" w:cs="Times New Roman"/>
          <w:b/>
          <w:color w:val="auto"/>
          <w:sz w:val="28"/>
          <w:szCs w:val="28"/>
          <w:lang w:eastAsia="en-US" w:bidi="ar-SA"/>
        </w:rPr>
        <w:t xml:space="preserve">28. </w:t>
      </w:r>
      <w:r w:rsidRPr="001D0293">
        <w:rPr>
          <w:rFonts w:ascii="Times New Roman" w:eastAsia="Times New Roman" w:hAnsi="Times New Roman" w:cs="Times New Roman"/>
          <w:b/>
          <w:color w:val="auto"/>
          <w:sz w:val="28"/>
          <w:szCs w:val="28"/>
          <w:lang w:eastAsia="en-US" w:bidi="ar-SA"/>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D0293" w:rsidRPr="001D0293" w:rsidRDefault="001D0293" w:rsidP="001D0293">
      <w:pPr>
        <w:autoSpaceDE w:val="0"/>
        <w:autoSpaceDN w:val="0"/>
        <w:spacing w:after="0" w:line="240" w:lineRule="auto"/>
        <w:jc w:val="center"/>
        <w:rPr>
          <w:rFonts w:ascii="Times New Roman" w:eastAsia="Times New Roman" w:hAnsi="Times New Roman" w:cs="Times New Roman"/>
          <w:color w:val="auto"/>
          <w:sz w:val="28"/>
          <w:szCs w:val="28"/>
          <w:lang w:eastAsia="en-US" w:bidi="ar-SA"/>
        </w:rPr>
      </w:pP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1D0293" w:rsidRPr="001D0293" w:rsidRDefault="001D0293" w:rsidP="001D0293">
      <w:pPr>
        <w:autoSpaceDE w:val="0"/>
        <w:autoSpaceDN w:val="0"/>
        <w:spacing w:after="0" w:line="240" w:lineRule="auto"/>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Порядок досудебного (внесудебного) обжалования решений и действий (бездействия) органа местного самоуправления, а также его должностных лиц регулируется:</w:t>
      </w:r>
    </w:p>
    <w:p w:rsidR="001D0293" w:rsidRPr="001D0293" w:rsidRDefault="001D0293" w:rsidP="001D0293">
      <w:pPr>
        <w:autoSpaceDE w:val="0"/>
        <w:autoSpaceDN w:val="0"/>
        <w:spacing w:after="0" w:line="240" w:lineRule="auto"/>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Федеральным законом № 210-ФЗ;</w:t>
      </w:r>
    </w:p>
    <w:p w:rsidR="001D0293" w:rsidRPr="001D0293" w:rsidRDefault="001D0293" w:rsidP="001D0293">
      <w:pPr>
        <w:autoSpaceDE w:val="0"/>
        <w:autoSpaceDN w:val="0"/>
        <w:spacing w:after="0" w:line="240" w:lineRule="auto"/>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D0293" w:rsidRPr="001D0293" w:rsidRDefault="001D0293" w:rsidP="001D0293">
      <w:pPr>
        <w:autoSpaceDE w:val="0"/>
        <w:autoSpaceDN w:val="0"/>
        <w:spacing w:after="0" w:line="240" w:lineRule="auto"/>
        <w:jc w:val="both"/>
        <w:rPr>
          <w:rFonts w:ascii="Times New Roman" w:eastAsia="Times New Roman" w:hAnsi="Times New Roman" w:cs="Times New Roman"/>
          <w:color w:val="auto"/>
          <w:sz w:val="28"/>
          <w:szCs w:val="28"/>
          <w:lang w:eastAsia="en-US" w:bidi="ar-SA"/>
        </w:rPr>
      </w:pPr>
    </w:p>
    <w:p w:rsidR="001D0293" w:rsidRPr="001D0293" w:rsidRDefault="001D0293" w:rsidP="001D0293">
      <w:pPr>
        <w:autoSpaceDE w:val="0"/>
        <w:autoSpaceDN w:val="0"/>
        <w:spacing w:after="0" w:line="240" w:lineRule="auto"/>
        <w:jc w:val="center"/>
        <w:rPr>
          <w:rFonts w:ascii="Times New Roman" w:eastAsia="Times New Roman" w:hAnsi="Times New Roman" w:cs="Times New Roman"/>
          <w:b/>
          <w:color w:val="auto"/>
          <w:sz w:val="28"/>
          <w:szCs w:val="28"/>
          <w:lang w:eastAsia="en-US" w:bidi="ar-SA"/>
        </w:rPr>
      </w:pPr>
      <w:r w:rsidRPr="001D0293">
        <w:rPr>
          <w:rFonts w:ascii="Times New Roman" w:eastAsia="Times New Roman" w:hAnsi="Times New Roman" w:cs="Times New Roman"/>
          <w:b/>
          <w:color w:val="auto"/>
          <w:sz w:val="28"/>
          <w:szCs w:val="28"/>
          <w:lang w:eastAsia="en-US" w:bidi="ar-SA"/>
        </w:rPr>
        <w:t xml:space="preserve">  </w:t>
      </w:r>
      <w:r w:rsidR="00817F0C">
        <w:rPr>
          <w:rFonts w:ascii="Times New Roman" w:eastAsia="Times New Roman" w:hAnsi="Times New Roman" w:cs="Times New Roman"/>
          <w:b/>
          <w:color w:val="auto"/>
          <w:sz w:val="28"/>
          <w:szCs w:val="28"/>
          <w:lang w:eastAsia="en-US" w:bidi="ar-SA"/>
        </w:rPr>
        <w:t xml:space="preserve">29. </w:t>
      </w:r>
      <w:r w:rsidRPr="001D0293">
        <w:rPr>
          <w:rFonts w:ascii="Times New Roman" w:eastAsia="Times New Roman" w:hAnsi="Times New Roman" w:cs="Times New Roman"/>
          <w:b/>
          <w:color w:val="auto"/>
          <w:sz w:val="28"/>
          <w:szCs w:val="28"/>
          <w:lang w:eastAsia="en-US" w:bidi="ar-SA"/>
        </w:rPr>
        <w:t>Исчерпывающий перечень административных процедур (действий) при предоставлении муниципальной услуги, выполняемых</w:t>
      </w:r>
    </w:p>
    <w:p w:rsidR="001D0293" w:rsidRPr="001D0293" w:rsidRDefault="001D0293" w:rsidP="001D0293">
      <w:pPr>
        <w:autoSpaceDE w:val="0"/>
        <w:autoSpaceDN w:val="0"/>
        <w:spacing w:after="0" w:line="240" w:lineRule="auto"/>
        <w:jc w:val="center"/>
        <w:rPr>
          <w:rFonts w:ascii="Times New Roman" w:eastAsia="Times New Roman" w:hAnsi="Times New Roman" w:cs="Times New Roman"/>
          <w:b/>
          <w:color w:val="auto"/>
          <w:sz w:val="28"/>
          <w:szCs w:val="28"/>
          <w:lang w:eastAsia="en-US" w:bidi="ar-SA"/>
        </w:rPr>
      </w:pPr>
      <w:r w:rsidRPr="001D0293">
        <w:rPr>
          <w:rFonts w:ascii="Times New Roman" w:eastAsia="Times New Roman" w:hAnsi="Times New Roman" w:cs="Times New Roman"/>
          <w:b/>
          <w:color w:val="auto"/>
          <w:sz w:val="28"/>
          <w:szCs w:val="28"/>
          <w:lang w:eastAsia="en-US" w:bidi="ar-SA"/>
        </w:rPr>
        <w:t>многофункциональными центрами</w:t>
      </w:r>
    </w:p>
    <w:p w:rsidR="001D0293" w:rsidRPr="001D0293" w:rsidRDefault="001D0293" w:rsidP="001D0293">
      <w:pPr>
        <w:autoSpaceDE w:val="0"/>
        <w:autoSpaceDN w:val="0"/>
        <w:spacing w:after="0" w:line="240" w:lineRule="auto"/>
        <w:jc w:val="center"/>
        <w:rPr>
          <w:rFonts w:ascii="Times New Roman" w:eastAsia="Times New Roman" w:hAnsi="Times New Roman" w:cs="Times New Roman"/>
          <w:b/>
          <w:color w:val="auto"/>
          <w:sz w:val="28"/>
          <w:szCs w:val="28"/>
          <w:lang w:eastAsia="en-US" w:bidi="ar-SA"/>
        </w:rPr>
      </w:pP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lastRenderedPageBreak/>
        <w:t>Многофункциональный центр осуществляет:</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xml:space="preserve">-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1D0293" w:rsidRPr="001D0293" w:rsidRDefault="001D0293" w:rsidP="001D0293">
      <w:pPr>
        <w:autoSpaceDE w:val="0"/>
        <w:autoSpaceDN w:val="0"/>
        <w:spacing w:after="0" w:line="240" w:lineRule="auto"/>
        <w:jc w:val="both"/>
        <w:rPr>
          <w:rFonts w:ascii="Times New Roman" w:eastAsia="Times New Roman" w:hAnsi="Times New Roman" w:cs="Times New Roman"/>
          <w:color w:val="auto"/>
          <w:sz w:val="28"/>
          <w:szCs w:val="28"/>
          <w:lang w:eastAsia="en-US" w:bidi="ar-SA"/>
        </w:rPr>
      </w:pPr>
    </w:p>
    <w:p w:rsidR="001D0293" w:rsidRPr="001D0293" w:rsidRDefault="00817F0C" w:rsidP="001D0293">
      <w:pPr>
        <w:autoSpaceDE w:val="0"/>
        <w:autoSpaceDN w:val="0"/>
        <w:spacing w:after="0" w:line="240" w:lineRule="auto"/>
        <w:ind w:firstLine="709"/>
        <w:jc w:val="center"/>
        <w:rPr>
          <w:rFonts w:ascii="Times New Roman" w:eastAsia="Times New Roman" w:hAnsi="Times New Roman" w:cs="Times New Roman"/>
          <w:b/>
          <w:color w:val="auto"/>
          <w:sz w:val="28"/>
          <w:szCs w:val="28"/>
          <w:lang w:eastAsia="en-US" w:bidi="ar-SA"/>
        </w:rPr>
      </w:pPr>
      <w:r>
        <w:rPr>
          <w:rFonts w:ascii="Times New Roman" w:eastAsia="Times New Roman" w:hAnsi="Times New Roman" w:cs="Times New Roman"/>
          <w:b/>
          <w:color w:val="auto"/>
          <w:sz w:val="28"/>
          <w:szCs w:val="28"/>
          <w:lang w:eastAsia="en-US" w:bidi="ar-SA"/>
        </w:rPr>
        <w:t xml:space="preserve">30. </w:t>
      </w:r>
      <w:r w:rsidR="001D0293" w:rsidRPr="001D0293">
        <w:rPr>
          <w:rFonts w:ascii="Times New Roman" w:eastAsia="Times New Roman" w:hAnsi="Times New Roman" w:cs="Times New Roman"/>
          <w:b/>
          <w:color w:val="auto"/>
          <w:sz w:val="28"/>
          <w:szCs w:val="28"/>
          <w:lang w:eastAsia="en-US" w:bidi="ar-SA"/>
        </w:rPr>
        <w:t>Информирование заявителей</w:t>
      </w:r>
    </w:p>
    <w:p w:rsidR="001D0293" w:rsidRPr="001D0293" w:rsidRDefault="001D0293" w:rsidP="001D0293">
      <w:pPr>
        <w:autoSpaceDE w:val="0"/>
        <w:autoSpaceDN w:val="0"/>
        <w:spacing w:after="0" w:line="240" w:lineRule="auto"/>
        <w:ind w:firstLine="709"/>
        <w:jc w:val="center"/>
        <w:rPr>
          <w:rFonts w:ascii="Times New Roman" w:eastAsia="Times New Roman" w:hAnsi="Times New Roman" w:cs="Times New Roman"/>
          <w:b/>
          <w:color w:val="auto"/>
          <w:sz w:val="28"/>
          <w:szCs w:val="28"/>
          <w:lang w:eastAsia="en-US" w:bidi="ar-SA"/>
        </w:rPr>
      </w:pP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Информирование заявителя многофункциональными центрами осуществляется следующими способами:</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а)</w:t>
      </w:r>
      <w:r w:rsidRPr="001D0293">
        <w:rPr>
          <w:rFonts w:ascii="Times New Roman" w:eastAsia="Times New Roman" w:hAnsi="Times New Roman" w:cs="Times New Roman"/>
          <w:color w:val="auto"/>
          <w:sz w:val="28"/>
          <w:szCs w:val="28"/>
          <w:lang w:eastAsia="en-US" w:bidi="ar-SA"/>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б)</w:t>
      </w:r>
      <w:r w:rsidRPr="001D0293">
        <w:rPr>
          <w:rFonts w:ascii="Times New Roman" w:eastAsia="Times New Roman" w:hAnsi="Times New Roman" w:cs="Times New Roman"/>
          <w:color w:val="auto"/>
          <w:sz w:val="28"/>
          <w:szCs w:val="28"/>
          <w:lang w:eastAsia="en-US" w:bidi="ar-SA"/>
        </w:rPr>
        <w:tab/>
        <w:t>при обращении заявителя в многофункциональный центр лично, по телефону, посредством почтовых отправлений, либо по электронной почте.</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lastRenderedPageBreak/>
        <w:t>изложить обращение в письменной форме (ответ направляется Заявителю в соответствии со способом, указанным в обращении);</w:t>
      </w:r>
    </w:p>
    <w:p w:rsidR="001D0293" w:rsidRPr="001D0293" w:rsidRDefault="001D0293" w:rsidP="001D0293">
      <w:pPr>
        <w:autoSpaceDE w:val="0"/>
        <w:autoSpaceDN w:val="0"/>
        <w:spacing w:after="0" w:line="240" w:lineRule="auto"/>
        <w:ind w:firstLine="709"/>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назначить другое время для консультаций.</w:t>
      </w:r>
    </w:p>
    <w:p w:rsidR="001D0293" w:rsidRPr="001D0293" w:rsidRDefault="001D0293" w:rsidP="001D0293">
      <w:pPr>
        <w:autoSpaceDE w:val="0"/>
        <w:autoSpaceDN w:val="0"/>
        <w:spacing w:after="0" w:line="240" w:lineRule="auto"/>
        <w:jc w:val="both"/>
        <w:rPr>
          <w:rFonts w:ascii="Times New Roman" w:eastAsia="Times New Roman" w:hAnsi="Times New Roman" w:cs="Times New Roman"/>
          <w:color w:val="auto"/>
          <w:sz w:val="28"/>
          <w:szCs w:val="28"/>
          <w:lang w:eastAsia="en-US" w:bidi="ar-SA"/>
        </w:rPr>
      </w:pPr>
    </w:p>
    <w:p w:rsidR="001D0293" w:rsidRPr="001D0293" w:rsidRDefault="00817F0C" w:rsidP="001D0293">
      <w:pPr>
        <w:autoSpaceDE w:val="0"/>
        <w:autoSpaceDN w:val="0"/>
        <w:spacing w:after="0" w:line="240" w:lineRule="auto"/>
        <w:jc w:val="center"/>
        <w:rPr>
          <w:rFonts w:ascii="Times New Roman" w:eastAsia="Times New Roman" w:hAnsi="Times New Roman" w:cs="Times New Roman"/>
          <w:b/>
          <w:color w:val="auto"/>
          <w:sz w:val="28"/>
          <w:szCs w:val="28"/>
          <w:lang w:eastAsia="en-US" w:bidi="ar-SA"/>
        </w:rPr>
      </w:pPr>
      <w:r>
        <w:rPr>
          <w:rFonts w:ascii="Times New Roman" w:eastAsia="Times New Roman" w:hAnsi="Times New Roman" w:cs="Times New Roman"/>
          <w:b/>
          <w:color w:val="auto"/>
          <w:sz w:val="28"/>
          <w:szCs w:val="28"/>
          <w:lang w:eastAsia="en-US" w:bidi="ar-SA"/>
        </w:rPr>
        <w:t xml:space="preserve">31. </w:t>
      </w:r>
      <w:r w:rsidR="001D0293" w:rsidRPr="001D0293">
        <w:rPr>
          <w:rFonts w:ascii="Times New Roman" w:eastAsia="Times New Roman" w:hAnsi="Times New Roman" w:cs="Times New Roman"/>
          <w:b/>
          <w:color w:val="auto"/>
          <w:sz w:val="28"/>
          <w:szCs w:val="28"/>
          <w:lang w:eastAsia="en-US" w:bidi="ar-SA"/>
        </w:rPr>
        <w:t>Прием и регистрация заявления и документов, необходимых для предоставления муниципальной услуги</w:t>
      </w:r>
    </w:p>
    <w:p w:rsidR="001D0293" w:rsidRPr="001D0293" w:rsidRDefault="001D0293" w:rsidP="001D0293">
      <w:pPr>
        <w:autoSpaceDE w:val="0"/>
        <w:autoSpaceDN w:val="0"/>
        <w:spacing w:after="0" w:line="240" w:lineRule="auto"/>
        <w:jc w:val="both"/>
        <w:rPr>
          <w:rFonts w:ascii="Times New Roman" w:eastAsia="Times New Roman" w:hAnsi="Times New Roman" w:cs="Times New Roman"/>
          <w:color w:val="auto"/>
          <w:sz w:val="28"/>
          <w:szCs w:val="28"/>
          <w:lang w:eastAsia="en-US" w:bidi="ar-SA"/>
        </w:rPr>
      </w:pP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Основанием для начала административной процедуры является личное обращение гражданина в многофункциональный центр.</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Прием заявителей для получения муниципальной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Работник многофункционального центра осуществляет следующие действия:</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1) устанавливает предмет обращения;</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2) устанавливает личность заявителя на основании документа, удостоверяющего личность в соответствии с законодательством Российской Федерации, в том числе проверяет документ, удостоверяющий личность заявителя.</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xml:space="preserve">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 </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4) проверяет соответствие представленных документов требованиям, установленным законодательством:</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тексты документов написаны разборчиво, без сокращений;</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фамилии, имена и отчества физических лиц написаны полностью;</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в документах нет подчисток, приписок, зачеркнутых слов и иных неоговоренных исправлений;</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документы не исполнены карандашом;</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документы не имеют серьезных повреждений, наличие которых не позволяет однозначно истолковать их содержание;</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lastRenderedPageBreak/>
        <w:t>5) осуществляет проверку представленных заявителем документов на полноту комплекта документов и соответствие их требованиям настоящего Административного регламента;</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6) уведомляет заявителя о наличии оснований для отказа в предоставлении муниципальной услуги, объясняет заявителю содержание выявленных недостатков в представленных документах и предлагает принять меры по устранению недостатков;</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7) проверяет соответствие копий представленных документов (за исключением нотариально заверенных) их оригиналам;</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xml:space="preserve">8) выполняет на копиях представленных документов надпись об их соответствии подлинным экземплярам, заверяет своей подписью с указанием фамилии и инициалов (в случае отсутствия копий документов, предусмотренных </w:t>
      </w:r>
      <w:r w:rsidR="00406967">
        <w:rPr>
          <w:rFonts w:ascii="Times New Roman" w:eastAsia="Times New Roman" w:hAnsi="Times New Roman" w:cs="Times New Roman"/>
          <w:color w:val="FF0000"/>
          <w:sz w:val="28"/>
          <w:szCs w:val="28"/>
          <w:lang w:eastAsia="en-US" w:bidi="ar-SA"/>
        </w:rPr>
        <w:t>пунктом 8</w:t>
      </w:r>
      <w:r w:rsidRPr="001D0293">
        <w:rPr>
          <w:rFonts w:ascii="Times New Roman" w:eastAsia="Times New Roman" w:hAnsi="Times New Roman" w:cs="Times New Roman"/>
          <w:color w:val="FF0000"/>
          <w:sz w:val="28"/>
          <w:szCs w:val="28"/>
          <w:lang w:eastAsia="en-US" w:bidi="ar-SA"/>
        </w:rPr>
        <w:t xml:space="preserve"> </w:t>
      </w:r>
      <w:r w:rsidRPr="00406967">
        <w:rPr>
          <w:rFonts w:ascii="Times New Roman" w:eastAsia="Times New Roman" w:hAnsi="Times New Roman" w:cs="Times New Roman"/>
          <w:color w:val="auto"/>
          <w:sz w:val="28"/>
          <w:szCs w:val="28"/>
          <w:lang w:eastAsia="en-US" w:bidi="ar-SA"/>
        </w:rPr>
        <w:t xml:space="preserve">настоящего </w:t>
      </w:r>
      <w:r w:rsidRPr="001D0293">
        <w:rPr>
          <w:rFonts w:ascii="Times New Roman" w:eastAsia="Times New Roman" w:hAnsi="Times New Roman" w:cs="Times New Roman"/>
          <w:color w:val="auto"/>
          <w:sz w:val="28"/>
          <w:szCs w:val="28"/>
          <w:lang w:eastAsia="en-US" w:bidi="ar-SA"/>
        </w:rPr>
        <w:t>Административного регламента, работник многофункционального центра, ответственный за работу по приему документов изготавливает их копии и выполняет на них надпись об их соответствии подлинным экземплярам, заверяя своей подписью с указанием фамилии и инициалов);</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запрашивает согласие заявителя на участие в смс-опросе для оценки качества предоставления муниципальной услуги;</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9) принимает заявление о предоставлении муниципальной услуги и прилагаемые к нему документы в программном комплексе автоматизированной информационной системы деятельности многофункциональных центров (далее – АИС МФЦ), регистрирует заявление о предоставлении муниципальной услуги в АИС МФЦ, с присвоением индивидуального номера записи в электронном журнале;</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10) формирует в двух экземплярах расписку о приеме заявление, о предоставлении муниципальной услуги и прилагаемых к нему документов от заявителя;</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11) подписывает расписку в двух экземплярах и передает ее заявителю для подписания;</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12) выдает заявителю (представителю заявителя) один экземпляр расписки о приеме заявления о предоставлении муниципальной услуги, информирует заявителя о предполагаемом сроке предоставления муниципальной услуги;</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13) составляет опись принятых от заявителя документов, необходимых для предоставления муниципальной услуги, в двух экземплярах, подписывает оба экземпляра для последующей передачи в Уполномоченный орган;</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14) формирует реестр передачи комплектов документов в двух экземплярах на бумажном носителе, подписывает его;</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15) формирует комплект документов на бумажном носителе с вложением описи принятых от заявителя документов для передачи курьером многофункционального центра в Уполномоченный орган.</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xml:space="preserve">Курьер многофункционального центра передает в приоритетном порядке (вне очереди) по реестру комплект документов, необходимый для предоставления муниципальной услуги, в Уполномоченный орган не позднее 1 </w:t>
      </w:r>
      <w:r w:rsidRPr="001D0293">
        <w:rPr>
          <w:rFonts w:ascii="Times New Roman" w:eastAsia="Times New Roman" w:hAnsi="Times New Roman" w:cs="Times New Roman"/>
          <w:color w:val="auto"/>
          <w:sz w:val="28"/>
          <w:szCs w:val="28"/>
          <w:lang w:eastAsia="en-US" w:bidi="ar-SA"/>
        </w:rPr>
        <w:lastRenderedPageBreak/>
        <w:t>рабочего дня, следующего за днем приема в многофункциональном центре заявление о предоставлении муниципальной услуги и прилагаемых к нему документов для принятия решения.</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Результатом административной процедуры является прием и регистрация заявления и документов, необходимых для предоставления муниципальной услуги.</w:t>
      </w:r>
    </w:p>
    <w:p w:rsidR="001D0293" w:rsidRPr="001D0293" w:rsidRDefault="001D0293" w:rsidP="001D0293">
      <w:pPr>
        <w:autoSpaceDE w:val="0"/>
        <w:autoSpaceDN w:val="0"/>
        <w:spacing w:after="0" w:line="240" w:lineRule="auto"/>
        <w:jc w:val="both"/>
        <w:rPr>
          <w:rFonts w:ascii="Times New Roman" w:eastAsia="Times New Roman" w:hAnsi="Times New Roman" w:cs="Times New Roman"/>
          <w:color w:val="auto"/>
          <w:sz w:val="28"/>
          <w:szCs w:val="28"/>
          <w:lang w:eastAsia="en-US" w:bidi="ar-SA"/>
        </w:rPr>
      </w:pPr>
    </w:p>
    <w:p w:rsidR="001D0293" w:rsidRPr="001D0293" w:rsidRDefault="00817F0C" w:rsidP="001D0293">
      <w:pPr>
        <w:autoSpaceDE w:val="0"/>
        <w:autoSpaceDN w:val="0"/>
        <w:spacing w:after="0" w:line="240" w:lineRule="auto"/>
        <w:ind w:firstLine="720"/>
        <w:jc w:val="center"/>
        <w:rPr>
          <w:rFonts w:ascii="Times New Roman" w:eastAsia="Times New Roman" w:hAnsi="Times New Roman" w:cs="Times New Roman"/>
          <w:b/>
          <w:color w:val="auto"/>
          <w:sz w:val="28"/>
          <w:szCs w:val="28"/>
          <w:lang w:eastAsia="en-US" w:bidi="ar-SA"/>
        </w:rPr>
      </w:pPr>
      <w:r>
        <w:rPr>
          <w:rFonts w:ascii="Times New Roman" w:eastAsia="Times New Roman" w:hAnsi="Times New Roman" w:cs="Times New Roman"/>
          <w:b/>
          <w:color w:val="auto"/>
          <w:sz w:val="28"/>
          <w:szCs w:val="28"/>
          <w:lang w:eastAsia="en-US" w:bidi="ar-SA"/>
        </w:rPr>
        <w:t xml:space="preserve">32. </w:t>
      </w:r>
      <w:r w:rsidR="001D0293" w:rsidRPr="001D0293">
        <w:rPr>
          <w:rFonts w:ascii="Times New Roman" w:eastAsia="Times New Roman" w:hAnsi="Times New Roman" w:cs="Times New Roman"/>
          <w:b/>
          <w:color w:val="auto"/>
          <w:sz w:val="28"/>
          <w:szCs w:val="28"/>
          <w:lang w:eastAsia="en-US" w:bidi="ar-SA"/>
        </w:rPr>
        <w:t>Выдача заявителю результата предоставления муниципальной услуги</w:t>
      </w:r>
    </w:p>
    <w:p w:rsidR="001D0293" w:rsidRPr="001D0293" w:rsidRDefault="001D0293" w:rsidP="001D0293">
      <w:pPr>
        <w:autoSpaceDE w:val="0"/>
        <w:autoSpaceDN w:val="0"/>
        <w:spacing w:after="0" w:line="240" w:lineRule="auto"/>
        <w:ind w:firstLine="720"/>
        <w:jc w:val="center"/>
        <w:rPr>
          <w:rFonts w:ascii="Times New Roman" w:eastAsia="Times New Roman" w:hAnsi="Times New Roman" w:cs="Times New Roman"/>
          <w:b/>
          <w:color w:val="auto"/>
          <w:sz w:val="28"/>
          <w:szCs w:val="28"/>
          <w:lang w:eastAsia="en-US" w:bidi="ar-SA"/>
        </w:rPr>
      </w:pP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администрацией Еткульского муниципального района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установленными законодательством Российской Федерации.»</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с администрацией Еткульского муниципального района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установленными законодательством Российской Федерации.»</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 xml:space="preserve">Работник многофункционального центра осуществляет следующие действия: </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устанавливает личность заявителя на</w:t>
      </w:r>
      <w:r w:rsidRPr="001D0293">
        <w:rPr>
          <w:rFonts w:ascii="Times New Roman" w:eastAsia="Times New Roman" w:hAnsi="Times New Roman" w:cs="Times New Roman"/>
          <w:color w:val="auto"/>
          <w:sz w:val="28"/>
          <w:szCs w:val="28"/>
          <w:lang w:eastAsia="en-US" w:bidi="ar-SA"/>
        </w:rPr>
        <w:tab/>
        <w:t>основании документа, удостоверяющего личность в  соответствии с законодательством Российской Федерации; проверяет полномочия представителя заявителя (в случае обращения представителя заявителя);</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определяет статус исполнения заявления о выдаче разрешения на строительство, заявления о внесении изменений, уведомления в ГИС;</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lastRenderedPageBreak/>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выдает документы заявителю, при необходимости запрашивает у заявителя подписи за каждый выданный документ;</w:t>
      </w:r>
    </w:p>
    <w:p w:rsidR="001D0293" w:rsidRPr="001D0293" w:rsidRDefault="001D0293" w:rsidP="001D0293">
      <w:pPr>
        <w:autoSpaceDE w:val="0"/>
        <w:autoSpaceDN w:val="0"/>
        <w:spacing w:after="0" w:line="240" w:lineRule="auto"/>
        <w:ind w:firstLine="720"/>
        <w:jc w:val="both"/>
        <w:rPr>
          <w:rFonts w:ascii="Times New Roman" w:eastAsia="Times New Roman" w:hAnsi="Times New Roman" w:cs="Times New Roman"/>
          <w:color w:val="auto"/>
          <w:sz w:val="28"/>
          <w:szCs w:val="28"/>
          <w:lang w:eastAsia="en-US" w:bidi="ar-SA"/>
        </w:rPr>
      </w:pPr>
      <w:r w:rsidRPr="001D0293">
        <w:rPr>
          <w:rFonts w:ascii="Times New Roman" w:eastAsia="Times New Roman" w:hAnsi="Times New Roman" w:cs="Times New Roman"/>
          <w:color w:val="auto"/>
          <w:sz w:val="28"/>
          <w:szCs w:val="28"/>
          <w:lang w:eastAsia="en-US" w:bidi="ar-SA"/>
        </w:rPr>
        <w:t>запрашивает согласие заявителя на участие в смс-опросе для оценки качества предоставленных услуг многофункциональным центром.</w:t>
      </w:r>
    </w:p>
    <w:p w:rsidR="001D0293" w:rsidRDefault="001D0293" w:rsidP="001D0293">
      <w:pPr>
        <w:pStyle w:val="27"/>
        <w:keepNext/>
        <w:keepLines/>
        <w:tabs>
          <w:tab w:val="left" w:pos="0"/>
        </w:tabs>
        <w:spacing w:after="0" w:line="240" w:lineRule="auto"/>
        <w:ind w:left="0" w:firstLine="0"/>
        <w:outlineLvl w:val="0"/>
      </w:pPr>
    </w:p>
    <w:bookmarkEnd w:id="287"/>
    <w:bookmarkEnd w:id="288"/>
    <w:bookmarkEnd w:id="289"/>
    <w:bookmarkEnd w:id="290"/>
    <w:bookmarkEnd w:id="291"/>
    <w:bookmarkEnd w:id="292"/>
    <w:bookmarkEnd w:id="293"/>
    <w:p w:rsidR="006859C7" w:rsidRPr="00FC651C" w:rsidRDefault="006859C7" w:rsidP="00C87262">
      <w:pPr>
        <w:pStyle w:val="12"/>
        <w:tabs>
          <w:tab w:val="left" w:pos="1403"/>
        </w:tabs>
        <w:spacing w:line="240" w:lineRule="auto"/>
        <w:ind w:firstLine="709"/>
        <w:jc w:val="both"/>
        <w:rPr>
          <w:color w:val="FF0000"/>
          <w:sz w:val="28"/>
          <w:szCs w:val="28"/>
        </w:rPr>
      </w:pPr>
    </w:p>
    <w:p w:rsidR="00204D29" w:rsidRPr="00FC651C" w:rsidRDefault="00204D29" w:rsidP="00C87262">
      <w:pPr>
        <w:pStyle w:val="12"/>
        <w:spacing w:after="0" w:line="240" w:lineRule="auto"/>
        <w:ind w:firstLine="720"/>
        <w:contextualSpacing/>
        <w:jc w:val="both"/>
        <w:rPr>
          <w:b/>
          <w:bCs/>
          <w:sz w:val="28"/>
          <w:szCs w:val="28"/>
        </w:rPr>
      </w:pPr>
    </w:p>
    <w:p w:rsidR="00B739CC" w:rsidRPr="00FC651C" w:rsidRDefault="00B739CC" w:rsidP="00C87262">
      <w:pPr>
        <w:pStyle w:val="12"/>
        <w:spacing w:after="0" w:line="240" w:lineRule="auto"/>
        <w:ind w:firstLine="720"/>
        <w:contextualSpacing/>
        <w:jc w:val="both"/>
        <w:rPr>
          <w:b/>
          <w:bCs/>
          <w:sz w:val="28"/>
          <w:szCs w:val="28"/>
        </w:rPr>
      </w:pPr>
    </w:p>
    <w:p w:rsidR="00E250BE" w:rsidRPr="00FC651C" w:rsidRDefault="00E250BE" w:rsidP="00C87262">
      <w:pPr>
        <w:pStyle w:val="12"/>
        <w:spacing w:after="0" w:line="240" w:lineRule="auto"/>
        <w:ind w:firstLine="720"/>
        <w:contextualSpacing/>
        <w:jc w:val="both"/>
        <w:rPr>
          <w:b/>
          <w:bCs/>
          <w:sz w:val="28"/>
          <w:szCs w:val="28"/>
        </w:rPr>
      </w:pPr>
    </w:p>
    <w:p w:rsidR="00B739CC" w:rsidRPr="00FC651C" w:rsidRDefault="00B739CC" w:rsidP="00C87262">
      <w:pPr>
        <w:pStyle w:val="12"/>
        <w:spacing w:after="0" w:line="240" w:lineRule="auto"/>
        <w:ind w:firstLine="720"/>
        <w:contextualSpacing/>
        <w:jc w:val="both"/>
        <w:rPr>
          <w:b/>
          <w:bCs/>
          <w:sz w:val="28"/>
          <w:szCs w:val="28"/>
        </w:rPr>
      </w:pPr>
    </w:p>
    <w:p w:rsidR="00B739CC" w:rsidRPr="00FC651C" w:rsidRDefault="00B739CC" w:rsidP="00C87262">
      <w:pPr>
        <w:pStyle w:val="12"/>
        <w:spacing w:after="0" w:line="240" w:lineRule="auto"/>
        <w:ind w:firstLine="720"/>
        <w:contextualSpacing/>
        <w:jc w:val="both"/>
        <w:rPr>
          <w:b/>
          <w:bCs/>
          <w:sz w:val="28"/>
          <w:szCs w:val="28"/>
        </w:rPr>
      </w:pPr>
    </w:p>
    <w:p w:rsidR="00B739CC" w:rsidRPr="00FC651C" w:rsidRDefault="00B739CC" w:rsidP="00C87262">
      <w:pPr>
        <w:pStyle w:val="12"/>
        <w:spacing w:after="0" w:line="240" w:lineRule="auto"/>
        <w:ind w:firstLine="720"/>
        <w:contextualSpacing/>
        <w:jc w:val="both"/>
        <w:rPr>
          <w:b/>
          <w:bCs/>
          <w:sz w:val="28"/>
          <w:szCs w:val="28"/>
        </w:rPr>
      </w:pPr>
    </w:p>
    <w:p w:rsidR="00204D29" w:rsidRPr="00FC651C" w:rsidRDefault="00204D29" w:rsidP="00C87262">
      <w:pPr>
        <w:pStyle w:val="12"/>
        <w:spacing w:after="0" w:line="240" w:lineRule="auto"/>
        <w:ind w:firstLine="720"/>
        <w:contextualSpacing/>
        <w:jc w:val="both"/>
        <w:rPr>
          <w:b/>
          <w:bCs/>
          <w:sz w:val="28"/>
          <w:szCs w:val="28"/>
        </w:rPr>
      </w:pPr>
    </w:p>
    <w:p w:rsidR="00E250BE" w:rsidRPr="00FC651C" w:rsidRDefault="00E250BE"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156063" w:rsidRDefault="00156063" w:rsidP="00C87262">
      <w:pPr>
        <w:pStyle w:val="12"/>
        <w:spacing w:after="0" w:line="240" w:lineRule="auto"/>
        <w:ind w:firstLine="720"/>
        <w:contextualSpacing/>
        <w:jc w:val="both"/>
        <w:rPr>
          <w:b/>
          <w:bCs/>
          <w:sz w:val="28"/>
          <w:szCs w:val="28"/>
        </w:rPr>
      </w:pPr>
    </w:p>
    <w:p w:rsidR="00EF3F03" w:rsidRDefault="00EF3F03" w:rsidP="00C87262">
      <w:pPr>
        <w:pStyle w:val="12"/>
        <w:spacing w:after="0" w:line="240" w:lineRule="auto"/>
        <w:ind w:firstLine="720"/>
        <w:contextualSpacing/>
        <w:jc w:val="both"/>
        <w:rPr>
          <w:b/>
          <w:bCs/>
          <w:sz w:val="28"/>
          <w:szCs w:val="28"/>
        </w:rPr>
      </w:pPr>
    </w:p>
    <w:p w:rsidR="00EF3F03" w:rsidRDefault="00EF3F03" w:rsidP="00C87262">
      <w:pPr>
        <w:pStyle w:val="12"/>
        <w:spacing w:after="0" w:line="240" w:lineRule="auto"/>
        <w:ind w:firstLine="720"/>
        <w:contextualSpacing/>
        <w:jc w:val="both"/>
        <w:rPr>
          <w:b/>
          <w:bCs/>
          <w:sz w:val="28"/>
          <w:szCs w:val="28"/>
        </w:rPr>
      </w:pPr>
    </w:p>
    <w:p w:rsidR="00EF3F03" w:rsidRDefault="00EF3F03" w:rsidP="00C87262">
      <w:pPr>
        <w:pStyle w:val="12"/>
        <w:spacing w:after="0" w:line="240" w:lineRule="auto"/>
        <w:ind w:firstLine="720"/>
        <w:contextualSpacing/>
        <w:jc w:val="both"/>
        <w:rPr>
          <w:b/>
          <w:bCs/>
          <w:sz w:val="28"/>
          <w:szCs w:val="28"/>
        </w:rPr>
      </w:pPr>
    </w:p>
    <w:p w:rsidR="00EF3F03" w:rsidRDefault="00EF3F03" w:rsidP="00C87262">
      <w:pPr>
        <w:pStyle w:val="12"/>
        <w:spacing w:after="0" w:line="240" w:lineRule="auto"/>
        <w:ind w:firstLine="720"/>
        <w:contextualSpacing/>
        <w:jc w:val="both"/>
        <w:rPr>
          <w:b/>
          <w:bCs/>
          <w:sz w:val="28"/>
          <w:szCs w:val="28"/>
        </w:rPr>
      </w:pPr>
    </w:p>
    <w:p w:rsidR="00EF3F03" w:rsidRDefault="00EF3F03" w:rsidP="00C87262">
      <w:pPr>
        <w:pStyle w:val="12"/>
        <w:spacing w:after="0" w:line="240" w:lineRule="auto"/>
        <w:ind w:firstLine="720"/>
        <w:contextualSpacing/>
        <w:jc w:val="both"/>
        <w:rPr>
          <w:b/>
          <w:bCs/>
          <w:sz w:val="28"/>
          <w:szCs w:val="28"/>
        </w:rPr>
      </w:pPr>
    </w:p>
    <w:p w:rsidR="00EF3F03" w:rsidRDefault="00EF3F03" w:rsidP="00C87262">
      <w:pPr>
        <w:pStyle w:val="12"/>
        <w:spacing w:after="0" w:line="240" w:lineRule="auto"/>
        <w:ind w:firstLine="720"/>
        <w:contextualSpacing/>
        <w:jc w:val="both"/>
        <w:rPr>
          <w:b/>
          <w:bCs/>
          <w:sz w:val="28"/>
          <w:szCs w:val="28"/>
        </w:rPr>
      </w:pPr>
    </w:p>
    <w:p w:rsidR="00EF3F03" w:rsidRDefault="00EF3F03" w:rsidP="00C87262">
      <w:pPr>
        <w:pStyle w:val="12"/>
        <w:spacing w:after="0" w:line="240" w:lineRule="auto"/>
        <w:ind w:firstLine="720"/>
        <w:contextualSpacing/>
        <w:jc w:val="both"/>
        <w:rPr>
          <w:b/>
          <w:bCs/>
          <w:sz w:val="28"/>
          <w:szCs w:val="28"/>
        </w:rPr>
      </w:pPr>
    </w:p>
    <w:p w:rsidR="006859C7" w:rsidRPr="00731EE8" w:rsidRDefault="00EF2983" w:rsidP="00204D29">
      <w:pPr>
        <w:pStyle w:val="12"/>
        <w:spacing w:after="0" w:line="240" w:lineRule="auto"/>
        <w:ind w:firstLine="720"/>
        <w:contextualSpacing/>
        <w:jc w:val="right"/>
        <w:rPr>
          <w:b/>
          <w:bCs/>
        </w:rPr>
      </w:pPr>
      <w:r w:rsidRPr="00731EE8">
        <w:rPr>
          <w:b/>
          <w:bCs/>
        </w:rPr>
        <w:lastRenderedPageBreak/>
        <w:t>Приложение № 1</w:t>
      </w:r>
    </w:p>
    <w:p w:rsidR="006859C7" w:rsidRPr="00731EE8" w:rsidRDefault="00EF2983" w:rsidP="007923DA">
      <w:pPr>
        <w:pStyle w:val="12"/>
        <w:spacing w:after="0" w:line="240" w:lineRule="auto"/>
        <w:ind w:firstLine="720"/>
        <w:contextualSpacing/>
        <w:jc w:val="right"/>
      </w:pPr>
      <w:r w:rsidRPr="00731EE8">
        <w:rPr>
          <w:shd w:val="clear" w:color="auto" w:fill="FFFFFF"/>
        </w:rPr>
        <w:t>к Административно</w:t>
      </w:r>
      <w:r w:rsidR="007923DA" w:rsidRPr="00731EE8">
        <w:rPr>
          <w:shd w:val="clear" w:color="auto" w:fill="FFFFFF"/>
        </w:rPr>
        <w:t>му</w:t>
      </w:r>
      <w:r w:rsidRPr="00731EE8">
        <w:rPr>
          <w:shd w:val="clear" w:color="auto" w:fill="FFFFFF"/>
        </w:rPr>
        <w:t xml:space="preserve"> регламент</w:t>
      </w:r>
      <w:r w:rsidR="007923DA" w:rsidRPr="00731EE8">
        <w:rPr>
          <w:shd w:val="clear" w:color="auto" w:fill="FFFFFF"/>
        </w:rPr>
        <w:t>у</w:t>
      </w:r>
    </w:p>
    <w:p w:rsidR="005312A9" w:rsidRPr="005312A9" w:rsidRDefault="005312A9" w:rsidP="005312A9">
      <w:pPr>
        <w:autoSpaceDE w:val="0"/>
        <w:autoSpaceDN w:val="0"/>
        <w:adjustRightInd w:val="0"/>
        <w:spacing w:after="0" w:line="240" w:lineRule="auto"/>
        <w:jc w:val="center"/>
        <w:rPr>
          <w:rFonts w:ascii="Times New Roman" w:eastAsia="Times New Roman" w:hAnsi="Times New Roman" w:cs="Times New Roman"/>
          <w:color w:val="auto"/>
          <w:lang w:bidi="ar-SA"/>
        </w:rPr>
      </w:pPr>
      <w:r w:rsidRPr="005312A9">
        <w:rPr>
          <w:rFonts w:ascii="Times New Roman" w:eastAsia="Times New Roman" w:hAnsi="Times New Roman" w:cs="Times New Roman"/>
          <w:color w:val="auto"/>
          <w:lang w:bidi="ar-SA"/>
        </w:rPr>
        <w:t>РАЗРЕШЕНИЕ</w:t>
      </w:r>
    </w:p>
    <w:p w:rsidR="005312A9" w:rsidRPr="005312A9" w:rsidRDefault="005312A9" w:rsidP="005312A9">
      <w:pPr>
        <w:autoSpaceDE w:val="0"/>
        <w:autoSpaceDN w:val="0"/>
        <w:adjustRightInd w:val="0"/>
        <w:spacing w:after="0" w:line="240" w:lineRule="auto"/>
        <w:jc w:val="center"/>
        <w:rPr>
          <w:rFonts w:ascii="Times New Roman" w:eastAsia="Times New Roman" w:hAnsi="Times New Roman" w:cs="Times New Roman"/>
          <w:color w:val="auto"/>
          <w:sz w:val="28"/>
          <w:szCs w:val="28"/>
          <w:lang w:bidi="ar-SA"/>
        </w:rPr>
      </w:pPr>
      <w:r w:rsidRPr="005312A9">
        <w:rPr>
          <w:rFonts w:ascii="Times New Roman" w:eastAsia="Times New Roman" w:hAnsi="Times New Roman" w:cs="Times New Roman"/>
          <w:color w:val="auto"/>
          <w:sz w:val="28"/>
          <w:szCs w:val="28"/>
          <w:lang w:bidi="ar-SA"/>
        </w:rPr>
        <w:t>на осуществление земляных работ</w:t>
      </w:r>
    </w:p>
    <w:p w:rsidR="005312A9" w:rsidRPr="005312A9" w:rsidRDefault="005312A9" w:rsidP="005312A9">
      <w:pPr>
        <w:widowControl/>
        <w:autoSpaceDE w:val="0"/>
        <w:autoSpaceDN w:val="0"/>
        <w:adjustRightInd w:val="0"/>
        <w:spacing w:after="0" w:line="240" w:lineRule="auto"/>
        <w:rPr>
          <w:rFonts w:ascii="Times New Roman" w:eastAsia="Times New Roman" w:hAnsi="Times New Roman" w:cs="Times New Roman"/>
          <w:color w:val="auto"/>
          <w:lang w:bidi="ar-SA"/>
        </w:rPr>
      </w:pPr>
      <w:r w:rsidRPr="005312A9">
        <w:rPr>
          <w:rFonts w:ascii="Times New Roman" w:eastAsia="Times New Roman" w:hAnsi="Times New Roman" w:cs="Times New Roman"/>
          <w:color w:val="auto"/>
          <w:lang w:bidi="ar-SA"/>
        </w:rPr>
        <w:t>"___" _____________ 20____ г.                                                                     N ____________</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lang w:bidi="ar-SA"/>
        </w:rPr>
      </w:pPr>
      <w:r w:rsidRPr="005312A9">
        <w:rPr>
          <w:rFonts w:ascii="Times New Roman" w:eastAsia="Times New Roman" w:hAnsi="Times New Roman" w:cs="Times New Roman"/>
          <w:color w:val="auto"/>
          <w:sz w:val="28"/>
          <w:szCs w:val="28"/>
          <w:lang w:bidi="ar-SA"/>
        </w:rPr>
        <w:t xml:space="preserve">Предъявителю сего, представителю заказчика </w:t>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lang w:bidi="ar-SA"/>
        </w:rPr>
      </w:pPr>
      <w:r w:rsidRPr="005312A9">
        <w:rPr>
          <w:rFonts w:ascii="Times New Roman" w:eastAsia="Times New Roman" w:hAnsi="Times New Roman" w:cs="Times New Roman"/>
          <w:color w:val="auto"/>
          <w:sz w:val="28"/>
          <w:szCs w:val="28"/>
          <w:lang w:bidi="ar-SA"/>
        </w:rPr>
        <w:t xml:space="preserve">Разрешается осуществлять, как ответственному лицу, земляные работы </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0"/>
          <w:szCs w:val="20"/>
          <w:lang w:bidi="ar-SA"/>
        </w:rPr>
      </w:pP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t xml:space="preserve"> </w:t>
      </w:r>
      <w:r w:rsidRPr="005312A9">
        <w:rPr>
          <w:rFonts w:ascii="Times New Roman" w:eastAsia="Times New Roman" w:hAnsi="Times New Roman" w:cs="Times New Roman"/>
          <w:color w:val="auto"/>
          <w:sz w:val="20"/>
          <w:szCs w:val="20"/>
          <w:u w:val="single"/>
          <w:lang w:bidi="ar-SA"/>
        </w:rPr>
        <w:t>(</w:t>
      </w:r>
      <w:r w:rsidRPr="005312A9">
        <w:rPr>
          <w:rFonts w:ascii="Times New Roman" w:eastAsia="Times New Roman" w:hAnsi="Times New Roman" w:cs="Times New Roman"/>
          <w:color w:val="auto"/>
          <w:sz w:val="20"/>
          <w:szCs w:val="20"/>
          <w:lang w:bidi="ar-SA"/>
        </w:rPr>
        <w:t>виды работ: раскопка грунта, бурение скважин и.т.д.)</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u w:val="single"/>
          <w:lang w:bidi="ar-SA"/>
        </w:rPr>
      </w:pPr>
      <w:r w:rsidRPr="005312A9">
        <w:rPr>
          <w:rFonts w:ascii="Times New Roman" w:eastAsia="Times New Roman" w:hAnsi="Times New Roman" w:cs="Times New Roman"/>
          <w:color w:val="auto"/>
          <w:sz w:val="28"/>
          <w:szCs w:val="28"/>
          <w:lang w:bidi="ar-SA"/>
        </w:rPr>
        <w:t>Для</w:t>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t>,</w:t>
      </w:r>
    </w:p>
    <w:p w:rsidR="005312A9" w:rsidRPr="005312A9" w:rsidRDefault="005312A9" w:rsidP="005312A9">
      <w:pPr>
        <w:autoSpaceDE w:val="0"/>
        <w:autoSpaceDN w:val="0"/>
        <w:adjustRightInd w:val="0"/>
        <w:spacing w:after="0" w:line="240" w:lineRule="auto"/>
        <w:jc w:val="center"/>
        <w:rPr>
          <w:rFonts w:ascii="Times New Roman" w:eastAsia="Times New Roman" w:hAnsi="Times New Roman" w:cs="Times New Roman"/>
          <w:color w:val="auto"/>
          <w:sz w:val="20"/>
          <w:szCs w:val="20"/>
          <w:lang w:bidi="ar-SA"/>
        </w:rPr>
      </w:pPr>
      <w:r w:rsidRPr="005312A9">
        <w:rPr>
          <w:rFonts w:ascii="Times New Roman" w:eastAsia="Times New Roman" w:hAnsi="Times New Roman" w:cs="Times New Roman"/>
          <w:color w:val="auto"/>
          <w:sz w:val="20"/>
          <w:szCs w:val="20"/>
          <w:lang w:bidi="ar-SA"/>
        </w:rPr>
        <w:t>(наименование работ)</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u w:val="single"/>
          <w:lang w:bidi="ar-SA"/>
        </w:rPr>
      </w:pPr>
      <w:r w:rsidRPr="005312A9">
        <w:rPr>
          <w:rFonts w:ascii="Times New Roman" w:eastAsia="Times New Roman" w:hAnsi="Times New Roman" w:cs="Times New Roman"/>
          <w:color w:val="auto"/>
          <w:sz w:val="28"/>
          <w:szCs w:val="28"/>
          <w:lang w:bidi="ar-SA"/>
        </w:rPr>
        <w:t>Расположенному:</w:t>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u w:val="single"/>
          <w:lang w:bidi="ar-SA"/>
        </w:rPr>
      </w:pPr>
      <w:r w:rsidRPr="005312A9">
        <w:rPr>
          <w:rFonts w:ascii="Times New Roman" w:eastAsia="Times New Roman" w:hAnsi="Times New Roman" w:cs="Times New Roman"/>
          <w:color w:val="auto"/>
          <w:sz w:val="28"/>
          <w:szCs w:val="28"/>
          <w:lang w:bidi="ar-SA"/>
        </w:rPr>
        <w:t>На участке (врезка)</w:t>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lang w:bidi="ar-SA"/>
        </w:rPr>
      </w:pPr>
      <w:r w:rsidRPr="005312A9">
        <w:rPr>
          <w:rFonts w:ascii="Times New Roman" w:eastAsia="Times New Roman" w:hAnsi="Times New Roman" w:cs="Times New Roman"/>
          <w:color w:val="auto"/>
          <w:sz w:val="28"/>
          <w:szCs w:val="28"/>
          <w:lang w:bidi="ar-SA"/>
        </w:rPr>
        <w:t>При выполнении следующих условий:</w:t>
      </w:r>
    </w:p>
    <w:p w:rsidR="005312A9" w:rsidRPr="005312A9" w:rsidRDefault="005312A9" w:rsidP="005312A9">
      <w:pPr>
        <w:widowControl/>
        <w:numPr>
          <w:ilvl w:val="0"/>
          <w:numId w:val="42"/>
        </w:numPr>
        <w:autoSpaceDE w:val="0"/>
        <w:autoSpaceDN w:val="0"/>
        <w:adjustRightInd w:val="0"/>
        <w:spacing w:after="0" w:line="240" w:lineRule="auto"/>
        <w:ind w:left="0" w:firstLine="0"/>
        <w:jc w:val="both"/>
        <w:rPr>
          <w:rFonts w:ascii="Times New Roman" w:eastAsia="Times New Roman" w:hAnsi="Times New Roman" w:cs="Times New Roman"/>
          <w:b/>
          <w:color w:val="auto"/>
          <w:sz w:val="28"/>
          <w:szCs w:val="28"/>
          <w:lang w:bidi="ar-SA"/>
        </w:rPr>
      </w:pPr>
      <w:r w:rsidRPr="005312A9">
        <w:rPr>
          <w:rFonts w:ascii="Times New Roman" w:eastAsia="Times New Roman" w:hAnsi="Times New Roman" w:cs="Times New Roman"/>
          <w:b/>
          <w:color w:val="auto"/>
          <w:sz w:val="28"/>
          <w:szCs w:val="28"/>
          <w:lang w:bidi="ar-SA"/>
        </w:rPr>
        <w:t>Работы по благоустройству выполнять в соответствии с Правилами содержания и благоустройства территории по каждому сельскому поселению Еткульского района.</w:t>
      </w:r>
    </w:p>
    <w:p w:rsidR="005312A9" w:rsidRPr="005312A9" w:rsidRDefault="005312A9" w:rsidP="005312A9">
      <w:pPr>
        <w:widowControl/>
        <w:numPr>
          <w:ilvl w:val="0"/>
          <w:numId w:val="42"/>
        </w:numPr>
        <w:autoSpaceDE w:val="0"/>
        <w:autoSpaceDN w:val="0"/>
        <w:adjustRightInd w:val="0"/>
        <w:spacing w:after="0" w:line="240" w:lineRule="auto"/>
        <w:ind w:left="0" w:firstLine="0"/>
        <w:jc w:val="both"/>
        <w:rPr>
          <w:rFonts w:ascii="Times New Roman" w:eastAsia="Times New Roman" w:hAnsi="Times New Roman" w:cs="Times New Roman"/>
          <w:b/>
          <w:color w:val="auto"/>
          <w:sz w:val="28"/>
          <w:szCs w:val="28"/>
          <w:u w:val="single"/>
          <w:lang w:bidi="ar-SA"/>
        </w:rPr>
      </w:pPr>
      <w:r w:rsidRPr="005312A9">
        <w:rPr>
          <w:rFonts w:ascii="Times New Roman" w:eastAsia="Times New Roman" w:hAnsi="Times New Roman" w:cs="Times New Roman"/>
          <w:b/>
          <w:color w:val="auto"/>
          <w:sz w:val="28"/>
          <w:szCs w:val="28"/>
          <w:u w:val="single"/>
          <w:lang w:bidi="ar-SA"/>
        </w:rPr>
        <w:t>Земляные работы должны быть закончены, а нарушенные зеленые насаждения, конструкции дорог, тротуаров, другие объекты благоустройства должны быть восстановлены в сроки, указанные в настоящем разрешении.</w:t>
      </w:r>
      <w:r w:rsidRPr="005312A9">
        <w:rPr>
          <w:rFonts w:ascii="Times New Roman" w:eastAsia="Times New Roman" w:hAnsi="Times New Roman" w:cs="Times New Roman"/>
          <w:b/>
          <w:color w:val="auto"/>
          <w:lang w:bidi="ar-SA"/>
        </w:rPr>
        <w:t xml:space="preserve"> </w:t>
      </w:r>
      <w:r w:rsidRPr="005312A9">
        <w:rPr>
          <w:rFonts w:ascii="Times New Roman" w:eastAsia="Times New Roman" w:hAnsi="Times New Roman" w:cs="Times New Roman"/>
          <w:b/>
          <w:color w:val="auto"/>
          <w:sz w:val="28"/>
          <w:szCs w:val="28"/>
          <w:u w:val="single"/>
          <w:lang w:bidi="ar-SA"/>
        </w:rPr>
        <w:t>Ответственность за невыполнение настоящих требований несет лицо, производящее земляные работы.</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b/>
          <w:color w:val="auto"/>
          <w:sz w:val="28"/>
          <w:szCs w:val="28"/>
          <w:lang w:bidi="ar-SA"/>
        </w:rPr>
      </w:pPr>
      <w:r w:rsidRPr="005312A9">
        <w:rPr>
          <w:rFonts w:ascii="Times New Roman" w:eastAsia="Times New Roman" w:hAnsi="Times New Roman" w:cs="Times New Roman"/>
          <w:b/>
          <w:color w:val="auto"/>
          <w:sz w:val="28"/>
          <w:szCs w:val="28"/>
          <w:lang w:bidi="ar-SA"/>
        </w:rPr>
        <w:t>3</w:t>
      </w:r>
      <w:r>
        <w:rPr>
          <w:rFonts w:ascii="Times New Roman" w:eastAsia="Times New Roman" w:hAnsi="Times New Roman" w:cs="Times New Roman"/>
          <w:b/>
          <w:color w:val="auto"/>
          <w:sz w:val="28"/>
          <w:szCs w:val="28"/>
          <w:lang w:bidi="ar-SA"/>
        </w:rPr>
        <w:t>.</w:t>
      </w:r>
      <w:r w:rsidRPr="005312A9">
        <w:rPr>
          <w:rFonts w:ascii="Times New Roman" w:eastAsia="Times New Roman" w:hAnsi="Times New Roman" w:cs="Times New Roman"/>
          <w:b/>
          <w:color w:val="auto"/>
          <w:sz w:val="28"/>
          <w:szCs w:val="28"/>
          <w:lang w:bidi="ar-SA"/>
        </w:rPr>
        <w:tab/>
        <w:t>Запрещается увеличение площади осуществления земляных работ по сравнению с площадью, определенной в настоящем Разрешении.</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b/>
          <w:color w:val="auto"/>
          <w:sz w:val="28"/>
          <w:szCs w:val="28"/>
          <w:lang w:bidi="ar-SA"/>
        </w:rPr>
      </w:pPr>
      <w:r w:rsidRPr="005312A9">
        <w:rPr>
          <w:rFonts w:ascii="Times New Roman" w:eastAsia="Times New Roman" w:hAnsi="Times New Roman" w:cs="Times New Roman"/>
          <w:b/>
          <w:color w:val="auto"/>
          <w:sz w:val="28"/>
          <w:szCs w:val="28"/>
          <w:lang w:bidi="ar-SA"/>
        </w:rPr>
        <w:t>4</w:t>
      </w:r>
      <w:r>
        <w:rPr>
          <w:rFonts w:ascii="Times New Roman" w:eastAsia="Times New Roman" w:hAnsi="Times New Roman" w:cs="Times New Roman"/>
          <w:b/>
          <w:color w:val="auto"/>
          <w:sz w:val="28"/>
          <w:szCs w:val="28"/>
          <w:lang w:bidi="ar-SA"/>
        </w:rPr>
        <w:t>.</w:t>
      </w:r>
      <w:r w:rsidRPr="005312A9">
        <w:rPr>
          <w:rFonts w:ascii="Times New Roman" w:eastAsia="Times New Roman" w:hAnsi="Times New Roman" w:cs="Times New Roman"/>
          <w:b/>
          <w:color w:val="auto"/>
          <w:sz w:val="28"/>
          <w:szCs w:val="28"/>
          <w:lang w:bidi="ar-SA"/>
        </w:rPr>
        <w:tab/>
        <w:t>По окончанию работ в срок до 2-х месяцев предоставить в управление строительства и архитектуры Еткульского муниципального района исполнительный чертеж (исполнительную съемку).</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lang w:bidi="ar-SA"/>
        </w:rPr>
      </w:pPr>
      <w:r w:rsidRPr="005312A9">
        <w:rPr>
          <w:rFonts w:ascii="Times New Roman" w:eastAsia="Times New Roman" w:hAnsi="Times New Roman" w:cs="Times New Roman"/>
          <w:color w:val="auto"/>
          <w:sz w:val="28"/>
          <w:szCs w:val="28"/>
          <w:lang w:bidi="ar-SA"/>
        </w:rPr>
        <w:t>Площадь работ________ кв.м.</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u w:val="single"/>
          <w:lang w:bidi="ar-SA"/>
        </w:rPr>
      </w:pPr>
      <w:r w:rsidRPr="005312A9">
        <w:rPr>
          <w:rFonts w:ascii="Times New Roman" w:eastAsia="Times New Roman" w:hAnsi="Times New Roman" w:cs="Times New Roman"/>
          <w:color w:val="auto"/>
          <w:sz w:val="28"/>
          <w:szCs w:val="28"/>
          <w:lang w:bidi="ar-SA"/>
        </w:rPr>
        <w:t>Окончание работ</w:t>
      </w:r>
      <w:r w:rsidRPr="005312A9">
        <w:rPr>
          <w:rFonts w:ascii="Times New Roman" w:eastAsia="Times New Roman" w:hAnsi="Times New Roman" w:cs="Times New Roman"/>
          <w:color w:val="auto"/>
          <w:sz w:val="28"/>
          <w:szCs w:val="28"/>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u w:val="single"/>
          <w:lang w:bidi="ar-SA"/>
        </w:rPr>
      </w:pPr>
      <w:r w:rsidRPr="005312A9">
        <w:rPr>
          <w:rFonts w:ascii="Times New Roman" w:eastAsia="Times New Roman" w:hAnsi="Times New Roman" w:cs="Times New Roman"/>
          <w:color w:val="auto"/>
          <w:sz w:val="28"/>
          <w:szCs w:val="28"/>
          <w:lang w:bidi="ar-SA"/>
        </w:rPr>
        <w:t>Ответственный за технику безопасности:</w:t>
      </w:r>
      <w:r w:rsidR="003E7406">
        <w:rPr>
          <w:rFonts w:ascii="Times New Roman" w:eastAsia="Times New Roman" w:hAnsi="Times New Roman" w:cs="Times New Roman"/>
          <w:color w:val="auto"/>
          <w:sz w:val="28"/>
          <w:szCs w:val="28"/>
          <w:lang w:bidi="ar-SA"/>
        </w:rPr>
        <w:t xml:space="preserve">  </w:t>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18"/>
          <w:szCs w:val="18"/>
          <w:lang w:bidi="ar-SA"/>
        </w:rPr>
      </w:pP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t>(Ф.И.О.)</w:t>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t>(подпись)</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u w:val="single"/>
          <w:lang w:bidi="ar-SA"/>
        </w:rPr>
      </w:pPr>
      <w:r w:rsidRPr="005312A9">
        <w:rPr>
          <w:rFonts w:ascii="Times New Roman" w:eastAsia="Times New Roman" w:hAnsi="Times New Roman" w:cs="Times New Roman"/>
          <w:color w:val="auto"/>
          <w:sz w:val="28"/>
          <w:szCs w:val="28"/>
          <w:lang w:bidi="ar-SA"/>
        </w:rPr>
        <w:t>Производитель  земляных работ:</w:t>
      </w:r>
      <w:r w:rsidRPr="005312A9">
        <w:rPr>
          <w:rFonts w:ascii="Times New Roman" w:eastAsia="Times New Roman" w:hAnsi="Times New Roman" w:cs="Times New Roman"/>
          <w:color w:val="auto"/>
          <w:sz w:val="28"/>
          <w:szCs w:val="28"/>
          <w:lang w:bidi="ar-SA"/>
        </w:rPr>
        <w:tab/>
      </w:r>
      <w:r w:rsidR="003E7406">
        <w:rPr>
          <w:rFonts w:ascii="Times New Roman" w:eastAsia="Times New Roman" w:hAnsi="Times New Roman" w:cs="Times New Roman"/>
          <w:color w:val="auto"/>
          <w:sz w:val="28"/>
          <w:szCs w:val="28"/>
          <w:lang w:bidi="ar-SA"/>
        </w:rPr>
        <w:t xml:space="preserve">            </w:t>
      </w:r>
      <w:r w:rsidR="003E7406" w:rsidRPr="003E7406">
        <w:rPr>
          <w:rFonts w:ascii="Times New Roman" w:eastAsia="Times New Roman" w:hAnsi="Times New Roman" w:cs="Times New Roman"/>
          <w:color w:val="auto"/>
          <w:sz w:val="28"/>
          <w:szCs w:val="28"/>
          <w:u w:val="single"/>
          <w:lang w:bidi="ar-SA"/>
        </w:rPr>
        <w:t xml:space="preserve">       </w:t>
      </w:r>
      <w:r w:rsidRPr="003E7406">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18"/>
          <w:szCs w:val="18"/>
          <w:lang w:bidi="ar-SA"/>
        </w:rPr>
      </w:pP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t>(Ф.И.О.)</w:t>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t>(подпись)</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u w:val="single"/>
          <w:lang w:bidi="ar-SA"/>
        </w:rPr>
      </w:pPr>
      <w:r w:rsidRPr="005312A9">
        <w:rPr>
          <w:rFonts w:ascii="Times New Roman" w:eastAsia="Times New Roman" w:hAnsi="Times New Roman" w:cs="Times New Roman"/>
          <w:color w:val="auto"/>
          <w:sz w:val="28"/>
          <w:szCs w:val="28"/>
          <w:lang w:bidi="ar-SA"/>
        </w:rPr>
        <w:t xml:space="preserve">Заказчик работ: </w:t>
      </w:r>
      <w:r w:rsidR="003E7406">
        <w:rPr>
          <w:rFonts w:ascii="Times New Roman" w:eastAsia="Times New Roman" w:hAnsi="Times New Roman" w:cs="Times New Roman"/>
          <w:color w:val="auto"/>
          <w:sz w:val="28"/>
          <w:szCs w:val="28"/>
          <w:lang w:bidi="ar-SA"/>
        </w:rPr>
        <w:t xml:space="preserve">    </w:t>
      </w:r>
      <w:r w:rsidRPr="003E7406">
        <w:rPr>
          <w:rFonts w:ascii="Times New Roman" w:eastAsia="Times New Roman" w:hAnsi="Times New Roman" w:cs="Times New Roman"/>
          <w:color w:val="auto"/>
          <w:sz w:val="28"/>
          <w:szCs w:val="28"/>
          <w:lang w:bidi="ar-SA"/>
        </w:rPr>
        <w:tab/>
      </w:r>
      <w:r w:rsidRPr="003E7406">
        <w:rPr>
          <w:rFonts w:ascii="Times New Roman" w:eastAsia="Times New Roman" w:hAnsi="Times New Roman" w:cs="Times New Roman"/>
          <w:color w:val="auto"/>
          <w:sz w:val="28"/>
          <w:szCs w:val="28"/>
          <w:lang w:bidi="ar-SA"/>
        </w:rPr>
        <w:tab/>
      </w:r>
      <w:r w:rsidRPr="003E7406">
        <w:rPr>
          <w:rFonts w:ascii="Times New Roman" w:eastAsia="Times New Roman" w:hAnsi="Times New Roman" w:cs="Times New Roman"/>
          <w:color w:val="auto"/>
          <w:sz w:val="28"/>
          <w:szCs w:val="28"/>
          <w:lang w:bidi="ar-SA"/>
        </w:rPr>
        <w:tab/>
      </w:r>
      <w:r w:rsidRPr="003E7406">
        <w:rPr>
          <w:rFonts w:ascii="Times New Roman" w:eastAsia="Times New Roman" w:hAnsi="Times New Roman" w:cs="Times New Roman"/>
          <w:color w:val="auto"/>
          <w:sz w:val="28"/>
          <w:szCs w:val="28"/>
          <w:lang w:bidi="ar-SA"/>
        </w:rPr>
        <w:tab/>
      </w:r>
      <w:r w:rsidR="003E7406">
        <w:rPr>
          <w:rFonts w:ascii="Times New Roman" w:eastAsia="Times New Roman" w:hAnsi="Times New Roman" w:cs="Times New Roman"/>
          <w:color w:val="auto"/>
          <w:sz w:val="28"/>
          <w:szCs w:val="28"/>
          <w:lang w:bidi="ar-SA"/>
        </w:rPr>
        <w:t xml:space="preserve">   </w:t>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18"/>
          <w:szCs w:val="18"/>
          <w:lang w:bidi="ar-SA"/>
        </w:rPr>
      </w:pP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t>(Ф.И.О.)</w:t>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t>(подпись)</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lang w:bidi="ar-SA"/>
        </w:rPr>
      </w:pPr>
      <w:r w:rsidRPr="005312A9">
        <w:rPr>
          <w:rFonts w:ascii="Times New Roman" w:eastAsia="Times New Roman" w:hAnsi="Times New Roman" w:cs="Times New Roman"/>
          <w:color w:val="auto"/>
          <w:sz w:val="28"/>
          <w:szCs w:val="28"/>
          <w:lang w:bidi="ar-SA"/>
        </w:rPr>
        <w:t xml:space="preserve">Обязуюсь восстановить благоустройство: </w:t>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18"/>
          <w:szCs w:val="18"/>
          <w:lang w:bidi="ar-SA"/>
        </w:rPr>
      </w:pPr>
      <w:r w:rsidRPr="005312A9">
        <w:rPr>
          <w:rFonts w:ascii="Times New Roman" w:eastAsia="Times New Roman" w:hAnsi="Times New Roman" w:cs="Times New Roman"/>
          <w:color w:val="auto"/>
          <w:sz w:val="18"/>
          <w:szCs w:val="18"/>
          <w:lang w:bidi="ar-SA"/>
        </w:rPr>
        <w:t xml:space="preserve">              (производитель работ, заказчик)</w:t>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t>(Ф.И.О.)</w:t>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r>
      <w:r w:rsidRPr="005312A9">
        <w:rPr>
          <w:rFonts w:ascii="Times New Roman" w:eastAsia="Times New Roman" w:hAnsi="Times New Roman" w:cs="Times New Roman"/>
          <w:color w:val="auto"/>
          <w:sz w:val="18"/>
          <w:szCs w:val="18"/>
          <w:lang w:bidi="ar-SA"/>
        </w:rPr>
        <w:tab/>
        <w:t>(подпись)</w:t>
      </w:r>
    </w:p>
    <w:p w:rsidR="005312A9" w:rsidRPr="003E7406"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2"/>
          <w:szCs w:val="22"/>
          <w:lang w:bidi="ar-SA"/>
        </w:rPr>
      </w:pPr>
      <w:r w:rsidRPr="003E7406">
        <w:rPr>
          <w:rFonts w:ascii="Times New Roman" w:eastAsia="Times New Roman" w:hAnsi="Times New Roman" w:cs="Times New Roman"/>
          <w:color w:val="auto"/>
          <w:sz w:val="22"/>
          <w:szCs w:val="22"/>
          <w:lang w:bidi="ar-SA"/>
        </w:rPr>
        <w:t xml:space="preserve">Начальник управления </w:t>
      </w:r>
    </w:p>
    <w:p w:rsidR="005312A9" w:rsidRPr="003E7406" w:rsidRDefault="005312A9" w:rsidP="005312A9">
      <w:pPr>
        <w:autoSpaceDE w:val="0"/>
        <w:autoSpaceDN w:val="0"/>
        <w:adjustRightInd w:val="0"/>
        <w:spacing w:after="0" w:line="240" w:lineRule="auto"/>
        <w:rPr>
          <w:rFonts w:ascii="Times New Roman" w:eastAsia="Times New Roman" w:hAnsi="Times New Roman" w:cs="Times New Roman"/>
          <w:color w:val="auto"/>
          <w:sz w:val="22"/>
          <w:szCs w:val="22"/>
          <w:lang w:bidi="ar-SA"/>
        </w:rPr>
      </w:pPr>
      <w:r w:rsidRPr="003E7406">
        <w:rPr>
          <w:rFonts w:ascii="Times New Roman" w:eastAsia="Times New Roman" w:hAnsi="Times New Roman" w:cs="Times New Roman"/>
          <w:color w:val="auto"/>
          <w:sz w:val="22"/>
          <w:szCs w:val="22"/>
          <w:lang w:bidi="ar-SA"/>
        </w:rPr>
        <w:t xml:space="preserve">строительства и архитектуры </w:t>
      </w:r>
    </w:p>
    <w:p w:rsidR="005312A9" w:rsidRPr="005312A9" w:rsidRDefault="005312A9" w:rsidP="005312A9">
      <w:pPr>
        <w:autoSpaceDE w:val="0"/>
        <w:autoSpaceDN w:val="0"/>
        <w:adjustRightInd w:val="0"/>
        <w:spacing w:after="0" w:line="240" w:lineRule="auto"/>
        <w:rPr>
          <w:rFonts w:ascii="Times New Roman" w:eastAsia="Times New Roman" w:hAnsi="Times New Roman" w:cs="Times New Roman"/>
          <w:color w:val="auto"/>
          <w:sz w:val="28"/>
          <w:szCs w:val="28"/>
          <w:lang w:bidi="ar-SA"/>
        </w:rPr>
      </w:pPr>
      <w:r w:rsidRPr="003E7406">
        <w:rPr>
          <w:rFonts w:ascii="Times New Roman" w:eastAsia="Times New Roman" w:hAnsi="Times New Roman" w:cs="Times New Roman"/>
          <w:color w:val="auto"/>
          <w:sz w:val="22"/>
          <w:szCs w:val="22"/>
          <w:lang w:bidi="ar-SA"/>
        </w:rPr>
        <w:t>администрации Еткульского муниципального района</w:t>
      </w:r>
      <w:r w:rsidRPr="005312A9">
        <w:rPr>
          <w:rFonts w:ascii="Times New Roman" w:eastAsia="Times New Roman" w:hAnsi="Times New Roman" w:cs="Times New Roman"/>
          <w:color w:val="auto"/>
          <w:sz w:val="28"/>
          <w:szCs w:val="28"/>
          <w:lang w:bidi="ar-SA"/>
        </w:rPr>
        <w:t xml:space="preserve">      __</w:t>
      </w:r>
      <w:r>
        <w:rPr>
          <w:rFonts w:ascii="Times New Roman" w:eastAsia="Times New Roman" w:hAnsi="Times New Roman" w:cs="Times New Roman"/>
          <w:color w:val="auto"/>
          <w:sz w:val="28"/>
          <w:szCs w:val="28"/>
          <w:lang w:bidi="ar-SA"/>
        </w:rPr>
        <w:t>__________________</w:t>
      </w:r>
    </w:p>
    <w:p w:rsidR="005312A9" w:rsidRPr="003E7406"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0"/>
          <w:szCs w:val="20"/>
          <w:lang w:bidi="ar-SA"/>
        </w:rPr>
      </w:pPr>
      <w:r w:rsidRPr="003E7406">
        <w:rPr>
          <w:rFonts w:ascii="Times New Roman" w:eastAsia="Times New Roman" w:hAnsi="Times New Roman" w:cs="Times New Roman"/>
          <w:color w:val="auto"/>
          <w:sz w:val="22"/>
          <w:szCs w:val="22"/>
          <w:lang w:bidi="ar-SA"/>
        </w:rPr>
        <w:t xml:space="preserve">дата «___» </w:t>
      </w:r>
      <w:r w:rsidRPr="003E7406">
        <w:rPr>
          <w:rFonts w:ascii="Times New Roman" w:eastAsia="Times New Roman" w:hAnsi="Times New Roman" w:cs="Times New Roman"/>
          <w:color w:val="auto"/>
          <w:sz w:val="22"/>
          <w:szCs w:val="22"/>
          <w:u w:val="single"/>
          <w:lang w:bidi="ar-SA"/>
        </w:rPr>
        <w:t xml:space="preserve">                 </w:t>
      </w:r>
      <w:r w:rsidR="003E7406">
        <w:rPr>
          <w:rFonts w:ascii="Times New Roman" w:eastAsia="Times New Roman" w:hAnsi="Times New Roman" w:cs="Times New Roman"/>
          <w:color w:val="auto"/>
          <w:sz w:val="22"/>
          <w:szCs w:val="22"/>
          <w:u w:val="single"/>
          <w:lang w:bidi="ar-SA"/>
        </w:rPr>
        <w:t>___</w:t>
      </w:r>
      <w:r w:rsidRPr="003E7406">
        <w:rPr>
          <w:rFonts w:ascii="Times New Roman" w:eastAsia="Times New Roman" w:hAnsi="Times New Roman" w:cs="Times New Roman"/>
          <w:color w:val="auto"/>
          <w:sz w:val="22"/>
          <w:szCs w:val="22"/>
          <w:u w:val="single"/>
          <w:lang w:bidi="ar-SA"/>
        </w:rPr>
        <w:t xml:space="preserve"> </w:t>
      </w:r>
      <w:r w:rsidR="003E7406">
        <w:rPr>
          <w:rFonts w:ascii="Times New Roman" w:eastAsia="Times New Roman" w:hAnsi="Times New Roman" w:cs="Times New Roman"/>
          <w:color w:val="auto"/>
          <w:sz w:val="22"/>
          <w:szCs w:val="22"/>
          <w:u w:val="single"/>
          <w:lang w:bidi="ar-SA"/>
        </w:rPr>
        <w:t>_______</w:t>
      </w:r>
      <w:r w:rsidRPr="003E7406">
        <w:rPr>
          <w:rFonts w:ascii="Times New Roman" w:eastAsia="Times New Roman" w:hAnsi="Times New Roman" w:cs="Times New Roman"/>
          <w:color w:val="auto"/>
          <w:sz w:val="22"/>
          <w:szCs w:val="22"/>
          <w:lang w:bidi="ar-SA"/>
        </w:rPr>
        <w:t>20___ г</w:t>
      </w:r>
      <w:r w:rsidRPr="003E7406">
        <w:rPr>
          <w:rFonts w:ascii="Times New Roman" w:eastAsia="Times New Roman" w:hAnsi="Times New Roman" w:cs="Times New Roman"/>
          <w:color w:val="auto"/>
          <w:sz w:val="20"/>
          <w:szCs w:val="20"/>
          <w:lang w:bidi="ar-SA"/>
        </w:rPr>
        <w:t xml:space="preserve">.                                                </w:t>
      </w:r>
      <w:r w:rsidR="003E7406">
        <w:rPr>
          <w:rFonts w:ascii="Times New Roman" w:eastAsia="Times New Roman" w:hAnsi="Times New Roman" w:cs="Times New Roman"/>
          <w:color w:val="auto"/>
          <w:sz w:val="20"/>
          <w:szCs w:val="20"/>
          <w:lang w:bidi="ar-SA"/>
        </w:rPr>
        <w:t xml:space="preserve"> </w:t>
      </w:r>
      <w:r w:rsidR="00DB3645" w:rsidRPr="003E7406">
        <w:rPr>
          <w:rFonts w:ascii="Times New Roman" w:eastAsia="Times New Roman" w:hAnsi="Times New Roman" w:cs="Times New Roman"/>
          <w:color w:val="auto"/>
          <w:sz w:val="20"/>
          <w:szCs w:val="20"/>
          <w:lang w:bidi="ar-SA"/>
        </w:rPr>
        <w:t xml:space="preserve"> </w:t>
      </w:r>
      <w:r w:rsidRPr="003E7406">
        <w:rPr>
          <w:rFonts w:ascii="Times New Roman" w:eastAsia="Times New Roman" w:hAnsi="Times New Roman" w:cs="Times New Roman"/>
          <w:color w:val="auto"/>
          <w:sz w:val="20"/>
          <w:szCs w:val="20"/>
          <w:lang w:bidi="ar-SA"/>
        </w:rPr>
        <w:t>(подпись)</w:t>
      </w:r>
    </w:p>
    <w:p w:rsidR="005312A9" w:rsidRPr="003E7406"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0"/>
          <w:szCs w:val="20"/>
          <w:lang w:bidi="ar-SA"/>
        </w:rPr>
      </w:pPr>
      <w:r w:rsidRPr="003E7406">
        <w:rPr>
          <w:rFonts w:ascii="Times New Roman" w:eastAsia="Times New Roman" w:hAnsi="Times New Roman" w:cs="Times New Roman"/>
          <w:color w:val="auto"/>
          <w:sz w:val="20"/>
          <w:szCs w:val="20"/>
          <w:lang w:bidi="ar-SA"/>
        </w:rPr>
        <w:t xml:space="preserve">                         м.п.</w:t>
      </w:r>
    </w:p>
    <w:p w:rsidR="005312A9" w:rsidRPr="003E7406" w:rsidRDefault="005312A9" w:rsidP="005312A9">
      <w:pPr>
        <w:widowControl/>
        <w:autoSpaceDE w:val="0"/>
        <w:autoSpaceDN w:val="0"/>
        <w:adjustRightInd w:val="0"/>
        <w:spacing w:after="0" w:line="240" w:lineRule="auto"/>
        <w:rPr>
          <w:rFonts w:ascii="Times New Roman" w:eastAsia="Times New Roman" w:hAnsi="Times New Roman" w:cs="Times New Roman"/>
          <w:color w:val="auto"/>
          <w:sz w:val="22"/>
          <w:szCs w:val="22"/>
          <w:lang w:bidi="ar-SA"/>
        </w:rPr>
      </w:pPr>
      <w:r w:rsidRPr="003E7406">
        <w:rPr>
          <w:rFonts w:ascii="Times New Roman" w:eastAsia="Times New Roman" w:hAnsi="Times New Roman" w:cs="Times New Roman"/>
          <w:color w:val="auto"/>
          <w:sz w:val="22"/>
          <w:szCs w:val="22"/>
          <w:lang w:bidi="ar-SA"/>
        </w:rPr>
        <w:t>Разрешение на осуществление земляных работ закрыто "___" _______</w:t>
      </w:r>
      <w:r w:rsidR="003E7406">
        <w:rPr>
          <w:rFonts w:ascii="Times New Roman" w:eastAsia="Times New Roman" w:hAnsi="Times New Roman" w:cs="Times New Roman"/>
          <w:color w:val="auto"/>
          <w:sz w:val="22"/>
          <w:szCs w:val="22"/>
          <w:lang w:bidi="ar-SA"/>
        </w:rPr>
        <w:t>______________</w:t>
      </w:r>
      <w:r w:rsidRPr="003E7406">
        <w:rPr>
          <w:rFonts w:ascii="Times New Roman" w:eastAsia="Times New Roman" w:hAnsi="Times New Roman" w:cs="Times New Roman"/>
          <w:color w:val="auto"/>
          <w:sz w:val="22"/>
          <w:szCs w:val="22"/>
          <w:lang w:bidi="ar-SA"/>
        </w:rPr>
        <w:t xml:space="preserve"> 20____ г.</w:t>
      </w:r>
    </w:p>
    <w:p w:rsidR="005312A9" w:rsidRPr="003E7406" w:rsidRDefault="005312A9" w:rsidP="00DB3645">
      <w:pPr>
        <w:autoSpaceDE w:val="0"/>
        <w:autoSpaceDN w:val="0"/>
        <w:adjustRightInd w:val="0"/>
        <w:spacing w:after="0" w:line="240" w:lineRule="auto"/>
        <w:jc w:val="both"/>
        <w:rPr>
          <w:rFonts w:ascii="Times New Roman" w:eastAsia="Times New Roman" w:hAnsi="Times New Roman" w:cs="Times New Roman"/>
          <w:color w:val="auto"/>
          <w:sz w:val="22"/>
          <w:szCs w:val="22"/>
          <w:lang w:bidi="ar-SA"/>
        </w:rPr>
      </w:pPr>
      <w:r w:rsidRPr="003E7406">
        <w:rPr>
          <w:rFonts w:ascii="Times New Roman" w:eastAsia="Times New Roman" w:hAnsi="Times New Roman" w:cs="Times New Roman"/>
          <w:color w:val="auto"/>
          <w:sz w:val="22"/>
          <w:szCs w:val="22"/>
          <w:lang w:bidi="ar-SA"/>
        </w:rPr>
        <w:t>в соответствии с Актом приема-передачи полного восстановления нарушенного благоустройства после производства земляных работ на территории Еткульского муниципального района</w:t>
      </w:r>
    </w:p>
    <w:p w:rsidR="003E7406" w:rsidRDefault="005312A9" w:rsidP="005312A9">
      <w:pPr>
        <w:autoSpaceDE w:val="0"/>
        <w:autoSpaceDN w:val="0"/>
        <w:adjustRightInd w:val="0"/>
        <w:spacing w:after="0" w:line="240" w:lineRule="auto"/>
        <w:rPr>
          <w:rFonts w:ascii="Times New Roman" w:eastAsia="Times New Roman" w:hAnsi="Times New Roman" w:cs="Times New Roman"/>
          <w:color w:val="auto"/>
          <w:sz w:val="22"/>
          <w:szCs w:val="22"/>
          <w:lang w:bidi="ar-SA"/>
        </w:rPr>
      </w:pPr>
      <w:r w:rsidRPr="003E7406">
        <w:rPr>
          <w:rFonts w:ascii="Times New Roman" w:eastAsia="Times New Roman" w:hAnsi="Times New Roman" w:cs="Times New Roman"/>
          <w:color w:val="auto"/>
          <w:sz w:val="22"/>
          <w:szCs w:val="22"/>
          <w:lang w:bidi="ar-SA"/>
        </w:rPr>
        <w:t xml:space="preserve">от   «___» _________ 20___г.                                                     </w:t>
      </w:r>
      <w:r w:rsidR="003E7406">
        <w:rPr>
          <w:rFonts w:ascii="Times New Roman" w:eastAsia="Times New Roman" w:hAnsi="Times New Roman" w:cs="Times New Roman"/>
          <w:color w:val="auto"/>
          <w:sz w:val="22"/>
          <w:szCs w:val="22"/>
          <w:lang w:bidi="ar-SA"/>
        </w:rPr>
        <w:t xml:space="preserve">                    </w:t>
      </w:r>
    </w:p>
    <w:p w:rsidR="005312A9" w:rsidRPr="003E7406" w:rsidRDefault="003E7406" w:rsidP="005312A9">
      <w:pPr>
        <w:autoSpaceDE w:val="0"/>
        <w:autoSpaceDN w:val="0"/>
        <w:adjustRightInd w:val="0"/>
        <w:spacing w:after="0" w:line="240" w:lineRule="auto"/>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 xml:space="preserve">                                                                                                                          </w:t>
      </w:r>
      <w:r w:rsidR="005312A9" w:rsidRPr="003E7406">
        <w:rPr>
          <w:rFonts w:ascii="Times New Roman" w:eastAsia="Times New Roman" w:hAnsi="Times New Roman" w:cs="Times New Roman"/>
          <w:color w:val="auto"/>
          <w:sz w:val="22"/>
          <w:szCs w:val="22"/>
          <w:lang w:bidi="ar-SA"/>
        </w:rPr>
        <w:t xml:space="preserve"> ___________</w:t>
      </w:r>
    </w:p>
    <w:p w:rsidR="005312A9" w:rsidRPr="003E7406" w:rsidRDefault="005312A9" w:rsidP="005312A9">
      <w:pPr>
        <w:autoSpaceDE w:val="0"/>
        <w:autoSpaceDN w:val="0"/>
        <w:adjustRightInd w:val="0"/>
        <w:spacing w:after="0" w:line="240" w:lineRule="auto"/>
        <w:rPr>
          <w:rFonts w:ascii="Times New Roman" w:eastAsia="Times New Roman" w:hAnsi="Times New Roman" w:cs="Times New Roman"/>
          <w:color w:val="auto"/>
          <w:sz w:val="20"/>
          <w:szCs w:val="20"/>
          <w:lang w:bidi="ar-SA"/>
        </w:rPr>
      </w:pPr>
      <w:r w:rsidRPr="003E7406">
        <w:rPr>
          <w:rFonts w:ascii="Times New Roman" w:eastAsia="Times New Roman" w:hAnsi="Times New Roman" w:cs="Times New Roman"/>
          <w:color w:val="auto"/>
          <w:sz w:val="22"/>
          <w:szCs w:val="22"/>
          <w:lang w:bidi="ar-SA"/>
        </w:rPr>
        <w:t xml:space="preserve">                        </w:t>
      </w:r>
      <w:r w:rsidRPr="003E7406">
        <w:rPr>
          <w:rFonts w:ascii="Times New Roman" w:eastAsia="Times New Roman" w:hAnsi="Times New Roman" w:cs="Times New Roman"/>
          <w:color w:val="auto"/>
          <w:sz w:val="20"/>
          <w:szCs w:val="20"/>
          <w:lang w:bidi="ar-SA"/>
        </w:rPr>
        <w:t xml:space="preserve">м.п.                                                                         </w:t>
      </w:r>
      <w:r w:rsidR="00DB3645" w:rsidRPr="003E7406">
        <w:rPr>
          <w:rFonts w:ascii="Times New Roman" w:eastAsia="Times New Roman" w:hAnsi="Times New Roman" w:cs="Times New Roman"/>
          <w:color w:val="auto"/>
          <w:sz w:val="20"/>
          <w:szCs w:val="20"/>
          <w:lang w:bidi="ar-SA"/>
        </w:rPr>
        <w:t xml:space="preserve">                                 </w:t>
      </w:r>
      <w:r w:rsidRPr="003E7406">
        <w:rPr>
          <w:rFonts w:ascii="Times New Roman" w:eastAsia="Times New Roman" w:hAnsi="Times New Roman" w:cs="Times New Roman"/>
          <w:color w:val="auto"/>
          <w:sz w:val="20"/>
          <w:szCs w:val="20"/>
          <w:lang w:bidi="ar-SA"/>
        </w:rPr>
        <w:t xml:space="preserve"> (подпись)</w:t>
      </w:r>
    </w:p>
    <w:p w:rsidR="005312A9" w:rsidRDefault="005312A9" w:rsidP="005312A9">
      <w:pPr>
        <w:autoSpaceDE w:val="0"/>
        <w:autoSpaceDN w:val="0"/>
        <w:adjustRightInd w:val="0"/>
        <w:spacing w:after="0" w:line="240" w:lineRule="auto"/>
        <w:rPr>
          <w:rFonts w:ascii="Times New Roman" w:eastAsia="Times New Roman" w:hAnsi="Times New Roman" w:cs="Times New Roman"/>
          <w:color w:val="auto"/>
          <w:lang w:bidi="ar-SA"/>
        </w:rPr>
      </w:pPr>
    </w:p>
    <w:tbl>
      <w:tblPr>
        <w:tblW w:w="9654" w:type="dxa"/>
        <w:tblInd w:w="-5" w:type="dxa"/>
        <w:tblLayout w:type="fixed"/>
        <w:tblCellMar>
          <w:left w:w="10" w:type="dxa"/>
          <w:right w:w="10" w:type="dxa"/>
        </w:tblCellMar>
        <w:tblLook w:val="04A0" w:firstRow="1" w:lastRow="0" w:firstColumn="1" w:lastColumn="0" w:noHBand="0" w:noVBand="1"/>
      </w:tblPr>
      <w:tblGrid>
        <w:gridCol w:w="4163"/>
        <w:gridCol w:w="5491"/>
      </w:tblGrid>
      <w:tr w:rsidR="005312A9" w:rsidRPr="00E250BE" w:rsidTr="003E7406">
        <w:trPr>
          <w:trHeight w:val="528"/>
        </w:trPr>
        <w:tc>
          <w:tcPr>
            <w:tcW w:w="4163" w:type="dxa"/>
            <w:tcBorders>
              <w:top w:val="single" w:sz="4" w:space="0" w:color="auto"/>
              <w:left w:val="single" w:sz="4" w:space="0" w:color="auto"/>
              <w:bottom w:val="single" w:sz="4" w:space="0" w:color="auto"/>
              <w:right w:val="single" w:sz="4" w:space="0" w:color="auto"/>
            </w:tcBorders>
          </w:tcPr>
          <w:p w:rsidR="005312A9" w:rsidRPr="00E250BE" w:rsidRDefault="005312A9" w:rsidP="00DB3645">
            <w:pPr>
              <w:autoSpaceDE w:val="0"/>
              <w:autoSpaceDN w:val="0"/>
              <w:adjustRightInd w:val="0"/>
              <w:spacing w:after="0" w:line="240" w:lineRule="auto"/>
              <w:jc w:val="both"/>
              <w:rPr>
                <w:rFonts w:ascii="Times New Roman" w:hAnsi="Times New Roman" w:cs="Times New Roman"/>
                <w:sz w:val="28"/>
                <w:szCs w:val="28"/>
              </w:rPr>
            </w:pPr>
            <w:r w:rsidRPr="00E250BE">
              <w:rPr>
                <w:rFonts w:ascii="Times New Roman" w:hAnsi="Times New Roman" w:cs="Times New Roman"/>
                <w:sz w:val="28"/>
                <w:szCs w:val="28"/>
              </w:rPr>
              <w:t>Отметка о продлении</w:t>
            </w:r>
          </w:p>
        </w:tc>
        <w:tc>
          <w:tcPr>
            <w:tcW w:w="5491" w:type="dxa"/>
            <w:tcBorders>
              <w:top w:val="single" w:sz="4" w:space="0" w:color="auto"/>
              <w:left w:val="single" w:sz="4" w:space="0" w:color="auto"/>
              <w:bottom w:val="single" w:sz="4" w:space="0" w:color="auto"/>
              <w:right w:val="single" w:sz="4" w:space="0" w:color="auto"/>
            </w:tcBorders>
          </w:tcPr>
          <w:p w:rsidR="005312A9" w:rsidRPr="00E250BE" w:rsidRDefault="005312A9" w:rsidP="00DB3645">
            <w:pPr>
              <w:autoSpaceDE w:val="0"/>
              <w:autoSpaceDN w:val="0"/>
              <w:adjustRightInd w:val="0"/>
              <w:spacing w:after="0" w:line="240" w:lineRule="auto"/>
              <w:jc w:val="both"/>
              <w:rPr>
                <w:rFonts w:ascii="Times New Roman" w:hAnsi="Times New Roman" w:cs="Times New Roman"/>
                <w:sz w:val="28"/>
                <w:szCs w:val="28"/>
              </w:rPr>
            </w:pPr>
          </w:p>
          <w:p w:rsidR="005312A9" w:rsidRPr="00E250BE" w:rsidRDefault="005312A9" w:rsidP="00DB3645">
            <w:pPr>
              <w:autoSpaceDE w:val="0"/>
              <w:autoSpaceDN w:val="0"/>
              <w:adjustRightInd w:val="0"/>
              <w:spacing w:after="0" w:line="240" w:lineRule="auto"/>
              <w:jc w:val="both"/>
              <w:rPr>
                <w:rFonts w:ascii="Times New Roman" w:hAnsi="Times New Roman" w:cs="Times New Roman"/>
                <w:sz w:val="28"/>
                <w:szCs w:val="28"/>
              </w:rPr>
            </w:pPr>
          </w:p>
        </w:tc>
      </w:tr>
    </w:tbl>
    <w:p w:rsidR="005312A9" w:rsidRPr="005312A9" w:rsidRDefault="005312A9" w:rsidP="005312A9">
      <w:pPr>
        <w:autoSpaceDE w:val="0"/>
        <w:autoSpaceDN w:val="0"/>
        <w:adjustRightInd w:val="0"/>
        <w:spacing w:after="0" w:line="240" w:lineRule="auto"/>
        <w:jc w:val="center"/>
        <w:rPr>
          <w:rFonts w:ascii="Times New Roman" w:eastAsia="Times New Roman" w:hAnsi="Times New Roman" w:cs="Times New Roman"/>
          <w:color w:val="auto"/>
          <w:lang w:bidi="ar-SA"/>
        </w:rPr>
      </w:pPr>
      <w:r w:rsidRPr="005312A9">
        <w:rPr>
          <w:rFonts w:ascii="Times New Roman" w:eastAsia="Times New Roman" w:hAnsi="Times New Roman" w:cs="Times New Roman"/>
          <w:color w:val="auto"/>
          <w:lang w:bidi="ar-SA"/>
        </w:rPr>
        <w:lastRenderedPageBreak/>
        <w:t>ПОДПИСНОЙ ЛИСТ</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r w:rsidRPr="005312A9">
        <w:rPr>
          <w:rFonts w:ascii="Times New Roman" w:eastAsia="Times New Roman" w:hAnsi="Times New Roman" w:cs="Times New Roman"/>
          <w:color w:val="auto"/>
          <w:lang w:bidi="ar-SA"/>
        </w:rPr>
        <w:t>СОГЛАСОВАНИЯ:</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bl>
      <w:tblPr>
        <w:tblW w:w="9639" w:type="dxa"/>
        <w:tblCellSpacing w:w="5" w:type="nil"/>
        <w:tblInd w:w="75" w:type="dxa"/>
        <w:tblCellMar>
          <w:left w:w="75" w:type="dxa"/>
          <w:right w:w="75" w:type="dxa"/>
        </w:tblCellMar>
        <w:tblLook w:val="0000" w:firstRow="0" w:lastRow="0" w:firstColumn="0" w:lastColumn="0" w:noHBand="0" w:noVBand="0"/>
      </w:tblPr>
      <w:tblGrid>
        <w:gridCol w:w="4678"/>
        <w:gridCol w:w="1843"/>
        <w:gridCol w:w="3118"/>
      </w:tblGrid>
      <w:tr w:rsidR="005312A9" w:rsidRPr="005312A9" w:rsidTr="00DB3645">
        <w:trPr>
          <w:trHeight w:val="600"/>
          <w:tblCellSpacing w:w="5" w:type="nil"/>
        </w:trPr>
        <w:tc>
          <w:tcPr>
            <w:tcW w:w="4678" w:type="dxa"/>
            <w:tcBorders>
              <w:top w:val="single" w:sz="4" w:space="0" w:color="auto"/>
              <w:left w:val="single" w:sz="4" w:space="0" w:color="auto"/>
              <w:bottom w:val="single" w:sz="4" w:space="0" w:color="auto"/>
              <w:right w:val="single" w:sz="4" w:space="0" w:color="auto"/>
            </w:tcBorders>
          </w:tcPr>
          <w:p w:rsidR="005312A9" w:rsidRPr="005312A9" w:rsidRDefault="005312A9" w:rsidP="005312A9">
            <w:pPr>
              <w:autoSpaceDE w:val="0"/>
              <w:autoSpaceDN w:val="0"/>
              <w:adjustRightInd w:val="0"/>
              <w:spacing w:after="0" w:line="240" w:lineRule="auto"/>
              <w:jc w:val="center"/>
              <w:rPr>
                <w:rFonts w:ascii="Times New Roman" w:eastAsia="Times New Roman" w:hAnsi="Times New Roman" w:cs="Times New Roman"/>
                <w:color w:val="auto"/>
                <w:lang w:bidi="ar-SA"/>
              </w:rPr>
            </w:pPr>
            <w:r w:rsidRPr="005312A9">
              <w:rPr>
                <w:rFonts w:ascii="Times New Roman" w:eastAsia="Times New Roman" w:hAnsi="Times New Roman" w:cs="Times New Roman"/>
                <w:color w:val="auto"/>
                <w:lang w:bidi="ar-SA"/>
              </w:rPr>
              <w:t>Наименование</w:t>
            </w:r>
          </w:p>
          <w:p w:rsidR="005312A9" w:rsidRPr="005312A9" w:rsidRDefault="005312A9" w:rsidP="005312A9">
            <w:pPr>
              <w:autoSpaceDE w:val="0"/>
              <w:autoSpaceDN w:val="0"/>
              <w:adjustRightInd w:val="0"/>
              <w:spacing w:after="0" w:line="240" w:lineRule="auto"/>
              <w:jc w:val="center"/>
              <w:rPr>
                <w:rFonts w:ascii="Times New Roman" w:eastAsia="Times New Roman" w:hAnsi="Times New Roman" w:cs="Times New Roman"/>
                <w:color w:val="auto"/>
                <w:lang w:bidi="ar-SA"/>
              </w:rPr>
            </w:pPr>
            <w:r w:rsidRPr="005312A9">
              <w:rPr>
                <w:rFonts w:ascii="Times New Roman" w:eastAsia="Times New Roman" w:hAnsi="Times New Roman" w:cs="Times New Roman"/>
                <w:color w:val="auto"/>
                <w:lang w:bidi="ar-SA"/>
              </w:rPr>
              <w:t>организации, адрес</w:t>
            </w:r>
          </w:p>
        </w:tc>
        <w:tc>
          <w:tcPr>
            <w:tcW w:w="1843" w:type="dxa"/>
            <w:tcBorders>
              <w:top w:val="single" w:sz="4" w:space="0" w:color="auto"/>
              <w:left w:val="single" w:sz="4" w:space="0" w:color="auto"/>
              <w:bottom w:val="single" w:sz="4" w:space="0" w:color="auto"/>
              <w:right w:val="single" w:sz="4" w:space="0" w:color="auto"/>
            </w:tcBorders>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r w:rsidRPr="005312A9">
              <w:rPr>
                <w:rFonts w:ascii="Times New Roman" w:eastAsia="Times New Roman" w:hAnsi="Times New Roman" w:cs="Times New Roman"/>
                <w:color w:val="auto"/>
                <w:lang w:bidi="ar-SA"/>
              </w:rPr>
              <w:t xml:space="preserve">    Замечания     </w:t>
            </w:r>
          </w:p>
        </w:tc>
        <w:tc>
          <w:tcPr>
            <w:tcW w:w="3118" w:type="dxa"/>
            <w:tcBorders>
              <w:top w:val="single" w:sz="4" w:space="0" w:color="auto"/>
              <w:left w:val="single" w:sz="4" w:space="0" w:color="auto"/>
              <w:bottom w:val="single" w:sz="4" w:space="0" w:color="auto"/>
              <w:right w:val="single" w:sz="4" w:space="0" w:color="auto"/>
            </w:tcBorders>
          </w:tcPr>
          <w:p w:rsidR="005312A9" w:rsidRPr="005312A9" w:rsidRDefault="005312A9" w:rsidP="005312A9">
            <w:pPr>
              <w:autoSpaceDE w:val="0"/>
              <w:autoSpaceDN w:val="0"/>
              <w:adjustRightInd w:val="0"/>
              <w:spacing w:after="0" w:line="240" w:lineRule="auto"/>
              <w:jc w:val="center"/>
              <w:rPr>
                <w:rFonts w:ascii="Times New Roman" w:eastAsia="Times New Roman" w:hAnsi="Times New Roman" w:cs="Times New Roman"/>
                <w:color w:val="auto"/>
                <w:lang w:bidi="ar-SA"/>
              </w:rPr>
            </w:pPr>
            <w:r w:rsidRPr="005312A9">
              <w:rPr>
                <w:rFonts w:ascii="Times New Roman" w:eastAsia="Times New Roman" w:hAnsi="Times New Roman" w:cs="Times New Roman"/>
                <w:color w:val="auto"/>
                <w:lang w:bidi="ar-SA"/>
              </w:rPr>
              <w:t>Инициалы, фамилия уполномоченного лица, подпись,</w:t>
            </w:r>
          </w:p>
          <w:p w:rsidR="005312A9" w:rsidRPr="005312A9" w:rsidRDefault="005312A9" w:rsidP="005312A9">
            <w:pPr>
              <w:autoSpaceDE w:val="0"/>
              <w:autoSpaceDN w:val="0"/>
              <w:adjustRightInd w:val="0"/>
              <w:spacing w:after="0" w:line="240" w:lineRule="auto"/>
              <w:jc w:val="center"/>
              <w:rPr>
                <w:rFonts w:ascii="Times New Roman" w:eastAsia="Times New Roman" w:hAnsi="Times New Roman" w:cs="Times New Roman"/>
                <w:color w:val="auto"/>
                <w:lang w:bidi="ar-SA"/>
              </w:rPr>
            </w:pPr>
            <w:r w:rsidRPr="005312A9">
              <w:rPr>
                <w:rFonts w:ascii="Times New Roman" w:eastAsia="Times New Roman" w:hAnsi="Times New Roman" w:cs="Times New Roman"/>
                <w:color w:val="auto"/>
                <w:lang w:bidi="ar-SA"/>
              </w:rPr>
              <w:t>печать организации</w:t>
            </w:r>
          </w:p>
        </w:tc>
      </w:tr>
      <w:tr w:rsidR="005312A9" w:rsidRPr="005312A9" w:rsidTr="00DB3645">
        <w:trPr>
          <w:tblCellSpacing w:w="5" w:type="nil"/>
        </w:trPr>
        <w:tc>
          <w:tcPr>
            <w:tcW w:w="4678" w:type="dxa"/>
            <w:tcBorders>
              <w:top w:val="single" w:sz="4" w:space="0" w:color="auto"/>
              <w:left w:val="single" w:sz="8" w:space="0" w:color="auto"/>
              <w:bottom w:val="single" w:sz="4" w:space="0" w:color="auto"/>
              <w:right w:val="single" w:sz="8" w:space="0" w:color="auto"/>
            </w:tcBorders>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c>
          <w:tcPr>
            <w:tcW w:w="1843" w:type="dxa"/>
            <w:tcBorders>
              <w:top w:val="single" w:sz="4" w:space="0" w:color="auto"/>
              <w:left w:val="single" w:sz="8" w:space="0" w:color="auto"/>
              <w:bottom w:val="single" w:sz="4" w:space="0" w:color="auto"/>
              <w:right w:val="single" w:sz="8" w:space="0" w:color="auto"/>
            </w:tcBorders>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c>
          <w:tcPr>
            <w:tcW w:w="3118" w:type="dxa"/>
            <w:tcBorders>
              <w:top w:val="single" w:sz="4" w:space="0" w:color="auto"/>
              <w:left w:val="single" w:sz="8" w:space="0" w:color="auto"/>
              <w:bottom w:val="single" w:sz="4" w:space="0" w:color="auto"/>
              <w:right w:val="single" w:sz="8" w:space="0" w:color="auto"/>
            </w:tcBorders>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r>
      <w:tr w:rsidR="005312A9" w:rsidRPr="005312A9" w:rsidTr="00DB3645">
        <w:trPr>
          <w:trHeight w:val="417"/>
          <w:tblCellSpacing w:w="5" w:type="nil"/>
        </w:trPr>
        <w:tc>
          <w:tcPr>
            <w:tcW w:w="4678" w:type="dxa"/>
            <w:tcBorders>
              <w:top w:val="single" w:sz="4" w:space="0" w:color="auto"/>
              <w:left w:val="single" w:sz="4" w:space="0" w:color="auto"/>
              <w:bottom w:val="single" w:sz="4" w:space="0" w:color="auto"/>
              <w:right w:val="single" w:sz="4" w:space="0" w:color="auto"/>
            </w:tcBorders>
            <w:vAlign w:val="center"/>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c>
          <w:tcPr>
            <w:tcW w:w="1843" w:type="dxa"/>
            <w:tcBorders>
              <w:top w:val="single" w:sz="4" w:space="0" w:color="auto"/>
              <w:left w:val="single" w:sz="4" w:space="0" w:color="auto"/>
              <w:bottom w:val="single" w:sz="4" w:space="0" w:color="auto"/>
              <w:right w:val="single" w:sz="4" w:space="0" w:color="auto"/>
            </w:tcBorders>
            <w:vAlign w:val="center"/>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c>
          <w:tcPr>
            <w:tcW w:w="3118" w:type="dxa"/>
            <w:tcBorders>
              <w:top w:val="single" w:sz="4" w:space="0" w:color="auto"/>
              <w:left w:val="single" w:sz="4" w:space="0" w:color="auto"/>
              <w:bottom w:val="single" w:sz="4" w:space="0" w:color="auto"/>
              <w:right w:val="single" w:sz="4" w:space="0" w:color="auto"/>
            </w:tcBorders>
            <w:vAlign w:val="center"/>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r>
      <w:tr w:rsidR="005312A9" w:rsidRPr="005312A9" w:rsidTr="00DB3645">
        <w:trPr>
          <w:tblCellSpacing w:w="5" w:type="nil"/>
        </w:trPr>
        <w:tc>
          <w:tcPr>
            <w:tcW w:w="4678" w:type="dxa"/>
            <w:tcBorders>
              <w:top w:val="single" w:sz="4" w:space="0" w:color="auto"/>
              <w:left w:val="single" w:sz="8" w:space="0" w:color="auto"/>
              <w:bottom w:val="single" w:sz="4" w:space="0" w:color="auto"/>
              <w:right w:val="single" w:sz="8" w:space="0" w:color="auto"/>
            </w:tcBorders>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c>
          <w:tcPr>
            <w:tcW w:w="1843" w:type="dxa"/>
            <w:tcBorders>
              <w:top w:val="single" w:sz="4" w:space="0" w:color="auto"/>
              <w:left w:val="single" w:sz="8" w:space="0" w:color="auto"/>
              <w:bottom w:val="single" w:sz="4" w:space="0" w:color="auto"/>
              <w:right w:val="single" w:sz="8" w:space="0" w:color="auto"/>
            </w:tcBorders>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c>
          <w:tcPr>
            <w:tcW w:w="3118" w:type="dxa"/>
            <w:tcBorders>
              <w:top w:val="single" w:sz="4" w:space="0" w:color="auto"/>
              <w:left w:val="single" w:sz="8" w:space="0" w:color="auto"/>
              <w:bottom w:val="single" w:sz="4" w:space="0" w:color="auto"/>
              <w:right w:val="single" w:sz="8" w:space="0" w:color="auto"/>
            </w:tcBorders>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r>
      <w:tr w:rsidR="005312A9" w:rsidRPr="005312A9" w:rsidTr="00DB3645">
        <w:trPr>
          <w:tblCellSpacing w:w="5" w:type="nil"/>
        </w:trPr>
        <w:tc>
          <w:tcPr>
            <w:tcW w:w="4678" w:type="dxa"/>
            <w:tcBorders>
              <w:top w:val="single" w:sz="4" w:space="0" w:color="auto"/>
            </w:tcBorders>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c>
          <w:tcPr>
            <w:tcW w:w="1843" w:type="dxa"/>
            <w:tcBorders>
              <w:top w:val="single" w:sz="4" w:space="0" w:color="auto"/>
            </w:tcBorders>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c>
          <w:tcPr>
            <w:tcW w:w="3118" w:type="dxa"/>
            <w:tcBorders>
              <w:top w:val="single" w:sz="4" w:space="0" w:color="auto"/>
            </w:tcBorders>
          </w:tcPr>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lang w:bidi="ar-SA"/>
              </w:rPr>
            </w:pPr>
          </w:p>
        </w:tc>
      </w:tr>
    </w:tbl>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2"/>
          <w:szCs w:val="22"/>
          <w:lang w:bidi="ar-SA"/>
        </w:rPr>
      </w:pPr>
      <w:r w:rsidRPr="005312A9">
        <w:rPr>
          <w:rFonts w:ascii="Times New Roman" w:eastAsia="Times New Roman" w:hAnsi="Times New Roman" w:cs="Times New Roman"/>
          <w:color w:val="auto"/>
          <w:sz w:val="22"/>
          <w:szCs w:val="22"/>
          <w:lang w:bidi="ar-SA"/>
        </w:rPr>
        <w:t xml:space="preserve">Должностное лицо </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2"/>
          <w:szCs w:val="22"/>
          <w:lang w:bidi="ar-SA"/>
        </w:rPr>
      </w:pPr>
      <w:r w:rsidRPr="005312A9">
        <w:rPr>
          <w:rFonts w:ascii="Times New Roman" w:eastAsia="Times New Roman" w:hAnsi="Times New Roman" w:cs="Times New Roman"/>
          <w:color w:val="auto"/>
          <w:sz w:val="22"/>
          <w:szCs w:val="22"/>
          <w:lang w:bidi="ar-SA"/>
        </w:rPr>
        <w:t>управления строительства и архитектуры</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2"/>
          <w:szCs w:val="22"/>
          <w:lang w:bidi="ar-SA"/>
        </w:rPr>
      </w:pPr>
      <w:r w:rsidRPr="005312A9">
        <w:rPr>
          <w:rFonts w:ascii="Times New Roman" w:eastAsia="Times New Roman" w:hAnsi="Times New Roman" w:cs="Times New Roman"/>
          <w:color w:val="auto"/>
          <w:sz w:val="22"/>
          <w:szCs w:val="22"/>
          <w:lang w:bidi="ar-SA"/>
        </w:rPr>
        <w:t>администрации Еткульского</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8"/>
          <w:szCs w:val="28"/>
          <w:lang w:bidi="ar-SA"/>
        </w:rPr>
      </w:pPr>
      <w:r w:rsidRPr="005312A9">
        <w:rPr>
          <w:rFonts w:ascii="Times New Roman" w:eastAsia="Times New Roman" w:hAnsi="Times New Roman" w:cs="Times New Roman"/>
          <w:color w:val="auto"/>
          <w:sz w:val="22"/>
          <w:szCs w:val="22"/>
          <w:lang w:bidi="ar-SA"/>
        </w:rPr>
        <w:t>муниципального района</w:t>
      </w:r>
      <w:r w:rsidRPr="005312A9">
        <w:rPr>
          <w:rFonts w:ascii="Times New Roman" w:eastAsia="Times New Roman" w:hAnsi="Times New Roman" w:cs="Times New Roman"/>
          <w:color w:val="auto"/>
          <w:sz w:val="28"/>
          <w:szCs w:val="28"/>
          <w:lang w:bidi="ar-SA"/>
        </w:rPr>
        <w:t xml:space="preserve">   </w:t>
      </w:r>
      <w:r w:rsidRPr="005312A9">
        <w:rPr>
          <w:rFonts w:ascii="Times New Roman" w:eastAsia="Times New Roman" w:hAnsi="Times New Roman" w:cs="Times New Roman"/>
          <w:color w:val="auto"/>
          <w:sz w:val="28"/>
          <w:szCs w:val="28"/>
          <w:lang w:bidi="ar-SA"/>
        </w:rPr>
        <w:tab/>
      </w:r>
      <w:r w:rsidRPr="005312A9">
        <w:rPr>
          <w:rFonts w:ascii="Times New Roman" w:eastAsia="Times New Roman" w:hAnsi="Times New Roman" w:cs="Times New Roman"/>
          <w:color w:val="auto"/>
          <w:sz w:val="28"/>
          <w:szCs w:val="28"/>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r w:rsidRPr="005312A9">
        <w:rPr>
          <w:rFonts w:ascii="Times New Roman" w:eastAsia="Times New Roman" w:hAnsi="Times New Roman" w:cs="Times New Roman"/>
          <w:color w:val="auto"/>
          <w:sz w:val="28"/>
          <w:szCs w:val="28"/>
          <w:u w:val="single"/>
          <w:lang w:bidi="ar-SA"/>
        </w:rPr>
        <w:tab/>
      </w:r>
    </w:p>
    <w:p w:rsidR="005312A9" w:rsidRPr="005312A9" w:rsidRDefault="005312A9" w:rsidP="005312A9">
      <w:pPr>
        <w:autoSpaceDE w:val="0"/>
        <w:autoSpaceDN w:val="0"/>
        <w:adjustRightInd w:val="0"/>
        <w:spacing w:after="0" w:line="240" w:lineRule="auto"/>
        <w:ind w:left="4254"/>
        <w:jc w:val="both"/>
        <w:rPr>
          <w:rFonts w:ascii="Times New Roman" w:eastAsia="Times New Roman" w:hAnsi="Times New Roman" w:cs="Times New Roman"/>
          <w:color w:val="auto"/>
          <w:sz w:val="18"/>
          <w:szCs w:val="18"/>
          <w:lang w:bidi="ar-SA"/>
        </w:rPr>
      </w:pPr>
      <w:r w:rsidRPr="005312A9">
        <w:rPr>
          <w:rFonts w:ascii="Times New Roman" w:eastAsia="Times New Roman" w:hAnsi="Times New Roman" w:cs="Times New Roman"/>
          <w:color w:val="auto"/>
          <w:sz w:val="18"/>
          <w:szCs w:val="18"/>
          <w:lang w:bidi="ar-SA"/>
        </w:rPr>
        <w:t xml:space="preserve">    (подпись) </w:t>
      </w:r>
      <w:r w:rsidRPr="005312A9">
        <w:rPr>
          <w:rFonts w:ascii="Times New Roman" w:eastAsia="Times New Roman" w:hAnsi="Times New Roman" w:cs="Times New Roman"/>
          <w:color w:val="auto"/>
          <w:sz w:val="18"/>
          <w:szCs w:val="18"/>
          <w:lang w:bidi="ar-SA"/>
        </w:rPr>
        <w:tab/>
        <w:t xml:space="preserve">(ФИО ответственного) </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color w:val="auto"/>
          <w:sz w:val="20"/>
          <w:szCs w:val="20"/>
          <w:lang w:bidi="ar-SA"/>
        </w:rPr>
      </w:pPr>
      <w:r w:rsidRPr="005312A9">
        <w:rPr>
          <w:rFonts w:ascii="Times New Roman" w:eastAsia="Times New Roman" w:hAnsi="Times New Roman" w:cs="Times New Roman"/>
          <w:color w:val="auto"/>
          <w:sz w:val="20"/>
          <w:szCs w:val="20"/>
          <w:lang w:bidi="ar-SA"/>
        </w:rPr>
        <w:t>тел: 8(35145)-2-12-34</w:t>
      </w:r>
    </w:p>
    <w:p w:rsidR="005312A9" w:rsidRPr="005312A9" w:rsidRDefault="005312A9" w:rsidP="005312A9">
      <w:pPr>
        <w:autoSpaceDE w:val="0"/>
        <w:autoSpaceDN w:val="0"/>
        <w:adjustRightInd w:val="0"/>
        <w:spacing w:after="0" w:line="240" w:lineRule="auto"/>
        <w:jc w:val="center"/>
        <w:rPr>
          <w:rFonts w:ascii="Times New Roman" w:eastAsia="Times New Roman" w:hAnsi="Times New Roman" w:cs="Times New Roman"/>
          <w:color w:val="auto"/>
          <w:sz w:val="28"/>
          <w:szCs w:val="28"/>
          <w:lang w:bidi="ar-SA"/>
        </w:rPr>
      </w:pPr>
      <w:r w:rsidRPr="005312A9">
        <w:rPr>
          <w:rFonts w:ascii="Times New Roman" w:eastAsia="Times New Roman" w:hAnsi="Times New Roman" w:cs="Times New Roman"/>
          <w:color w:val="auto"/>
          <w:sz w:val="28"/>
          <w:szCs w:val="28"/>
          <w:lang w:bidi="ar-SA"/>
        </w:rPr>
        <w:t>ПАМЯТКА</w:t>
      </w:r>
    </w:p>
    <w:p w:rsidR="005312A9" w:rsidRPr="005312A9" w:rsidRDefault="005312A9" w:rsidP="005312A9">
      <w:pPr>
        <w:autoSpaceDE w:val="0"/>
        <w:autoSpaceDN w:val="0"/>
        <w:adjustRightInd w:val="0"/>
        <w:spacing w:after="0" w:line="240" w:lineRule="auto"/>
        <w:jc w:val="center"/>
        <w:rPr>
          <w:rFonts w:ascii="Times New Roman" w:eastAsia="Times New Roman" w:hAnsi="Times New Roman" w:cs="Times New Roman"/>
          <w:b/>
          <w:color w:val="auto"/>
          <w:sz w:val="20"/>
          <w:szCs w:val="20"/>
          <w:lang w:bidi="ar-SA"/>
        </w:rPr>
      </w:pPr>
      <w:r w:rsidRPr="005312A9">
        <w:rPr>
          <w:rFonts w:ascii="Times New Roman" w:eastAsia="Times New Roman" w:hAnsi="Times New Roman" w:cs="Times New Roman"/>
          <w:b/>
          <w:color w:val="auto"/>
          <w:sz w:val="20"/>
          <w:szCs w:val="20"/>
          <w:lang w:bidi="ar-SA"/>
        </w:rPr>
        <w:t>Лица, производящие работы со вскрытием дорожных покрытий, обязаны:</w:t>
      </w:r>
    </w:p>
    <w:p w:rsidR="005312A9" w:rsidRPr="005312A9" w:rsidRDefault="005312A9" w:rsidP="005312A9">
      <w:pPr>
        <w:autoSpaceDE w:val="0"/>
        <w:autoSpaceDN w:val="0"/>
        <w:adjustRightInd w:val="0"/>
        <w:spacing w:after="0" w:line="240" w:lineRule="auto"/>
        <w:ind w:firstLine="709"/>
        <w:jc w:val="both"/>
        <w:rPr>
          <w:rFonts w:ascii="Times New Roman" w:eastAsia="Times New Roman" w:hAnsi="Times New Roman" w:cs="Times New Roman"/>
          <w:b/>
          <w:color w:val="auto"/>
          <w:sz w:val="20"/>
          <w:szCs w:val="20"/>
          <w:lang w:bidi="ar-SA"/>
        </w:rPr>
      </w:pPr>
      <w:r w:rsidRPr="005312A9">
        <w:rPr>
          <w:rFonts w:ascii="Times New Roman" w:eastAsia="Times New Roman" w:hAnsi="Times New Roman" w:cs="Times New Roman"/>
          <w:b/>
          <w:color w:val="auto"/>
          <w:sz w:val="20"/>
          <w:szCs w:val="20"/>
          <w:lang w:bidi="ar-SA"/>
        </w:rPr>
        <w:t>1) поддерживать и содержать эти участки в безопасном для проезда и прохода состоянии до полного восстановления покрытий;</w:t>
      </w:r>
    </w:p>
    <w:p w:rsidR="005312A9" w:rsidRPr="005312A9" w:rsidRDefault="005312A9" w:rsidP="005312A9">
      <w:pPr>
        <w:autoSpaceDE w:val="0"/>
        <w:autoSpaceDN w:val="0"/>
        <w:adjustRightInd w:val="0"/>
        <w:spacing w:after="0" w:line="240" w:lineRule="auto"/>
        <w:ind w:firstLine="709"/>
        <w:jc w:val="both"/>
        <w:rPr>
          <w:rFonts w:ascii="Times New Roman" w:eastAsia="Times New Roman" w:hAnsi="Times New Roman" w:cs="Times New Roman"/>
          <w:b/>
          <w:color w:val="auto"/>
          <w:sz w:val="20"/>
          <w:szCs w:val="20"/>
          <w:lang w:bidi="ar-SA"/>
        </w:rPr>
      </w:pPr>
      <w:r w:rsidRPr="005312A9">
        <w:rPr>
          <w:rFonts w:ascii="Times New Roman" w:eastAsia="Times New Roman" w:hAnsi="Times New Roman" w:cs="Times New Roman"/>
          <w:b/>
          <w:color w:val="auto"/>
          <w:sz w:val="20"/>
          <w:szCs w:val="20"/>
          <w:lang w:bidi="ar-SA"/>
        </w:rPr>
        <w:t>2) производить засыпку траншей (котлованов) в соответствии с установленными нормами;</w:t>
      </w:r>
    </w:p>
    <w:p w:rsidR="005312A9" w:rsidRPr="005312A9" w:rsidRDefault="005312A9" w:rsidP="005312A9">
      <w:pPr>
        <w:autoSpaceDE w:val="0"/>
        <w:autoSpaceDN w:val="0"/>
        <w:adjustRightInd w:val="0"/>
        <w:spacing w:after="0" w:line="240" w:lineRule="auto"/>
        <w:ind w:firstLine="709"/>
        <w:jc w:val="both"/>
        <w:rPr>
          <w:rFonts w:ascii="Times New Roman" w:eastAsia="Times New Roman" w:hAnsi="Times New Roman" w:cs="Times New Roman"/>
          <w:b/>
          <w:color w:val="auto"/>
          <w:sz w:val="20"/>
          <w:szCs w:val="20"/>
          <w:lang w:bidi="ar-SA"/>
        </w:rPr>
      </w:pPr>
      <w:r w:rsidRPr="005312A9">
        <w:rPr>
          <w:rFonts w:ascii="Times New Roman" w:eastAsia="Times New Roman" w:hAnsi="Times New Roman" w:cs="Times New Roman"/>
          <w:b/>
          <w:color w:val="auto"/>
          <w:sz w:val="20"/>
          <w:szCs w:val="20"/>
          <w:lang w:bidi="ar-SA"/>
        </w:rPr>
        <w:t>3) своевременно производить сдачу траншей (котлованов) под восстановление дорожных покрытий и зеленых насаждений.</w:t>
      </w:r>
    </w:p>
    <w:p w:rsidR="005312A9" w:rsidRPr="005312A9" w:rsidRDefault="005312A9" w:rsidP="005312A9">
      <w:pPr>
        <w:autoSpaceDE w:val="0"/>
        <w:autoSpaceDN w:val="0"/>
        <w:adjustRightInd w:val="0"/>
        <w:spacing w:after="0" w:line="240" w:lineRule="auto"/>
        <w:ind w:firstLine="709"/>
        <w:jc w:val="both"/>
        <w:rPr>
          <w:rFonts w:ascii="Times New Roman" w:eastAsia="Times New Roman" w:hAnsi="Times New Roman" w:cs="Times New Roman"/>
          <w:b/>
          <w:color w:val="auto"/>
          <w:sz w:val="20"/>
          <w:szCs w:val="20"/>
          <w:lang w:bidi="ar-SA"/>
        </w:rPr>
      </w:pPr>
      <w:r w:rsidRPr="005312A9">
        <w:rPr>
          <w:rFonts w:ascii="Times New Roman" w:eastAsia="Times New Roman" w:hAnsi="Times New Roman" w:cs="Times New Roman"/>
          <w:b/>
          <w:color w:val="auto"/>
          <w:sz w:val="20"/>
          <w:szCs w:val="20"/>
          <w:lang w:bidi="ar-SA"/>
        </w:rPr>
        <w:t>Для организации пешеходного движения по обеим сторонам улицы должны оставаться полосы тротуара шириной не менее 1,5 метра, в особых случаях один тротуар может быть занят полностью с обязательным сохранением тротуара на другой стороне. Траншеи должны перекрываться на всю их ширину переходными мостиками с перилами. В осенне-зимнее время переходные мостики должны очищаться от снега и льда и обрабатываться противогололедными средствами лицом, проводящим работы.</w:t>
      </w:r>
    </w:p>
    <w:p w:rsidR="005312A9" w:rsidRPr="005312A9" w:rsidRDefault="005312A9" w:rsidP="005312A9">
      <w:pPr>
        <w:autoSpaceDE w:val="0"/>
        <w:autoSpaceDN w:val="0"/>
        <w:adjustRightInd w:val="0"/>
        <w:spacing w:after="0" w:line="240" w:lineRule="auto"/>
        <w:ind w:firstLine="709"/>
        <w:jc w:val="both"/>
        <w:rPr>
          <w:rFonts w:ascii="Times New Roman" w:eastAsia="Times New Roman" w:hAnsi="Times New Roman" w:cs="Times New Roman"/>
          <w:b/>
          <w:color w:val="auto"/>
          <w:sz w:val="20"/>
          <w:szCs w:val="20"/>
          <w:lang w:bidi="ar-SA"/>
        </w:rPr>
      </w:pPr>
      <w:r w:rsidRPr="005312A9">
        <w:rPr>
          <w:rFonts w:ascii="Times New Roman" w:eastAsia="Times New Roman" w:hAnsi="Times New Roman" w:cs="Times New Roman"/>
          <w:b/>
          <w:color w:val="auto"/>
          <w:sz w:val="20"/>
          <w:szCs w:val="20"/>
          <w:lang w:bidi="ar-SA"/>
        </w:rPr>
        <w:t xml:space="preserve"> При осуществлении работ обеспечиваются въезды на внутриквартальные территории жилых микрорайонов и входы в помещения.</w:t>
      </w:r>
    </w:p>
    <w:p w:rsidR="005312A9" w:rsidRPr="005312A9" w:rsidRDefault="005312A9" w:rsidP="005312A9">
      <w:pPr>
        <w:autoSpaceDE w:val="0"/>
        <w:autoSpaceDN w:val="0"/>
        <w:adjustRightInd w:val="0"/>
        <w:spacing w:after="0" w:line="240" w:lineRule="auto"/>
        <w:ind w:firstLine="709"/>
        <w:jc w:val="both"/>
        <w:rPr>
          <w:rFonts w:ascii="Times New Roman" w:eastAsia="Times New Roman" w:hAnsi="Times New Roman" w:cs="Times New Roman"/>
          <w:b/>
          <w:color w:val="auto"/>
          <w:sz w:val="20"/>
          <w:szCs w:val="20"/>
          <w:lang w:bidi="ar-SA"/>
        </w:rPr>
      </w:pPr>
      <w:r w:rsidRPr="005312A9">
        <w:rPr>
          <w:rFonts w:ascii="Times New Roman" w:eastAsia="Times New Roman" w:hAnsi="Times New Roman" w:cs="Times New Roman"/>
          <w:b/>
          <w:color w:val="auto"/>
          <w:sz w:val="20"/>
          <w:szCs w:val="20"/>
          <w:lang w:bidi="ar-SA"/>
        </w:rPr>
        <w:t xml:space="preserve"> Место осуществления земляных работ должно быть ограждено и освещено в соответствии с установленными нормативными требованиями на все время осуществления работ. При сплошном поперечном вскрытии проезжей части дороги лицо, производящее работы, по требованию уполномоченного лица обязано устроить временный объезд.</w:t>
      </w:r>
    </w:p>
    <w:p w:rsidR="005312A9" w:rsidRPr="005312A9" w:rsidRDefault="005312A9" w:rsidP="005312A9">
      <w:pPr>
        <w:autoSpaceDE w:val="0"/>
        <w:autoSpaceDN w:val="0"/>
        <w:adjustRightInd w:val="0"/>
        <w:spacing w:after="0" w:line="240" w:lineRule="auto"/>
        <w:ind w:firstLine="709"/>
        <w:jc w:val="both"/>
        <w:rPr>
          <w:rFonts w:ascii="Times New Roman" w:eastAsia="Times New Roman" w:hAnsi="Times New Roman" w:cs="Times New Roman"/>
          <w:b/>
          <w:color w:val="auto"/>
          <w:sz w:val="20"/>
          <w:szCs w:val="20"/>
          <w:lang w:bidi="ar-SA"/>
        </w:rPr>
      </w:pPr>
      <w:r w:rsidRPr="005312A9">
        <w:rPr>
          <w:rFonts w:ascii="Times New Roman" w:eastAsia="Times New Roman" w:hAnsi="Times New Roman" w:cs="Times New Roman"/>
          <w:b/>
          <w:color w:val="auto"/>
          <w:sz w:val="20"/>
          <w:szCs w:val="20"/>
          <w:lang w:bidi="ar-SA"/>
        </w:rPr>
        <w:t xml:space="preserve"> При обнаружении на месте осуществления земляных работ действующих объектов инженерной инфраструктуры, не указанных в проекте организации работ, лицо, производящее работы, обязано немедленно приостановить осуществление работ до определения владельца объектов инженерной инфраструктуры и его вызова для согласования дальнейших действий. Споры, возникающие при повреждении объектов инженерной инфраструктуры, разрешаются сторонами в установленном законодательством порядке.</w:t>
      </w:r>
    </w:p>
    <w:p w:rsidR="005312A9" w:rsidRPr="005312A9" w:rsidRDefault="005312A9" w:rsidP="005312A9">
      <w:pPr>
        <w:autoSpaceDE w:val="0"/>
        <w:autoSpaceDN w:val="0"/>
        <w:adjustRightInd w:val="0"/>
        <w:spacing w:after="0" w:line="240" w:lineRule="auto"/>
        <w:jc w:val="both"/>
        <w:rPr>
          <w:rFonts w:ascii="Times New Roman" w:eastAsia="Times New Roman" w:hAnsi="Times New Roman" w:cs="Times New Roman"/>
          <w:b/>
          <w:color w:val="auto"/>
          <w:sz w:val="20"/>
          <w:szCs w:val="20"/>
          <w:lang w:bidi="ar-SA"/>
        </w:rPr>
      </w:pPr>
    </w:p>
    <w:p w:rsidR="006859C7" w:rsidRDefault="006859C7">
      <w:pPr>
        <w:autoSpaceDE w:val="0"/>
        <w:autoSpaceDN w:val="0"/>
        <w:adjustRightInd w:val="0"/>
        <w:ind w:right="707"/>
        <w:jc w:val="center"/>
        <w:outlineLvl w:val="1"/>
        <w:rPr>
          <w:rFonts w:ascii="Times New Roman" w:hAnsi="Times New Roman" w:cs="Times New Roman"/>
          <w:b/>
          <w:bCs/>
          <w:sz w:val="28"/>
          <w:szCs w:val="28"/>
        </w:rPr>
      </w:pPr>
    </w:p>
    <w:p w:rsidR="003E7406" w:rsidRDefault="003E7406">
      <w:pPr>
        <w:autoSpaceDE w:val="0"/>
        <w:autoSpaceDN w:val="0"/>
        <w:adjustRightInd w:val="0"/>
        <w:ind w:right="707"/>
        <w:jc w:val="center"/>
        <w:outlineLvl w:val="1"/>
        <w:rPr>
          <w:rFonts w:ascii="Times New Roman" w:hAnsi="Times New Roman" w:cs="Times New Roman"/>
          <w:b/>
          <w:bCs/>
          <w:sz w:val="28"/>
          <w:szCs w:val="28"/>
        </w:rPr>
      </w:pPr>
    </w:p>
    <w:p w:rsidR="003E7406" w:rsidRDefault="003E7406">
      <w:pPr>
        <w:autoSpaceDE w:val="0"/>
        <w:autoSpaceDN w:val="0"/>
        <w:adjustRightInd w:val="0"/>
        <w:ind w:right="707"/>
        <w:jc w:val="center"/>
        <w:outlineLvl w:val="1"/>
        <w:rPr>
          <w:rFonts w:ascii="Times New Roman" w:hAnsi="Times New Roman" w:cs="Times New Roman"/>
          <w:b/>
          <w:bCs/>
          <w:sz w:val="28"/>
          <w:szCs w:val="28"/>
        </w:rPr>
      </w:pPr>
    </w:p>
    <w:p w:rsidR="003E7406" w:rsidRPr="00E250BE" w:rsidRDefault="003E7406">
      <w:pPr>
        <w:autoSpaceDE w:val="0"/>
        <w:autoSpaceDN w:val="0"/>
        <w:adjustRightInd w:val="0"/>
        <w:ind w:right="707"/>
        <w:jc w:val="center"/>
        <w:outlineLvl w:val="1"/>
        <w:rPr>
          <w:rFonts w:ascii="Times New Roman" w:hAnsi="Times New Roman" w:cs="Times New Roman"/>
          <w:b/>
          <w:bCs/>
          <w:sz w:val="28"/>
          <w:szCs w:val="28"/>
        </w:rPr>
      </w:pPr>
    </w:p>
    <w:p w:rsidR="006859C7" w:rsidRPr="00731EE8" w:rsidRDefault="00DB3645" w:rsidP="00E11307">
      <w:pPr>
        <w:pStyle w:val="aff0"/>
        <w:spacing w:after="0" w:line="240" w:lineRule="auto"/>
        <w:jc w:val="right"/>
        <w:rPr>
          <w:rFonts w:ascii="Times New Roman" w:eastAsia="Times New Roman" w:hAnsi="Times New Roman" w:cs="Times New Roman"/>
          <w:sz w:val="24"/>
          <w:szCs w:val="24"/>
          <w:shd w:val="clear" w:color="auto" w:fill="FFFFFF"/>
        </w:rPr>
      </w:pPr>
      <w:r>
        <w:rPr>
          <w:rFonts w:ascii="Times New Roman" w:eastAsia="Times New Roman" w:hAnsi="Times New Roman" w:cs="Times New Roman"/>
          <w:b/>
          <w:sz w:val="24"/>
          <w:szCs w:val="24"/>
          <w:shd w:val="clear" w:color="auto" w:fill="FFFFFF"/>
        </w:rPr>
        <w:lastRenderedPageBreak/>
        <w:t>П</w:t>
      </w:r>
      <w:r w:rsidR="00EF2983" w:rsidRPr="00731EE8">
        <w:rPr>
          <w:rFonts w:ascii="Times New Roman" w:eastAsia="Times New Roman" w:hAnsi="Times New Roman" w:cs="Times New Roman"/>
          <w:b/>
          <w:sz w:val="24"/>
          <w:szCs w:val="24"/>
          <w:shd w:val="clear" w:color="auto" w:fill="FFFFFF"/>
        </w:rPr>
        <w:t>риложение № 2</w:t>
      </w:r>
    </w:p>
    <w:p w:rsidR="006859C7" w:rsidRPr="00731EE8" w:rsidRDefault="00EF2983" w:rsidP="00E11307">
      <w:pPr>
        <w:pStyle w:val="aff0"/>
        <w:spacing w:after="0" w:line="240" w:lineRule="auto"/>
        <w:jc w:val="right"/>
        <w:rPr>
          <w:sz w:val="24"/>
          <w:szCs w:val="24"/>
        </w:rPr>
      </w:pPr>
      <w:r w:rsidRPr="00731EE8">
        <w:rPr>
          <w:rFonts w:ascii="Times New Roman" w:eastAsia="Times New Roman" w:hAnsi="Times New Roman" w:cs="Times New Roman"/>
          <w:sz w:val="24"/>
          <w:szCs w:val="24"/>
          <w:shd w:val="clear" w:color="auto" w:fill="FFFFFF"/>
        </w:rPr>
        <w:t>к Административн</w:t>
      </w:r>
      <w:r w:rsidR="007923DA" w:rsidRPr="00731EE8">
        <w:rPr>
          <w:rFonts w:ascii="Times New Roman" w:eastAsia="Times New Roman" w:hAnsi="Times New Roman" w:cs="Times New Roman"/>
          <w:sz w:val="24"/>
          <w:szCs w:val="24"/>
          <w:shd w:val="clear" w:color="auto" w:fill="FFFFFF"/>
        </w:rPr>
        <w:t>ому</w:t>
      </w:r>
      <w:r w:rsidRPr="00731EE8">
        <w:rPr>
          <w:rFonts w:ascii="Times New Roman" w:eastAsia="Times New Roman" w:hAnsi="Times New Roman" w:cs="Times New Roman"/>
          <w:sz w:val="24"/>
          <w:szCs w:val="24"/>
          <w:shd w:val="clear" w:color="auto" w:fill="FFFFFF"/>
        </w:rPr>
        <w:t xml:space="preserve"> регламент</w:t>
      </w:r>
      <w:r w:rsidR="007923DA" w:rsidRPr="00731EE8">
        <w:rPr>
          <w:rFonts w:ascii="Times New Roman" w:eastAsia="Times New Roman" w:hAnsi="Times New Roman" w:cs="Times New Roman"/>
          <w:sz w:val="24"/>
          <w:szCs w:val="24"/>
          <w:shd w:val="clear" w:color="auto" w:fill="FFFFFF"/>
        </w:rPr>
        <w:t>у</w:t>
      </w:r>
    </w:p>
    <w:p w:rsidR="007923DA" w:rsidRPr="00E250BE" w:rsidRDefault="007923DA" w:rsidP="00E11307">
      <w:pPr>
        <w:autoSpaceDE w:val="0"/>
        <w:autoSpaceDN w:val="0"/>
        <w:adjustRightInd w:val="0"/>
        <w:spacing w:after="0" w:line="240" w:lineRule="auto"/>
        <w:ind w:right="709"/>
        <w:jc w:val="center"/>
        <w:outlineLvl w:val="1"/>
        <w:rPr>
          <w:rFonts w:ascii="Times New Roman" w:hAnsi="Times New Roman" w:cs="Times New Roman"/>
          <w:b/>
          <w:bCs/>
          <w:sz w:val="28"/>
          <w:szCs w:val="28"/>
        </w:rPr>
      </w:pPr>
      <w:bookmarkStart w:id="294" w:name="_Toc103877712"/>
    </w:p>
    <w:bookmarkEnd w:id="294"/>
    <w:p w:rsidR="00885541" w:rsidRDefault="00885541" w:rsidP="00204D29">
      <w:pPr>
        <w:pStyle w:val="12"/>
        <w:spacing w:after="240" w:line="240" w:lineRule="auto"/>
        <w:ind w:firstLine="0"/>
        <w:contextualSpacing/>
        <w:jc w:val="right"/>
        <w:rPr>
          <w:b/>
          <w:shd w:val="clear" w:color="auto" w:fill="FFFFFF"/>
        </w:rPr>
      </w:pP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 xml:space="preserve">Начальнику управления строительства </w:t>
      </w:r>
    </w:p>
    <w:p w:rsidR="00DB3645" w:rsidRPr="00DB3645" w:rsidRDefault="00DB3645" w:rsidP="00DB3645">
      <w:pPr>
        <w:widowControl/>
        <w:autoSpaceDE w:val="0"/>
        <w:autoSpaceDN w:val="0"/>
        <w:adjustRightInd w:val="0"/>
        <w:spacing w:after="0" w:line="240" w:lineRule="auto"/>
        <w:ind w:left="4254"/>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и архитектуры администрации Еткульского</w:t>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муниципального района</w:t>
      </w:r>
    </w:p>
    <w:p w:rsidR="00DB3645" w:rsidRPr="00DB3645" w:rsidRDefault="00DB3645" w:rsidP="00DB3645">
      <w:pPr>
        <w:widowControl/>
        <w:autoSpaceDE w:val="0"/>
        <w:autoSpaceDN w:val="0"/>
        <w:adjustRightInd w:val="0"/>
        <w:spacing w:after="0" w:line="240" w:lineRule="auto"/>
        <w:ind w:left="4254"/>
        <w:rPr>
          <w:rFonts w:ascii="Times New Roman" w:eastAsia="Times New Roman" w:hAnsi="Times New Roman" w:cs="Times New Roman"/>
          <w:color w:val="auto"/>
          <w:sz w:val="28"/>
          <w:szCs w:val="28"/>
          <w:u w:val="single"/>
          <w:lang w:bidi="ar-SA"/>
        </w:rPr>
      </w:pPr>
      <w:r w:rsidRPr="00DB3645">
        <w:rPr>
          <w:rFonts w:ascii="Times New Roman" w:eastAsia="Times New Roman" w:hAnsi="Times New Roman" w:cs="Times New Roman"/>
          <w:color w:val="auto"/>
          <w:sz w:val="28"/>
          <w:szCs w:val="28"/>
          <w:lang w:bidi="ar-SA"/>
        </w:rPr>
        <w:t xml:space="preserve">от </w:t>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наименование юридического лица,</w:t>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ФИО - заявителя (заказчика</w:t>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(застройщика) работ)_________________</w:t>
      </w:r>
    </w:p>
    <w:p w:rsidR="00DB3645" w:rsidRPr="00DB3645" w:rsidRDefault="00DB3645" w:rsidP="00DB3645">
      <w:pPr>
        <w:widowControl/>
        <w:autoSpaceDE w:val="0"/>
        <w:autoSpaceDN w:val="0"/>
        <w:adjustRightInd w:val="0"/>
        <w:spacing w:after="0" w:line="240" w:lineRule="auto"/>
        <w:ind w:left="4254"/>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ФИО, должность лица, действующего от</w:t>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 xml:space="preserve">имени заявителя </w:t>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p>
    <w:p w:rsidR="00DB3645" w:rsidRPr="00DB3645" w:rsidRDefault="00DB3645" w:rsidP="00DB3645">
      <w:pPr>
        <w:widowControl/>
        <w:autoSpaceDE w:val="0"/>
        <w:autoSpaceDN w:val="0"/>
        <w:adjustRightInd w:val="0"/>
        <w:spacing w:after="0" w:line="240" w:lineRule="auto"/>
        <w:ind w:left="4254"/>
        <w:rPr>
          <w:rFonts w:ascii="Times New Roman" w:eastAsia="Times New Roman" w:hAnsi="Times New Roman" w:cs="Times New Roman"/>
          <w:color w:val="auto"/>
          <w:sz w:val="28"/>
          <w:szCs w:val="28"/>
          <w:u w:val="single"/>
          <w:lang w:bidi="ar-SA"/>
        </w:rPr>
      </w:pP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p>
    <w:p w:rsidR="00DB3645" w:rsidRPr="00DB3645" w:rsidRDefault="00DB3645" w:rsidP="00DB3645">
      <w:pPr>
        <w:widowControl/>
        <w:autoSpaceDE w:val="0"/>
        <w:autoSpaceDN w:val="0"/>
        <w:adjustRightInd w:val="0"/>
        <w:spacing w:after="0" w:line="240" w:lineRule="auto"/>
        <w:ind w:left="3545" w:firstLine="709"/>
        <w:jc w:val="center"/>
        <w:rPr>
          <w:rFonts w:ascii="Times New Roman" w:eastAsia="Times New Roman" w:hAnsi="Times New Roman" w:cs="Times New Roman"/>
          <w:color w:val="auto"/>
          <w:sz w:val="20"/>
          <w:szCs w:val="20"/>
          <w:lang w:bidi="ar-SA"/>
        </w:rPr>
      </w:pPr>
      <w:r w:rsidRPr="00DB3645">
        <w:rPr>
          <w:rFonts w:ascii="Times New Roman" w:eastAsia="Times New Roman" w:hAnsi="Times New Roman" w:cs="Times New Roman"/>
          <w:color w:val="auto"/>
          <w:sz w:val="20"/>
          <w:szCs w:val="20"/>
          <w:lang w:bidi="ar-SA"/>
        </w:rPr>
        <w:t>документ, удостоверяющий личность</w:t>
      </w:r>
    </w:p>
    <w:p w:rsidR="00DB3645" w:rsidRPr="00DB3645" w:rsidRDefault="00DB3645" w:rsidP="00DB3645">
      <w:pPr>
        <w:widowControl/>
        <w:autoSpaceDE w:val="0"/>
        <w:autoSpaceDN w:val="0"/>
        <w:adjustRightInd w:val="0"/>
        <w:spacing w:after="0" w:line="240" w:lineRule="auto"/>
        <w:ind w:left="4253" w:firstLine="709"/>
        <w:rPr>
          <w:rFonts w:ascii="Times New Roman" w:eastAsia="Times New Roman" w:hAnsi="Times New Roman" w:cs="Times New Roman"/>
          <w:color w:val="auto"/>
          <w:sz w:val="20"/>
          <w:szCs w:val="20"/>
          <w:u w:val="single"/>
          <w:lang w:bidi="ar-SA"/>
        </w:rPr>
      </w:pPr>
      <w:r w:rsidRPr="00DB3645">
        <w:rPr>
          <w:rFonts w:ascii="Times New Roman" w:eastAsia="Times New Roman" w:hAnsi="Times New Roman" w:cs="Times New Roman"/>
          <w:color w:val="auto"/>
          <w:sz w:val="20"/>
          <w:szCs w:val="20"/>
          <w:lang w:bidi="ar-SA"/>
        </w:rPr>
        <w:t>(серия, номер, орган, выдавший документ)</w:t>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документ, подтверждающий полномочия</w:t>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 xml:space="preserve">представителя </w:t>
      </w:r>
      <w:r w:rsidRPr="00DB3645">
        <w:rPr>
          <w:rFonts w:ascii="Times New Roman" w:eastAsia="Times New Roman" w:hAnsi="Times New Roman" w:cs="Times New Roman"/>
          <w:color w:val="auto"/>
          <w:sz w:val="28"/>
          <w:szCs w:val="28"/>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u w:val="single"/>
          <w:lang w:bidi="ar-SA"/>
        </w:rPr>
      </w:pP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u w:val="single"/>
          <w:lang w:bidi="ar-SA"/>
        </w:rPr>
      </w:pPr>
      <w:r w:rsidRPr="00DB3645">
        <w:rPr>
          <w:rFonts w:ascii="Times New Roman" w:eastAsia="Times New Roman" w:hAnsi="Times New Roman" w:cs="Times New Roman"/>
          <w:color w:val="auto"/>
          <w:sz w:val="28"/>
          <w:szCs w:val="28"/>
          <w:lang w:bidi="ar-SA"/>
        </w:rPr>
        <w:t xml:space="preserve">Почтовый адрес: </w:t>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u w:val="single"/>
          <w:lang w:bidi="ar-SA"/>
        </w:rPr>
      </w:pPr>
      <w:r w:rsidRPr="00DB3645">
        <w:rPr>
          <w:rFonts w:ascii="Times New Roman" w:eastAsia="Times New Roman" w:hAnsi="Times New Roman" w:cs="Times New Roman"/>
          <w:color w:val="auto"/>
          <w:sz w:val="28"/>
          <w:szCs w:val="28"/>
          <w:lang w:bidi="ar-SA"/>
        </w:rPr>
        <w:t xml:space="preserve">ИНН </w:t>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 xml:space="preserve">ОГРН </w:t>
      </w:r>
      <w:r w:rsidRPr="00DB3645">
        <w:rPr>
          <w:rFonts w:ascii="Times New Roman" w:eastAsia="Times New Roman" w:hAnsi="Times New Roman" w:cs="Times New Roman"/>
          <w:color w:val="auto"/>
          <w:sz w:val="28"/>
          <w:szCs w:val="28"/>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p>
    <w:p w:rsidR="00DB3645" w:rsidRPr="00DB3645" w:rsidRDefault="00DB3645" w:rsidP="00DB3645">
      <w:pPr>
        <w:widowControl/>
        <w:autoSpaceDE w:val="0"/>
        <w:autoSpaceDN w:val="0"/>
        <w:adjustRightInd w:val="0"/>
        <w:spacing w:after="0" w:line="240" w:lineRule="auto"/>
        <w:ind w:left="3545" w:firstLine="709"/>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sz w:val="28"/>
          <w:szCs w:val="28"/>
          <w:lang w:bidi="ar-SA"/>
        </w:rPr>
        <w:t xml:space="preserve">контактный телефон </w:t>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p>
    <w:p w:rsidR="00DB3645" w:rsidRDefault="00DB3645" w:rsidP="00DB3645">
      <w:pPr>
        <w:widowControl/>
        <w:autoSpaceDE w:val="0"/>
        <w:autoSpaceDN w:val="0"/>
        <w:adjustRightInd w:val="0"/>
        <w:spacing w:after="0" w:line="240" w:lineRule="auto"/>
        <w:jc w:val="center"/>
        <w:rPr>
          <w:rFonts w:ascii="Times New Roman" w:eastAsia="Times New Roman" w:hAnsi="Times New Roman" w:cs="Times New Roman"/>
          <w:color w:val="auto"/>
          <w:sz w:val="28"/>
          <w:szCs w:val="28"/>
          <w:lang w:bidi="ar-SA"/>
        </w:rPr>
      </w:pPr>
    </w:p>
    <w:p w:rsidR="00DB3645" w:rsidRPr="00DB3645" w:rsidRDefault="00DB3645" w:rsidP="00DB3645">
      <w:pPr>
        <w:widowControl/>
        <w:autoSpaceDE w:val="0"/>
        <w:autoSpaceDN w:val="0"/>
        <w:adjustRightInd w:val="0"/>
        <w:spacing w:after="0" w:line="240" w:lineRule="auto"/>
        <w:jc w:val="center"/>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ЗАЯВЛЕНИЕ</w:t>
      </w:r>
    </w:p>
    <w:p w:rsidR="00DB3645" w:rsidRPr="00DB3645" w:rsidRDefault="00ED5627" w:rsidP="00FC5339">
      <w:pPr>
        <w:widowControl/>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DB3645" w:rsidRPr="00DB3645">
        <w:rPr>
          <w:rFonts w:ascii="Times New Roman" w:eastAsia="Times New Roman" w:hAnsi="Times New Roman" w:cs="Times New Roman"/>
          <w:color w:val="auto"/>
          <w:sz w:val="28"/>
          <w:szCs w:val="28"/>
          <w:lang w:bidi="ar-SA"/>
        </w:rPr>
        <w:t xml:space="preserve">Прошу      выдать     </w:t>
      </w:r>
      <w:hyperlink w:anchor="Par1006" w:history="1">
        <w:r w:rsidR="00DB3645" w:rsidRPr="00DB3645">
          <w:rPr>
            <w:rFonts w:ascii="Times New Roman" w:eastAsia="Times New Roman" w:hAnsi="Times New Roman" w:cs="Times New Roman"/>
            <w:color w:val="auto"/>
            <w:sz w:val="28"/>
            <w:szCs w:val="28"/>
            <w:lang w:bidi="ar-SA"/>
          </w:rPr>
          <w:t>разрешение</w:t>
        </w:r>
      </w:hyperlink>
      <w:r w:rsidR="00DB3645" w:rsidRPr="00DB3645">
        <w:rPr>
          <w:rFonts w:ascii="Times New Roman" w:eastAsia="Times New Roman" w:hAnsi="Times New Roman" w:cs="Times New Roman"/>
          <w:color w:val="auto"/>
          <w:sz w:val="28"/>
          <w:szCs w:val="28"/>
          <w:lang w:bidi="ar-SA"/>
        </w:rPr>
        <w:t xml:space="preserve">    на    осуществление    земляных    работ</w:t>
      </w:r>
      <w:r>
        <w:rPr>
          <w:rFonts w:ascii="Times New Roman" w:eastAsia="Times New Roman" w:hAnsi="Times New Roman" w:cs="Times New Roman"/>
          <w:color w:val="auto"/>
          <w:sz w:val="28"/>
          <w:szCs w:val="28"/>
          <w:lang w:bidi="ar-SA"/>
        </w:rPr>
        <w:t xml:space="preserve"> </w:t>
      </w:r>
      <w:r w:rsidR="00DB3645" w:rsidRPr="00DB3645">
        <w:rPr>
          <w:rFonts w:ascii="Times New Roman" w:eastAsia="Times New Roman" w:hAnsi="Times New Roman" w:cs="Times New Roman"/>
          <w:color w:val="auto"/>
          <w:sz w:val="28"/>
          <w:szCs w:val="28"/>
          <w:lang w:bidi="ar-SA"/>
        </w:rPr>
        <w:t xml:space="preserve"> с подписным листом:</w:t>
      </w:r>
    </w:p>
    <w:p w:rsidR="00DB3645" w:rsidRPr="00DB3645" w:rsidRDefault="003E7406"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FC5339">
        <w:rPr>
          <w:rFonts w:ascii="Times New Roman" w:eastAsia="Times New Roman" w:hAnsi="Times New Roman" w:cs="Times New Roman"/>
          <w:color w:val="auto"/>
          <w:u w:val="single"/>
          <w:lang w:bidi="ar-SA"/>
        </w:rPr>
        <w:t xml:space="preserve">   </w:t>
      </w:r>
      <w:r w:rsidR="00FC5339" w:rsidRPr="00FC5339">
        <w:rPr>
          <w:rFonts w:ascii="Times New Roman" w:eastAsia="Times New Roman" w:hAnsi="Times New Roman" w:cs="Times New Roman"/>
          <w:color w:val="auto"/>
          <w:u w:val="single"/>
          <w:lang w:bidi="ar-SA"/>
        </w:rPr>
        <w:t xml:space="preserve">       </w:t>
      </w:r>
      <w:r w:rsidR="00DB3645" w:rsidRPr="00DB3645">
        <w:rPr>
          <w:rFonts w:ascii="Times New Roman" w:eastAsia="Times New Roman" w:hAnsi="Times New Roman" w:cs="Times New Roman"/>
          <w:color w:val="auto"/>
          <w:lang w:bidi="ar-SA"/>
        </w:rPr>
        <w:t>__________________________________________________________________________</w:t>
      </w:r>
      <w:r>
        <w:rPr>
          <w:rFonts w:ascii="Times New Roman" w:eastAsia="Times New Roman" w:hAnsi="Times New Roman" w:cs="Times New Roman"/>
          <w:color w:val="auto"/>
          <w:lang w:bidi="ar-SA"/>
        </w:rPr>
        <w:t>_</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lang w:bidi="ar-SA"/>
        </w:rPr>
        <w:t>(указать вид (наименование) работ в соответствии с проектом организации работ)</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sz w:val="28"/>
          <w:szCs w:val="28"/>
          <w:lang w:bidi="ar-SA"/>
        </w:rPr>
        <w:t>в</w:t>
      </w:r>
      <w:r w:rsidRPr="00DB3645">
        <w:rPr>
          <w:rFonts w:ascii="Times New Roman" w:eastAsia="Times New Roman" w:hAnsi="Times New Roman" w:cs="Times New Roman"/>
          <w:color w:val="auto"/>
          <w:lang w:bidi="ar-SA"/>
        </w:rPr>
        <w:t xml:space="preserve"> </w:t>
      </w:r>
      <w:r w:rsidR="00FC5339" w:rsidRPr="00FC5339">
        <w:rPr>
          <w:rFonts w:ascii="Times New Roman" w:eastAsia="Times New Roman" w:hAnsi="Times New Roman" w:cs="Times New Roman"/>
          <w:color w:val="auto"/>
          <w:u w:val="single"/>
          <w:lang w:bidi="ar-SA"/>
        </w:rPr>
        <w:t xml:space="preserve">       </w:t>
      </w:r>
      <w:r w:rsidRPr="00DB3645">
        <w:rPr>
          <w:rFonts w:ascii="Times New Roman" w:eastAsia="Times New Roman" w:hAnsi="Times New Roman" w:cs="Times New Roman"/>
          <w:color w:val="auto"/>
          <w:lang w:bidi="ar-SA"/>
        </w:rPr>
        <w:t xml:space="preserve">_________________________________________________ </w:t>
      </w:r>
      <w:r w:rsidRPr="00DB3645">
        <w:rPr>
          <w:rFonts w:ascii="Times New Roman" w:eastAsia="Times New Roman" w:hAnsi="Times New Roman" w:cs="Times New Roman"/>
          <w:color w:val="auto"/>
          <w:sz w:val="28"/>
          <w:szCs w:val="28"/>
          <w:lang w:bidi="ar-SA"/>
        </w:rPr>
        <w:t>районе</w:t>
      </w:r>
      <w:r w:rsidRPr="00DB3645">
        <w:rPr>
          <w:rFonts w:ascii="Times New Roman" w:eastAsia="Times New Roman" w:hAnsi="Times New Roman" w:cs="Times New Roman"/>
          <w:color w:val="auto"/>
          <w:lang w:bidi="ar-SA"/>
        </w:rPr>
        <w:t xml:space="preserve"> </w:t>
      </w:r>
      <w:r w:rsidRPr="00DB3645">
        <w:rPr>
          <w:rFonts w:ascii="Times New Roman" w:eastAsia="Times New Roman" w:hAnsi="Times New Roman" w:cs="Times New Roman"/>
          <w:i/>
          <w:color w:val="auto"/>
          <w:lang w:bidi="ar-SA"/>
        </w:rPr>
        <w:t>(населенно</w:t>
      </w:r>
      <w:r w:rsidR="00FC5339">
        <w:rPr>
          <w:rFonts w:ascii="Times New Roman" w:eastAsia="Times New Roman" w:hAnsi="Times New Roman" w:cs="Times New Roman"/>
          <w:i/>
          <w:color w:val="auto"/>
          <w:lang w:bidi="ar-SA"/>
        </w:rPr>
        <w:t>м</w:t>
      </w:r>
      <w:r w:rsidRPr="00DB3645">
        <w:rPr>
          <w:rFonts w:ascii="Times New Roman" w:eastAsia="Times New Roman" w:hAnsi="Times New Roman" w:cs="Times New Roman"/>
          <w:i/>
          <w:color w:val="auto"/>
          <w:lang w:bidi="ar-SA"/>
        </w:rPr>
        <w:t xml:space="preserve"> пункт</w:t>
      </w:r>
      <w:r w:rsidR="00FC5339">
        <w:rPr>
          <w:rFonts w:ascii="Times New Roman" w:eastAsia="Times New Roman" w:hAnsi="Times New Roman" w:cs="Times New Roman"/>
          <w:i/>
          <w:color w:val="auto"/>
          <w:lang w:bidi="ar-SA"/>
        </w:rPr>
        <w:t>е</w:t>
      </w:r>
      <w:r w:rsidRPr="00DB3645">
        <w:rPr>
          <w:rFonts w:ascii="Times New Roman" w:eastAsia="Times New Roman" w:hAnsi="Times New Roman" w:cs="Times New Roman"/>
          <w:i/>
          <w:color w:val="auto"/>
          <w:lang w:bidi="ar-SA"/>
        </w:rPr>
        <w:t>)</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sz w:val="28"/>
          <w:szCs w:val="28"/>
          <w:lang w:bidi="ar-SA"/>
        </w:rPr>
        <w:t>улица</w:t>
      </w:r>
      <w:r w:rsidRPr="00DB3645">
        <w:rPr>
          <w:rFonts w:ascii="Times New Roman" w:eastAsia="Times New Roman" w:hAnsi="Times New Roman" w:cs="Times New Roman"/>
          <w:color w:val="auto"/>
          <w:lang w:bidi="ar-SA"/>
        </w:rPr>
        <w:t xml:space="preserve">: </w:t>
      </w:r>
      <w:r w:rsidR="003E7406">
        <w:rPr>
          <w:rFonts w:ascii="Times New Roman" w:eastAsia="Times New Roman" w:hAnsi="Times New Roman" w:cs="Times New Roman"/>
          <w:color w:val="auto"/>
          <w:lang w:bidi="ar-SA"/>
        </w:rPr>
        <w:t xml:space="preserve">   </w:t>
      </w:r>
      <w:r w:rsidR="00FC5339">
        <w:rPr>
          <w:rFonts w:ascii="Times New Roman" w:eastAsia="Times New Roman" w:hAnsi="Times New Roman" w:cs="Times New Roman"/>
          <w:color w:val="auto"/>
          <w:lang w:bidi="ar-SA"/>
        </w:rPr>
        <w:t xml:space="preserve">       </w:t>
      </w:r>
      <w:r w:rsidRPr="00DB3645">
        <w:rPr>
          <w:rFonts w:ascii="Times New Roman" w:eastAsia="Times New Roman" w:hAnsi="Times New Roman" w:cs="Times New Roman"/>
          <w:color w:val="auto"/>
          <w:lang w:bidi="ar-SA"/>
        </w:rPr>
        <w:t>____________________________________________________________________</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sz w:val="28"/>
          <w:szCs w:val="28"/>
          <w:lang w:bidi="ar-SA"/>
        </w:rPr>
        <w:t>на участке</w:t>
      </w:r>
      <w:r w:rsidRPr="00DB3645">
        <w:rPr>
          <w:rFonts w:ascii="Times New Roman" w:eastAsia="Times New Roman" w:hAnsi="Times New Roman" w:cs="Times New Roman"/>
          <w:color w:val="auto"/>
          <w:lang w:bidi="ar-SA"/>
        </w:rPr>
        <w:t xml:space="preserve"> </w:t>
      </w:r>
      <w:r w:rsidR="003E7406">
        <w:rPr>
          <w:rFonts w:ascii="Times New Roman" w:eastAsia="Times New Roman" w:hAnsi="Times New Roman" w:cs="Times New Roman"/>
          <w:color w:val="auto"/>
          <w:lang w:bidi="ar-SA"/>
        </w:rPr>
        <w:t xml:space="preserve">  </w:t>
      </w:r>
      <w:r w:rsidR="00FC5339">
        <w:rPr>
          <w:rFonts w:ascii="Times New Roman" w:eastAsia="Times New Roman" w:hAnsi="Times New Roman" w:cs="Times New Roman"/>
          <w:color w:val="auto"/>
          <w:lang w:bidi="ar-SA"/>
        </w:rPr>
        <w:t xml:space="preserve">       </w:t>
      </w:r>
      <w:r w:rsidR="003E7406">
        <w:rPr>
          <w:rFonts w:ascii="Times New Roman" w:eastAsia="Times New Roman" w:hAnsi="Times New Roman" w:cs="Times New Roman"/>
          <w:color w:val="auto"/>
          <w:lang w:bidi="ar-SA"/>
        </w:rPr>
        <w:t xml:space="preserve"> </w:t>
      </w:r>
      <w:r w:rsidRPr="00DB3645">
        <w:rPr>
          <w:rFonts w:ascii="Times New Roman" w:eastAsia="Times New Roman" w:hAnsi="Times New Roman" w:cs="Times New Roman"/>
          <w:color w:val="auto"/>
          <w:lang w:bidi="ar-SA"/>
        </w:rPr>
        <w:t>_______________________________________________________________</w:t>
      </w:r>
      <w:r w:rsidR="003E7406">
        <w:rPr>
          <w:rFonts w:ascii="Times New Roman" w:eastAsia="Times New Roman" w:hAnsi="Times New Roman" w:cs="Times New Roman"/>
          <w:color w:val="auto"/>
          <w:lang w:bidi="ar-SA"/>
        </w:rPr>
        <w:t>_</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lang w:bidi="ar-SA"/>
        </w:rPr>
        <w:t xml:space="preserve">    </w:t>
      </w:r>
      <w:r w:rsidRPr="00DB3645">
        <w:rPr>
          <w:rFonts w:ascii="Times New Roman" w:eastAsia="Times New Roman" w:hAnsi="Times New Roman" w:cs="Times New Roman"/>
          <w:color w:val="auto"/>
          <w:sz w:val="28"/>
          <w:szCs w:val="28"/>
          <w:lang w:bidi="ar-SA"/>
        </w:rPr>
        <w:t>Производство земляных работ необходимо:</w:t>
      </w:r>
      <w:r w:rsidRPr="00DB3645">
        <w:rPr>
          <w:rFonts w:ascii="Times New Roman" w:eastAsia="Times New Roman" w:hAnsi="Times New Roman" w:cs="Times New Roman"/>
          <w:color w:val="auto"/>
          <w:lang w:bidi="ar-SA"/>
        </w:rPr>
        <w:t xml:space="preserve"> </w:t>
      </w:r>
    </w:p>
    <w:p w:rsidR="00DB3645" w:rsidRPr="00DB3645" w:rsidRDefault="00FC5339"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Pr>
          <w:rFonts w:ascii="Times New Roman" w:eastAsia="Times New Roman" w:hAnsi="Times New Roman" w:cs="Times New Roman"/>
          <w:color w:val="auto"/>
          <w:u w:val="single"/>
          <w:lang w:bidi="ar-SA"/>
        </w:rPr>
        <w:t xml:space="preserve">       </w:t>
      </w:r>
      <w:r w:rsidR="003E7406" w:rsidRPr="003E7406">
        <w:rPr>
          <w:rFonts w:ascii="Times New Roman" w:eastAsia="Times New Roman" w:hAnsi="Times New Roman" w:cs="Times New Roman"/>
          <w:color w:val="auto"/>
          <w:u w:val="single"/>
          <w:lang w:bidi="ar-SA"/>
        </w:rPr>
        <w:t xml:space="preserve">   </w:t>
      </w:r>
      <w:r w:rsidR="00DB3645" w:rsidRPr="00DB3645">
        <w:rPr>
          <w:rFonts w:ascii="Times New Roman" w:eastAsia="Times New Roman" w:hAnsi="Times New Roman" w:cs="Times New Roman"/>
          <w:color w:val="auto"/>
          <w:lang w:bidi="ar-SA"/>
        </w:rPr>
        <w:t>__________________________________________________________________________</w:t>
      </w:r>
      <w:r w:rsidR="003E7406">
        <w:rPr>
          <w:rFonts w:ascii="Times New Roman" w:eastAsia="Times New Roman" w:hAnsi="Times New Roman" w:cs="Times New Roman"/>
          <w:color w:val="auto"/>
          <w:lang w:bidi="ar-SA"/>
        </w:rPr>
        <w:t>_</w:t>
      </w:r>
    </w:p>
    <w:p w:rsidR="00DB3645" w:rsidRPr="003E7406"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sz w:val="28"/>
          <w:szCs w:val="28"/>
          <w:lang w:bidi="ar-SA"/>
        </w:rPr>
      </w:pPr>
      <w:r w:rsidRPr="00DB3645">
        <w:rPr>
          <w:rFonts w:ascii="Times New Roman" w:eastAsia="Times New Roman" w:hAnsi="Times New Roman" w:cs="Times New Roman"/>
          <w:color w:val="auto"/>
          <w:sz w:val="28"/>
          <w:szCs w:val="28"/>
          <w:lang w:bidi="ar-SA"/>
        </w:rPr>
        <w:t>Производитель работ</w:t>
      </w:r>
      <w:r w:rsidRPr="00FC5339">
        <w:rPr>
          <w:rFonts w:ascii="Times New Roman" w:eastAsia="Times New Roman" w:hAnsi="Times New Roman" w:cs="Times New Roman"/>
          <w:color w:val="auto"/>
          <w:sz w:val="28"/>
          <w:szCs w:val="28"/>
          <w:u w:val="single"/>
          <w:lang w:bidi="ar-SA"/>
        </w:rPr>
        <w:t>:</w:t>
      </w:r>
      <w:r w:rsidR="003E7406" w:rsidRPr="00FC5339">
        <w:rPr>
          <w:rFonts w:ascii="Times New Roman" w:eastAsia="Times New Roman" w:hAnsi="Times New Roman" w:cs="Times New Roman"/>
          <w:color w:val="auto"/>
          <w:sz w:val="28"/>
          <w:szCs w:val="28"/>
          <w:u w:val="single"/>
          <w:lang w:bidi="ar-SA"/>
        </w:rPr>
        <w:t xml:space="preserve">  </w:t>
      </w:r>
      <w:r w:rsidR="00FC5339" w:rsidRPr="00FC5339">
        <w:rPr>
          <w:rFonts w:ascii="Times New Roman" w:eastAsia="Times New Roman" w:hAnsi="Times New Roman" w:cs="Times New Roman"/>
          <w:color w:val="auto"/>
          <w:sz w:val="28"/>
          <w:szCs w:val="28"/>
          <w:u w:val="single"/>
          <w:lang w:bidi="ar-SA"/>
        </w:rPr>
        <w:t xml:space="preserve">         </w:t>
      </w:r>
      <w:r w:rsidR="003E7406" w:rsidRPr="00FC5339">
        <w:rPr>
          <w:rFonts w:ascii="Times New Roman" w:eastAsia="Times New Roman" w:hAnsi="Times New Roman" w:cs="Times New Roman"/>
          <w:color w:val="auto"/>
          <w:sz w:val="28"/>
          <w:szCs w:val="28"/>
          <w:u w:val="single"/>
          <w:lang w:bidi="ar-SA"/>
        </w:rPr>
        <w:t xml:space="preserve"> </w:t>
      </w:r>
      <w:r w:rsidR="003E7406" w:rsidRPr="00FC5339">
        <w:rPr>
          <w:rFonts w:ascii="Times New Roman" w:eastAsia="Times New Roman" w:hAnsi="Times New Roman" w:cs="Times New Roman"/>
          <w:color w:val="auto"/>
          <w:sz w:val="28"/>
          <w:szCs w:val="28"/>
          <w:u w:val="single"/>
          <w:lang w:bidi="ar-SA"/>
        </w:rPr>
        <w:tab/>
      </w:r>
      <w:r w:rsidR="003E7406">
        <w:rPr>
          <w:rFonts w:ascii="Times New Roman" w:eastAsia="Times New Roman" w:hAnsi="Times New Roman" w:cs="Times New Roman"/>
          <w:color w:val="auto"/>
          <w:sz w:val="28"/>
          <w:szCs w:val="28"/>
          <w:u w:val="single"/>
          <w:lang w:bidi="ar-SA"/>
        </w:rPr>
        <w:tab/>
      </w:r>
      <w:r w:rsidR="003E7406">
        <w:rPr>
          <w:rFonts w:ascii="Times New Roman" w:eastAsia="Times New Roman" w:hAnsi="Times New Roman" w:cs="Times New Roman"/>
          <w:color w:val="auto"/>
          <w:sz w:val="28"/>
          <w:szCs w:val="28"/>
          <w:u w:val="single"/>
          <w:lang w:bidi="ar-SA"/>
        </w:rPr>
        <w:tab/>
      </w:r>
      <w:r w:rsidR="003E7406">
        <w:rPr>
          <w:rFonts w:ascii="Times New Roman" w:eastAsia="Times New Roman" w:hAnsi="Times New Roman" w:cs="Times New Roman"/>
          <w:color w:val="auto"/>
          <w:sz w:val="28"/>
          <w:szCs w:val="28"/>
          <w:u w:val="single"/>
          <w:lang w:bidi="ar-SA"/>
        </w:rPr>
        <w:tab/>
      </w:r>
      <w:r w:rsidR="003E7406">
        <w:rPr>
          <w:rFonts w:ascii="Times New Roman" w:eastAsia="Times New Roman" w:hAnsi="Times New Roman" w:cs="Times New Roman"/>
          <w:color w:val="auto"/>
          <w:sz w:val="28"/>
          <w:szCs w:val="28"/>
          <w:u w:val="single"/>
          <w:lang w:bidi="ar-SA"/>
        </w:rPr>
        <w:tab/>
      </w:r>
      <w:r w:rsidR="003E7406">
        <w:rPr>
          <w:rFonts w:ascii="Times New Roman" w:eastAsia="Times New Roman" w:hAnsi="Times New Roman" w:cs="Times New Roman"/>
          <w:color w:val="auto"/>
          <w:sz w:val="28"/>
          <w:szCs w:val="28"/>
          <w:u w:val="single"/>
          <w:lang w:bidi="ar-SA"/>
        </w:rPr>
        <w:tab/>
      </w:r>
      <w:r w:rsidR="003E7406">
        <w:rPr>
          <w:rFonts w:ascii="Times New Roman" w:eastAsia="Times New Roman" w:hAnsi="Times New Roman" w:cs="Times New Roman"/>
          <w:color w:val="auto"/>
          <w:sz w:val="28"/>
          <w:szCs w:val="28"/>
          <w:u w:val="single"/>
          <w:lang w:bidi="ar-SA"/>
        </w:rPr>
        <w:tab/>
      </w:r>
      <w:r w:rsidR="003E7406">
        <w:rPr>
          <w:rFonts w:ascii="Times New Roman" w:eastAsia="Times New Roman" w:hAnsi="Times New Roman" w:cs="Times New Roman"/>
          <w:color w:val="auto"/>
          <w:sz w:val="28"/>
          <w:szCs w:val="28"/>
          <w:u w:val="single"/>
          <w:lang w:bidi="ar-SA"/>
        </w:rPr>
        <w:tab/>
      </w:r>
      <w:r w:rsidR="003E7406">
        <w:rPr>
          <w:rFonts w:ascii="Times New Roman" w:eastAsia="Times New Roman" w:hAnsi="Times New Roman" w:cs="Times New Roman"/>
          <w:color w:val="auto"/>
          <w:sz w:val="28"/>
          <w:szCs w:val="28"/>
          <w:u w:val="single"/>
          <w:lang w:bidi="ar-SA"/>
        </w:rPr>
        <w:tab/>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sz w:val="28"/>
          <w:szCs w:val="28"/>
          <w:u w:val="single"/>
          <w:lang w:bidi="ar-SA"/>
        </w:rPr>
      </w:pPr>
      <w:r w:rsidRPr="00DB3645">
        <w:rPr>
          <w:rFonts w:ascii="Times New Roman" w:eastAsia="Times New Roman" w:hAnsi="Times New Roman" w:cs="Times New Roman"/>
          <w:color w:val="auto"/>
          <w:sz w:val="28"/>
          <w:szCs w:val="28"/>
          <w:lang w:bidi="ar-SA"/>
        </w:rPr>
        <w:t>Ответственный за технику безопасности:</w:t>
      </w:r>
      <w:r w:rsidRPr="00DB3645">
        <w:rPr>
          <w:rFonts w:ascii="Times New Roman" w:eastAsia="Times New Roman" w:hAnsi="Times New Roman" w:cs="Times New Roman"/>
          <w:color w:val="auto"/>
          <w:sz w:val="28"/>
          <w:szCs w:val="28"/>
          <w:u w:val="single"/>
          <w:lang w:bidi="ar-SA"/>
        </w:rPr>
        <w:tab/>
      </w:r>
      <w:r w:rsidR="003E7406">
        <w:rPr>
          <w:rFonts w:ascii="Times New Roman" w:eastAsia="Times New Roman" w:hAnsi="Times New Roman" w:cs="Times New Roman"/>
          <w:color w:val="auto"/>
          <w:sz w:val="28"/>
          <w:szCs w:val="28"/>
          <w:u w:val="single"/>
          <w:lang w:bidi="ar-SA"/>
        </w:rPr>
        <w:t xml:space="preserve">                    </w:t>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r w:rsidRPr="00DB3645">
        <w:rPr>
          <w:rFonts w:ascii="Times New Roman" w:eastAsia="Times New Roman" w:hAnsi="Times New Roman" w:cs="Times New Roman"/>
          <w:color w:val="auto"/>
          <w:sz w:val="28"/>
          <w:szCs w:val="28"/>
          <w:u w:val="single"/>
          <w:lang w:bidi="ar-SA"/>
        </w:rPr>
        <w:tab/>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sz w:val="28"/>
          <w:szCs w:val="28"/>
          <w:lang w:bidi="ar-SA"/>
        </w:rPr>
        <w:t xml:space="preserve">    Срок выполнения земляных работ _____ дней</w:t>
      </w:r>
      <w:r w:rsidRPr="00DB3645">
        <w:rPr>
          <w:rFonts w:ascii="Times New Roman" w:eastAsia="Times New Roman" w:hAnsi="Times New Roman" w:cs="Times New Roman"/>
          <w:color w:val="auto"/>
          <w:lang w:bidi="ar-SA"/>
        </w:rPr>
        <w:t>.</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lang w:bidi="ar-SA"/>
        </w:rPr>
        <w:t xml:space="preserve">    Я, </w:t>
      </w:r>
      <w:r w:rsidR="003E7406">
        <w:rPr>
          <w:rFonts w:ascii="Times New Roman" w:eastAsia="Times New Roman" w:hAnsi="Times New Roman" w:cs="Times New Roman"/>
          <w:color w:val="auto"/>
          <w:lang w:bidi="ar-SA"/>
        </w:rPr>
        <w:t xml:space="preserve">    </w:t>
      </w:r>
      <w:r w:rsidRPr="00DB3645">
        <w:rPr>
          <w:rFonts w:ascii="Times New Roman" w:eastAsia="Times New Roman" w:hAnsi="Times New Roman" w:cs="Times New Roman"/>
          <w:color w:val="auto"/>
          <w:lang w:bidi="ar-SA"/>
        </w:rPr>
        <w:t>______________________________________________________________________</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lang w:bidi="ar-SA"/>
        </w:rPr>
        <w:t>предупрежден  о  возможном  отказе  в  приеме  документов,  необходимых для</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lang w:bidi="ar-SA"/>
        </w:rPr>
        <w:t>предоставления  муниципальной  услуги,  либо  об  отказе  в  предоставлении</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lang w:bidi="ar-SA"/>
        </w:rPr>
        <w:t>муниципальной услуги.</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lang w:bidi="ar-SA"/>
        </w:rPr>
        <w:t>____________________________________   __________________   _______________</w:t>
      </w:r>
    </w:p>
    <w:p w:rsidR="00DB3645" w:rsidRPr="00DB3645" w:rsidRDefault="00DB3645" w:rsidP="00FC5339">
      <w:pPr>
        <w:widowControl/>
        <w:autoSpaceDE w:val="0"/>
        <w:autoSpaceDN w:val="0"/>
        <w:adjustRightInd w:val="0"/>
        <w:spacing w:after="0" w:line="240" w:lineRule="auto"/>
        <w:jc w:val="both"/>
        <w:rPr>
          <w:rFonts w:ascii="Times New Roman" w:eastAsia="Times New Roman" w:hAnsi="Times New Roman" w:cs="Times New Roman"/>
          <w:color w:val="auto"/>
          <w:lang w:bidi="ar-SA"/>
        </w:rPr>
      </w:pPr>
      <w:r w:rsidRPr="00DB3645">
        <w:rPr>
          <w:rFonts w:ascii="Times New Roman" w:eastAsia="Times New Roman" w:hAnsi="Times New Roman" w:cs="Times New Roman"/>
          <w:color w:val="auto"/>
          <w:lang w:bidi="ar-SA"/>
        </w:rPr>
        <w:t xml:space="preserve">             </w:t>
      </w:r>
      <w:r w:rsidR="003E7406">
        <w:rPr>
          <w:rFonts w:ascii="Times New Roman" w:eastAsia="Times New Roman" w:hAnsi="Times New Roman" w:cs="Times New Roman"/>
          <w:color w:val="auto"/>
          <w:lang w:bidi="ar-SA"/>
        </w:rPr>
        <w:t xml:space="preserve">              </w:t>
      </w:r>
      <w:r w:rsidRPr="00DB3645">
        <w:rPr>
          <w:rFonts w:ascii="Times New Roman" w:eastAsia="Times New Roman" w:hAnsi="Times New Roman" w:cs="Times New Roman"/>
          <w:color w:val="auto"/>
          <w:lang w:bidi="ar-SA"/>
        </w:rPr>
        <w:t>(Ф.И.О.)</w:t>
      </w:r>
      <w:r w:rsidR="003E7406">
        <w:rPr>
          <w:rFonts w:ascii="Times New Roman" w:eastAsia="Times New Roman" w:hAnsi="Times New Roman" w:cs="Times New Roman"/>
          <w:color w:val="auto"/>
          <w:lang w:bidi="ar-SA"/>
        </w:rPr>
        <w:t xml:space="preserve">                                            </w:t>
      </w:r>
      <w:r w:rsidRPr="00DB3645">
        <w:rPr>
          <w:rFonts w:ascii="Times New Roman" w:eastAsia="Times New Roman" w:hAnsi="Times New Roman" w:cs="Times New Roman"/>
          <w:color w:val="auto"/>
          <w:lang w:bidi="ar-SA"/>
        </w:rPr>
        <w:t xml:space="preserve">(подпись)                 </w:t>
      </w:r>
      <w:r w:rsidR="003E7406">
        <w:rPr>
          <w:rFonts w:ascii="Times New Roman" w:eastAsia="Times New Roman" w:hAnsi="Times New Roman" w:cs="Times New Roman"/>
          <w:color w:val="auto"/>
          <w:lang w:bidi="ar-SA"/>
        </w:rPr>
        <w:t xml:space="preserve">    </w:t>
      </w:r>
      <w:r w:rsidRPr="00DB3645">
        <w:rPr>
          <w:rFonts w:ascii="Times New Roman" w:eastAsia="Times New Roman" w:hAnsi="Times New Roman" w:cs="Times New Roman"/>
          <w:color w:val="auto"/>
          <w:lang w:bidi="ar-SA"/>
        </w:rPr>
        <w:t>(дата)</w:t>
      </w:r>
    </w:p>
    <w:p w:rsidR="00DB3645" w:rsidRPr="00DB3645" w:rsidRDefault="00DB3645" w:rsidP="00FC5339">
      <w:pPr>
        <w:autoSpaceDE w:val="0"/>
        <w:autoSpaceDN w:val="0"/>
        <w:adjustRightInd w:val="0"/>
        <w:spacing w:after="0" w:line="240" w:lineRule="auto"/>
        <w:jc w:val="both"/>
        <w:rPr>
          <w:rFonts w:ascii="Times New Roman" w:eastAsia="Times New Roman" w:hAnsi="Times New Roman" w:cs="Times New Roman"/>
          <w:color w:val="auto"/>
          <w:lang w:bidi="ar-SA"/>
        </w:rPr>
      </w:pPr>
    </w:p>
    <w:p w:rsidR="0033364D" w:rsidRDefault="0033364D" w:rsidP="00204D29">
      <w:pPr>
        <w:pStyle w:val="12"/>
        <w:spacing w:after="240" w:line="240" w:lineRule="auto"/>
        <w:ind w:firstLine="0"/>
        <w:contextualSpacing/>
        <w:jc w:val="right"/>
        <w:rPr>
          <w:b/>
          <w:shd w:val="clear" w:color="auto" w:fill="FFFFFF"/>
        </w:rPr>
      </w:pPr>
    </w:p>
    <w:p w:rsidR="008F3679" w:rsidRDefault="008F3679" w:rsidP="00204D29">
      <w:pPr>
        <w:pStyle w:val="12"/>
        <w:spacing w:after="240" w:line="240" w:lineRule="auto"/>
        <w:ind w:firstLine="0"/>
        <w:contextualSpacing/>
        <w:jc w:val="right"/>
        <w:rPr>
          <w:b/>
          <w:shd w:val="clear" w:color="auto" w:fill="FFFFFF"/>
        </w:rPr>
      </w:pPr>
    </w:p>
    <w:p w:rsidR="008F3679" w:rsidRDefault="008F3679" w:rsidP="00204D29">
      <w:pPr>
        <w:pStyle w:val="12"/>
        <w:spacing w:after="240" w:line="240" w:lineRule="auto"/>
        <w:ind w:firstLine="0"/>
        <w:contextualSpacing/>
        <w:jc w:val="right"/>
        <w:rPr>
          <w:b/>
          <w:shd w:val="clear" w:color="auto" w:fill="FFFFFF"/>
        </w:rPr>
      </w:pPr>
    </w:p>
    <w:p w:rsidR="00DB3645" w:rsidRPr="007923DA" w:rsidRDefault="00DB3645" w:rsidP="00FC5339">
      <w:pPr>
        <w:pStyle w:val="12"/>
        <w:tabs>
          <w:tab w:val="left" w:pos="6979"/>
        </w:tabs>
        <w:spacing w:after="640"/>
        <w:ind w:firstLine="0"/>
        <w:jc w:val="right"/>
      </w:pPr>
      <w:bookmarkStart w:id="295" w:name="_Toc103877713"/>
      <w:r>
        <w:br w:type="page"/>
      </w:r>
      <w:r>
        <w:rPr>
          <w:b/>
        </w:rPr>
        <w:lastRenderedPageBreak/>
        <w:t xml:space="preserve">Приложение № </w:t>
      </w:r>
      <w:r w:rsidR="00ED5627">
        <w:rPr>
          <w:b/>
        </w:rPr>
        <w:t>4</w:t>
      </w:r>
      <w:r>
        <w:br/>
      </w:r>
      <w:r w:rsidRPr="007923DA">
        <w:t>к Административному регламенту</w:t>
      </w:r>
    </w:p>
    <w:p w:rsidR="00DB3645" w:rsidRDefault="00DB3645" w:rsidP="00DB3645">
      <w:pPr>
        <w:pStyle w:val="12"/>
        <w:spacing w:after="160"/>
        <w:ind w:firstLine="0"/>
        <w:jc w:val="center"/>
        <w:outlineLvl w:val="1"/>
        <w:rPr>
          <w:b/>
          <w:bCs/>
          <w:sz w:val="28"/>
          <w:szCs w:val="28"/>
        </w:rPr>
      </w:pPr>
    </w:p>
    <w:p w:rsidR="00DB3645" w:rsidRPr="00E0109E" w:rsidRDefault="00DB3645" w:rsidP="00DB3645">
      <w:pPr>
        <w:pStyle w:val="ConsPlusNonformat"/>
        <w:jc w:val="center"/>
        <w:rPr>
          <w:rFonts w:ascii="Times New Roman" w:hAnsi="Times New Roman" w:cs="Times New Roman"/>
          <w:sz w:val="28"/>
          <w:szCs w:val="28"/>
        </w:rPr>
      </w:pPr>
      <w:r w:rsidRPr="00E0109E">
        <w:rPr>
          <w:rFonts w:ascii="Times New Roman" w:hAnsi="Times New Roman" w:cs="Times New Roman"/>
          <w:sz w:val="28"/>
          <w:szCs w:val="28"/>
        </w:rPr>
        <w:t>АКТ</w:t>
      </w:r>
    </w:p>
    <w:p w:rsidR="00DB3645" w:rsidRPr="00E0109E" w:rsidRDefault="00DB3645" w:rsidP="00DB3645">
      <w:pPr>
        <w:pStyle w:val="ConsPlusNonformat"/>
        <w:jc w:val="center"/>
        <w:rPr>
          <w:rFonts w:ascii="Times New Roman" w:hAnsi="Times New Roman" w:cs="Times New Roman"/>
          <w:sz w:val="28"/>
          <w:szCs w:val="28"/>
        </w:rPr>
      </w:pPr>
      <w:r w:rsidRPr="00E0109E">
        <w:rPr>
          <w:rFonts w:ascii="Times New Roman" w:hAnsi="Times New Roman" w:cs="Times New Roman"/>
          <w:sz w:val="28"/>
          <w:szCs w:val="28"/>
        </w:rPr>
        <w:t xml:space="preserve">обследования места </w:t>
      </w:r>
      <w:r>
        <w:rPr>
          <w:rFonts w:ascii="Times New Roman" w:hAnsi="Times New Roman" w:cs="Times New Roman"/>
          <w:sz w:val="28"/>
          <w:szCs w:val="28"/>
        </w:rPr>
        <w:t>осуществления</w:t>
      </w:r>
      <w:r w:rsidRPr="00E0109E">
        <w:rPr>
          <w:rFonts w:ascii="Times New Roman" w:hAnsi="Times New Roman" w:cs="Times New Roman"/>
          <w:sz w:val="28"/>
          <w:szCs w:val="28"/>
        </w:rPr>
        <w:t xml:space="preserve"> земляных работ</w:t>
      </w:r>
    </w:p>
    <w:p w:rsidR="00DB3645" w:rsidRPr="006049C0" w:rsidRDefault="00DB3645" w:rsidP="00DB3645">
      <w:pPr>
        <w:pStyle w:val="ConsPlusNonformat"/>
        <w:jc w:val="center"/>
        <w:rPr>
          <w:rFonts w:ascii="Times New Roman" w:hAnsi="Times New Roman" w:cs="Times New Roman"/>
          <w:sz w:val="24"/>
          <w:szCs w:val="24"/>
        </w:rPr>
      </w:pPr>
      <w:r w:rsidRPr="00E0109E">
        <w:rPr>
          <w:rFonts w:ascii="Times New Roman" w:hAnsi="Times New Roman" w:cs="Times New Roman"/>
          <w:sz w:val="28"/>
          <w:szCs w:val="28"/>
        </w:rPr>
        <w:t>и состояния зеленых насаждений</w:t>
      </w:r>
    </w:p>
    <w:p w:rsidR="00DB3645" w:rsidRPr="006049C0" w:rsidRDefault="00DB3645" w:rsidP="00DB3645">
      <w:pPr>
        <w:pStyle w:val="ConsPlusNonformat"/>
        <w:rPr>
          <w:rFonts w:ascii="Times New Roman" w:hAnsi="Times New Roman" w:cs="Times New Roman"/>
          <w:sz w:val="24"/>
          <w:szCs w:val="24"/>
        </w:rPr>
      </w:pPr>
    </w:p>
    <w:p w:rsidR="00DB3645" w:rsidRPr="006049C0" w:rsidRDefault="00DB3645" w:rsidP="00DB3645">
      <w:pPr>
        <w:pStyle w:val="ConsPlusNonformat"/>
        <w:rPr>
          <w:rFonts w:ascii="Times New Roman" w:hAnsi="Times New Roman" w:cs="Times New Roman"/>
          <w:sz w:val="24"/>
          <w:szCs w:val="24"/>
        </w:rPr>
      </w:pPr>
      <w:r w:rsidRPr="00E0109E">
        <w:rPr>
          <w:rFonts w:ascii="Times New Roman" w:hAnsi="Times New Roman" w:cs="Times New Roman"/>
          <w:sz w:val="28"/>
          <w:szCs w:val="28"/>
        </w:rPr>
        <w:t>от</w:t>
      </w:r>
      <w:r w:rsidRPr="006049C0">
        <w:rPr>
          <w:rFonts w:ascii="Times New Roman" w:hAnsi="Times New Roman" w:cs="Times New Roman"/>
          <w:sz w:val="24"/>
          <w:szCs w:val="24"/>
        </w:rPr>
        <w:t xml:space="preserve"> "___" _______________ 20___ г.                           </w:t>
      </w:r>
      <w:r w:rsidR="003E7406">
        <w:rPr>
          <w:rFonts w:ascii="Times New Roman" w:hAnsi="Times New Roman" w:cs="Times New Roman"/>
          <w:sz w:val="24"/>
          <w:szCs w:val="24"/>
        </w:rPr>
        <w:t xml:space="preserve">                                   </w:t>
      </w:r>
      <w:r w:rsidRPr="006049C0">
        <w:rPr>
          <w:rFonts w:ascii="Times New Roman" w:hAnsi="Times New Roman" w:cs="Times New Roman"/>
          <w:sz w:val="24"/>
          <w:szCs w:val="24"/>
        </w:rPr>
        <w:t>_______________</w:t>
      </w:r>
    </w:p>
    <w:p w:rsidR="00DB3645" w:rsidRPr="006049C0" w:rsidRDefault="00DB3645" w:rsidP="00DB3645">
      <w:pPr>
        <w:pStyle w:val="ConsPlusNonformat"/>
        <w:rPr>
          <w:rFonts w:ascii="Times New Roman" w:hAnsi="Times New Roman" w:cs="Times New Roman"/>
          <w:sz w:val="24"/>
          <w:szCs w:val="24"/>
        </w:rPr>
      </w:pPr>
    </w:p>
    <w:p w:rsidR="00DB3645" w:rsidRPr="00E0109E" w:rsidRDefault="00DB3645" w:rsidP="00DB3645">
      <w:pPr>
        <w:pStyle w:val="ConsPlusNonformat"/>
        <w:rPr>
          <w:rFonts w:ascii="Times New Roman" w:hAnsi="Times New Roman" w:cs="Times New Roman"/>
          <w:sz w:val="28"/>
          <w:szCs w:val="28"/>
        </w:rPr>
      </w:pPr>
      <w:r w:rsidRPr="00E0109E">
        <w:rPr>
          <w:rFonts w:ascii="Times New Roman" w:hAnsi="Times New Roman" w:cs="Times New Roman"/>
          <w:sz w:val="28"/>
          <w:szCs w:val="28"/>
        </w:rPr>
        <w:t>Мы, нижеподписавшиеся:</w:t>
      </w:r>
    </w:p>
    <w:p w:rsidR="00DB3645" w:rsidRPr="00F74756" w:rsidRDefault="00DB3645" w:rsidP="00DB3645">
      <w:pPr>
        <w:pStyle w:val="ConsPlusNonformat"/>
        <w:rPr>
          <w:rFonts w:ascii="Times New Roman" w:hAnsi="Times New Roman" w:cs="Times New Roman"/>
          <w:sz w:val="24"/>
          <w:szCs w:val="24"/>
          <w:u w:val="single"/>
        </w:rPr>
      </w:pPr>
      <w:r w:rsidRPr="00E0109E">
        <w:rPr>
          <w:rFonts w:ascii="Times New Roman" w:hAnsi="Times New Roman" w:cs="Times New Roman"/>
          <w:sz w:val="28"/>
          <w:szCs w:val="28"/>
        </w:rPr>
        <w:t>представитель заказчика</w:t>
      </w:r>
      <w:r>
        <w:rPr>
          <w:rFonts w:ascii="Times New Roman" w:hAnsi="Times New Roman" w:cs="Times New Roman"/>
          <w:sz w:val="24"/>
          <w:szCs w:val="24"/>
        </w:rPr>
        <w:t xml:space="preserve"> </w:t>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p>
    <w:p w:rsidR="00DB3645" w:rsidRPr="006049C0" w:rsidRDefault="00DB3645" w:rsidP="00DB3645">
      <w:pPr>
        <w:pStyle w:val="ConsPlusNonformat"/>
        <w:rPr>
          <w:rFonts w:ascii="Times New Roman" w:hAnsi="Times New Roman" w:cs="Times New Roman"/>
          <w:sz w:val="24"/>
          <w:szCs w:val="24"/>
        </w:rPr>
      </w:pPr>
      <w:r w:rsidRPr="006049C0">
        <w:rPr>
          <w:rFonts w:ascii="Times New Roman" w:hAnsi="Times New Roman" w:cs="Times New Roman"/>
          <w:sz w:val="24"/>
          <w:szCs w:val="24"/>
        </w:rPr>
        <w:t xml:space="preserve">                                     </w:t>
      </w:r>
      <w:r w:rsidR="00FC5339">
        <w:rPr>
          <w:rFonts w:ascii="Times New Roman" w:hAnsi="Times New Roman" w:cs="Times New Roman"/>
          <w:sz w:val="24"/>
          <w:szCs w:val="24"/>
        </w:rPr>
        <w:t xml:space="preserve">                             </w:t>
      </w:r>
      <w:r w:rsidRPr="006049C0">
        <w:rPr>
          <w:rFonts w:ascii="Times New Roman" w:hAnsi="Times New Roman" w:cs="Times New Roman"/>
          <w:sz w:val="24"/>
          <w:szCs w:val="24"/>
        </w:rPr>
        <w:t>(организация, должность ФИО)</w:t>
      </w:r>
    </w:p>
    <w:p w:rsidR="00DB3645" w:rsidRPr="00334900" w:rsidRDefault="00DB3645" w:rsidP="00DB3645">
      <w:pPr>
        <w:pStyle w:val="ConsPlusNonformat"/>
        <w:rPr>
          <w:rFonts w:ascii="Times New Roman" w:hAnsi="Times New Roman" w:cs="Times New Roman"/>
          <w:sz w:val="24"/>
          <w:szCs w:val="24"/>
          <w:u w:val="single"/>
        </w:rPr>
      </w:pP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p>
    <w:p w:rsidR="00DB3645" w:rsidRPr="00F74756" w:rsidRDefault="00DB3645" w:rsidP="00DB3645">
      <w:pPr>
        <w:pStyle w:val="ConsPlusNonformat"/>
        <w:rPr>
          <w:rFonts w:ascii="Times New Roman" w:hAnsi="Times New Roman" w:cs="Times New Roman"/>
          <w:sz w:val="24"/>
          <w:szCs w:val="24"/>
          <w:u w:val="single"/>
        </w:rPr>
      </w:pP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sidRPr="00F74756">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DB3645" w:rsidRPr="00334900" w:rsidRDefault="00DB3645" w:rsidP="00DB3645">
      <w:pPr>
        <w:pStyle w:val="ConsPlusNonformat"/>
        <w:rPr>
          <w:rFonts w:ascii="Times New Roman" w:hAnsi="Times New Roman" w:cs="Times New Roman"/>
          <w:sz w:val="24"/>
          <w:szCs w:val="24"/>
          <w:u w:val="single"/>
        </w:rPr>
      </w:pP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t>,</w:t>
      </w:r>
    </w:p>
    <w:p w:rsidR="00DB3645" w:rsidRPr="00E0109E" w:rsidRDefault="00DB3645" w:rsidP="00DB3645">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составили настоящий акт о том, что работы по </w:t>
      </w:r>
      <w:r w:rsidRPr="00E0109E">
        <w:rPr>
          <w:rFonts w:ascii="Times New Roman" w:hAnsi="Times New Roman" w:cs="Times New Roman"/>
          <w:sz w:val="28"/>
          <w:szCs w:val="28"/>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DB3645" w:rsidRPr="00334900" w:rsidRDefault="00DB3645" w:rsidP="00DB3645">
      <w:pPr>
        <w:pStyle w:val="ConsPlusNonformat"/>
        <w:rPr>
          <w:rFonts w:ascii="Times New Roman" w:hAnsi="Times New Roman" w:cs="Times New Roman"/>
          <w:sz w:val="24"/>
          <w:szCs w:val="24"/>
          <w:u w:val="single"/>
        </w:rPr>
      </w:pP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p>
    <w:p w:rsidR="00DB3645" w:rsidRPr="006049C0" w:rsidRDefault="00DB3645" w:rsidP="00DB3645">
      <w:pPr>
        <w:pStyle w:val="ConsPlusNonformat"/>
        <w:rPr>
          <w:rFonts w:ascii="Times New Roman" w:hAnsi="Times New Roman" w:cs="Times New Roman"/>
          <w:sz w:val="24"/>
          <w:szCs w:val="24"/>
        </w:rPr>
      </w:pPr>
      <w:r w:rsidRPr="00E0109E">
        <w:rPr>
          <w:rFonts w:ascii="Times New Roman" w:hAnsi="Times New Roman" w:cs="Times New Roman"/>
          <w:sz w:val="28"/>
          <w:szCs w:val="28"/>
        </w:rPr>
        <w:t>расположен</w:t>
      </w:r>
      <w:r w:rsidRPr="006049C0">
        <w:rPr>
          <w:rFonts w:ascii="Times New Roman" w:hAnsi="Times New Roman" w:cs="Times New Roman"/>
          <w:sz w:val="24"/>
          <w:szCs w:val="24"/>
        </w:rPr>
        <w:t xml:space="preserve"> _______ </w:t>
      </w:r>
      <w:r w:rsidRPr="00E0109E">
        <w:rPr>
          <w:rFonts w:ascii="Times New Roman" w:hAnsi="Times New Roman" w:cs="Times New Roman"/>
          <w:sz w:val="28"/>
          <w:szCs w:val="28"/>
        </w:rPr>
        <w:t>в</w:t>
      </w:r>
      <w:r w:rsidRPr="006049C0">
        <w:rPr>
          <w:rFonts w:ascii="Times New Roman" w:hAnsi="Times New Roman" w:cs="Times New Roman"/>
          <w:sz w:val="24"/>
          <w:szCs w:val="24"/>
        </w:rPr>
        <w:t xml:space="preserve"> </w:t>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p>
    <w:p w:rsidR="00DB3645" w:rsidRPr="00334900" w:rsidRDefault="00DB3645" w:rsidP="00DB3645">
      <w:pPr>
        <w:pStyle w:val="ConsPlusNonformat"/>
        <w:rPr>
          <w:rFonts w:ascii="Times New Roman" w:hAnsi="Times New Roman" w:cs="Times New Roman"/>
          <w:sz w:val="24"/>
          <w:szCs w:val="24"/>
          <w:u w:val="single"/>
        </w:rPr>
      </w:pPr>
      <w:r w:rsidRPr="00E0109E">
        <w:rPr>
          <w:rFonts w:ascii="Times New Roman" w:hAnsi="Times New Roman" w:cs="Times New Roman"/>
          <w:sz w:val="28"/>
          <w:szCs w:val="28"/>
        </w:rPr>
        <w:t>по улице</w:t>
      </w:r>
      <w:r w:rsidRPr="006049C0">
        <w:rPr>
          <w:rFonts w:ascii="Times New Roman" w:hAnsi="Times New Roman" w:cs="Times New Roman"/>
          <w:sz w:val="24"/>
          <w:szCs w:val="24"/>
        </w:rPr>
        <w:t xml:space="preserve"> </w:t>
      </w:r>
      <w:r w:rsidR="003E7406">
        <w:rPr>
          <w:rFonts w:ascii="Times New Roman" w:hAnsi="Times New Roman" w:cs="Times New Roman"/>
          <w:sz w:val="24"/>
          <w:szCs w:val="24"/>
        </w:rPr>
        <w:t xml:space="preserve"> </w:t>
      </w:r>
      <w:r w:rsidR="003E7406" w:rsidRPr="003E7406">
        <w:rPr>
          <w:rFonts w:ascii="Times New Roman" w:hAnsi="Times New Roman" w:cs="Times New Roman"/>
          <w:sz w:val="24"/>
          <w:szCs w:val="24"/>
          <w:u w:val="single"/>
        </w:rPr>
        <w:t xml:space="preserve">                 </w:t>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p>
    <w:p w:rsidR="00DB3645" w:rsidRPr="00E0109E" w:rsidRDefault="00DB3645" w:rsidP="00DB3645">
      <w:pPr>
        <w:pStyle w:val="ConsPlusNonformat"/>
        <w:rPr>
          <w:rFonts w:ascii="Times New Roman" w:hAnsi="Times New Roman" w:cs="Times New Roman"/>
          <w:sz w:val="28"/>
          <w:szCs w:val="28"/>
          <w:u w:val="single"/>
        </w:rPr>
      </w:pPr>
      <w:r w:rsidRPr="00E0109E">
        <w:rPr>
          <w:rFonts w:ascii="Times New Roman" w:hAnsi="Times New Roman" w:cs="Times New Roman"/>
          <w:sz w:val="28"/>
          <w:szCs w:val="28"/>
          <w:u w:val="single"/>
        </w:rPr>
        <w:t xml:space="preserve">на участке </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DB3645" w:rsidRPr="00334900" w:rsidRDefault="00DB3645" w:rsidP="00DB3645">
      <w:pPr>
        <w:pStyle w:val="ConsPlusNonformat"/>
        <w:rPr>
          <w:rFonts w:ascii="Times New Roman" w:hAnsi="Times New Roman" w:cs="Times New Roman"/>
          <w:sz w:val="23"/>
          <w:szCs w:val="23"/>
          <w:u w:val="single"/>
        </w:rPr>
      </w:pP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r w:rsidRPr="00334900">
        <w:rPr>
          <w:rFonts w:ascii="Times New Roman" w:hAnsi="Times New Roman" w:cs="Times New Roman"/>
          <w:sz w:val="23"/>
          <w:szCs w:val="23"/>
          <w:u w:val="single"/>
        </w:rPr>
        <w:tab/>
      </w:r>
    </w:p>
    <w:p w:rsidR="00DB3645" w:rsidRPr="00B968DA" w:rsidRDefault="00DB3645" w:rsidP="00DB3645">
      <w:pPr>
        <w:pStyle w:val="ConsPlusNonformat"/>
        <w:rPr>
          <w:rFonts w:ascii="Times New Roman" w:hAnsi="Times New Roman" w:cs="Times New Roman"/>
          <w:sz w:val="23"/>
          <w:szCs w:val="23"/>
        </w:rPr>
      </w:pPr>
      <w:r w:rsidRPr="00B968DA">
        <w:rPr>
          <w:rFonts w:ascii="Times New Roman" w:hAnsi="Times New Roman" w:cs="Times New Roman"/>
          <w:sz w:val="23"/>
          <w:szCs w:val="23"/>
        </w:rPr>
        <w:t>будут   производиться  (производились) согласно   проекту  организации  работ  (чертеж) №</w:t>
      </w:r>
    </w:p>
    <w:p w:rsidR="00DB3645" w:rsidRPr="00B968DA" w:rsidRDefault="00DB3645" w:rsidP="00DB3645">
      <w:pPr>
        <w:pStyle w:val="ConsPlusNonformat"/>
        <w:jc w:val="center"/>
        <w:rPr>
          <w:rFonts w:ascii="Times New Roman" w:hAnsi="Times New Roman" w:cs="Times New Roman"/>
          <w:sz w:val="18"/>
          <w:szCs w:val="18"/>
        </w:rPr>
      </w:pPr>
      <w:r w:rsidRPr="00B968DA">
        <w:rPr>
          <w:rFonts w:ascii="Times New Roman" w:hAnsi="Times New Roman" w:cs="Times New Roman"/>
          <w:sz w:val="18"/>
          <w:szCs w:val="18"/>
        </w:rPr>
        <w:t>(нужное подчеркнуть)</w:t>
      </w:r>
    </w:p>
    <w:p w:rsidR="00DB3645" w:rsidRPr="006049C0" w:rsidRDefault="00DB3645" w:rsidP="00DB3645">
      <w:pPr>
        <w:pStyle w:val="ConsPlusNonformat"/>
        <w:rPr>
          <w:rFonts w:ascii="Times New Roman" w:hAnsi="Times New Roman" w:cs="Times New Roman"/>
          <w:sz w:val="24"/>
          <w:szCs w:val="24"/>
        </w:rPr>
      </w:pPr>
      <w:r w:rsidRPr="006049C0">
        <w:rPr>
          <w:rFonts w:ascii="Times New Roman" w:hAnsi="Times New Roman" w:cs="Times New Roman"/>
          <w:sz w:val="24"/>
          <w:szCs w:val="24"/>
        </w:rPr>
        <w:t xml:space="preserve">  ___________________________________________</w:t>
      </w:r>
      <w:r>
        <w:rPr>
          <w:rFonts w:ascii="Times New Roman" w:hAnsi="Times New Roman" w:cs="Times New Roman"/>
          <w:sz w:val="24"/>
          <w:szCs w:val="24"/>
        </w:rPr>
        <w:t>_______________________________</w:t>
      </w:r>
    </w:p>
    <w:p w:rsidR="00DB3645" w:rsidRPr="006049C0" w:rsidRDefault="00DB3645" w:rsidP="00DB3645">
      <w:pPr>
        <w:pStyle w:val="ConsPlusNonformat"/>
        <w:rPr>
          <w:rFonts w:ascii="Times New Roman" w:hAnsi="Times New Roman" w:cs="Times New Roman"/>
          <w:sz w:val="24"/>
          <w:szCs w:val="24"/>
        </w:rPr>
      </w:pPr>
    </w:p>
    <w:p w:rsidR="00DB3645" w:rsidRPr="00E0109E" w:rsidRDefault="00DB3645" w:rsidP="00DB3645">
      <w:pPr>
        <w:pStyle w:val="ConsPlusNonformat"/>
        <w:rPr>
          <w:rFonts w:ascii="Times New Roman" w:hAnsi="Times New Roman" w:cs="Times New Roman"/>
          <w:sz w:val="28"/>
          <w:szCs w:val="28"/>
        </w:rPr>
      </w:pPr>
      <w:r w:rsidRPr="00E0109E">
        <w:rPr>
          <w:rFonts w:ascii="Times New Roman" w:hAnsi="Times New Roman" w:cs="Times New Roman"/>
          <w:sz w:val="28"/>
          <w:szCs w:val="28"/>
        </w:rPr>
        <w:t>Общая площадь земляных работ с</w:t>
      </w:r>
      <w:r>
        <w:rPr>
          <w:rFonts w:ascii="Times New Roman" w:hAnsi="Times New Roman" w:cs="Times New Roman"/>
          <w:sz w:val="28"/>
          <w:szCs w:val="28"/>
        </w:rPr>
        <w:t>оставляет: ___________</w:t>
      </w:r>
      <w:r w:rsidRPr="00E0109E">
        <w:rPr>
          <w:rFonts w:ascii="Times New Roman" w:hAnsi="Times New Roman" w:cs="Times New Roman"/>
          <w:sz w:val="28"/>
          <w:szCs w:val="28"/>
        </w:rPr>
        <w:t xml:space="preserve"> кв. м, в том числе:</w:t>
      </w:r>
    </w:p>
    <w:p w:rsidR="00DB3645" w:rsidRPr="00E0109E" w:rsidRDefault="00DB3645" w:rsidP="00DB3645">
      <w:pPr>
        <w:pStyle w:val="ConsPlusNonformat"/>
        <w:rPr>
          <w:rFonts w:ascii="Times New Roman" w:hAnsi="Times New Roman" w:cs="Times New Roman"/>
          <w:sz w:val="28"/>
          <w:szCs w:val="28"/>
        </w:rPr>
      </w:pPr>
      <w:r w:rsidRPr="00E0109E">
        <w:rPr>
          <w:rFonts w:ascii="Times New Roman" w:hAnsi="Times New Roman" w:cs="Times New Roman"/>
          <w:sz w:val="28"/>
          <w:szCs w:val="28"/>
        </w:rPr>
        <w:t>- авт</w:t>
      </w:r>
      <w:r>
        <w:rPr>
          <w:rFonts w:ascii="Times New Roman" w:hAnsi="Times New Roman" w:cs="Times New Roman"/>
          <w:sz w:val="28"/>
          <w:szCs w:val="28"/>
        </w:rPr>
        <w:t>омобильные дороги ____________кв. м; тротуары _____________</w:t>
      </w:r>
      <w:r w:rsidRPr="00E0109E">
        <w:rPr>
          <w:rFonts w:ascii="Times New Roman" w:hAnsi="Times New Roman" w:cs="Times New Roman"/>
          <w:sz w:val="28"/>
          <w:szCs w:val="28"/>
        </w:rPr>
        <w:t xml:space="preserve"> кв. м,</w:t>
      </w:r>
    </w:p>
    <w:p w:rsidR="00DB3645" w:rsidRPr="00E0109E" w:rsidRDefault="00DB3645" w:rsidP="00DB3645">
      <w:pPr>
        <w:pStyle w:val="ConsPlusNonformat"/>
        <w:rPr>
          <w:rFonts w:ascii="Times New Roman" w:hAnsi="Times New Roman" w:cs="Times New Roman"/>
          <w:sz w:val="28"/>
          <w:szCs w:val="28"/>
        </w:rPr>
      </w:pPr>
      <w:r w:rsidRPr="00E0109E">
        <w:rPr>
          <w:rFonts w:ascii="Times New Roman" w:hAnsi="Times New Roman" w:cs="Times New Roman"/>
          <w:sz w:val="28"/>
          <w:szCs w:val="28"/>
        </w:rPr>
        <w:t>- внутриквартальные проезды, хозяйственные проезды, автостоянки ____ кв. м,</w:t>
      </w:r>
    </w:p>
    <w:p w:rsidR="00DB3645" w:rsidRPr="00E0109E" w:rsidRDefault="00DB3645" w:rsidP="00DB3645">
      <w:pPr>
        <w:pStyle w:val="ConsPlusNonformat"/>
        <w:rPr>
          <w:rFonts w:ascii="Times New Roman" w:hAnsi="Times New Roman" w:cs="Times New Roman"/>
          <w:sz w:val="28"/>
          <w:szCs w:val="28"/>
        </w:rPr>
      </w:pPr>
      <w:r>
        <w:rPr>
          <w:rFonts w:ascii="Times New Roman" w:hAnsi="Times New Roman" w:cs="Times New Roman"/>
          <w:sz w:val="28"/>
          <w:szCs w:val="28"/>
        </w:rPr>
        <w:t>- пешеходные дорожки ________</w:t>
      </w:r>
      <w:r w:rsidRPr="00E0109E">
        <w:rPr>
          <w:rFonts w:ascii="Times New Roman" w:hAnsi="Times New Roman" w:cs="Times New Roman"/>
          <w:sz w:val="28"/>
          <w:szCs w:val="28"/>
        </w:rPr>
        <w:t xml:space="preserve"> кв. м; бытовые площадки _</w:t>
      </w:r>
      <w:r>
        <w:rPr>
          <w:rFonts w:ascii="Times New Roman" w:hAnsi="Times New Roman" w:cs="Times New Roman"/>
          <w:sz w:val="28"/>
          <w:szCs w:val="28"/>
        </w:rPr>
        <w:t>________</w:t>
      </w:r>
      <w:r w:rsidRPr="00E0109E">
        <w:rPr>
          <w:rFonts w:ascii="Times New Roman" w:hAnsi="Times New Roman" w:cs="Times New Roman"/>
          <w:sz w:val="28"/>
          <w:szCs w:val="28"/>
        </w:rPr>
        <w:t xml:space="preserve"> кв. м,</w:t>
      </w:r>
    </w:p>
    <w:p w:rsidR="00DB3645" w:rsidRPr="00E0109E" w:rsidRDefault="00DB3645" w:rsidP="00DB3645">
      <w:pPr>
        <w:pStyle w:val="ConsPlusNonformat"/>
        <w:rPr>
          <w:rFonts w:ascii="Times New Roman" w:hAnsi="Times New Roman" w:cs="Times New Roman"/>
          <w:sz w:val="28"/>
          <w:szCs w:val="28"/>
        </w:rPr>
      </w:pPr>
      <w:r w:rsidRPr="00E0109E">
        <w:rPr>
          <w:rFonts w:ascii="Times New Roman" w:hAnsi="Times New Roman" w:cs="Times New Roman"/>
          <w:sz w:val="28"/>
          <w:szCs w:val="28"/>
        </w:rPr>
        <w:t>- малы</w:t>
      </w:r>
      <w:r>
        <w:rPr>
          <w:rFonts w:ascii="Times New Roman" w:hAnsi="Times New Roman" w:cs="Times New Roman"/>
          <w:sz w:val="28"/>
          <w:szCs w:val="28"/>
        </w:rPr>
        <w:t>е архитектурные формы ________шт.; бордюры (поребрик) _____</w:t>
      </w:r>
      <w:r w:rsidRPr="00E0109E">
        <w:rPr>
          <w:rFonts w:ascii="Times New Roman" w:hAnsi="Times New Roman" w:cs="Times New Roman"/>
          <w:sz w:val="28"/>
          <w:szCs w:val="28"/>
        </w:rPr>
        <w:t xml:space="preserve"> п. м,</w:t>
      </w:r>
    </w:p>
    <w:p w:rsidR="00DB3645" w:rsidRPr="00E0109E" w:rsidRDefault="00DB3645" w:rsidP="00DB3645">
      <w:pPr>
        <w:pStyle w:val="ConsPlusNonformat"/>
        <w:rPr>
          <w:rFonts w:ascii="Times New Roman" w:hAnsi="Times New Roman" w:cs="Times New Roman"/>
          <w:sz w:val="28"/>
          <w:szCs w:val="28"/>
        </w:rPr>
      </w:pPr>
      <w:r w:rsidRPr="00E0109E">
        <w:rPr>
          <w:rFonts w:ascii="Times New Roman" w:hAnsi="Times New Roman" w:cs="Times New Roman"/>
          <w:sz w:val="28"/>
          <w:szCs w:val="28"/>
        </w:rPr>
        <w:t>- д</w:t>
      </w:r>
      <w:r>
        <w:rPr>
          <w:rFonts w:ascii="Times New Roman" w:hAnsi="Times New Roman" w:cs="Times New Roman"/>
          <w:sz w:val="28"/>
          <w:szCs w:val="28"/>
        </w:rPr>
        <w:t>еревья _____________________</w:t>
      </w:r>
      <w:r w:rsidRPr="00E0109E">
        <w:rPr>
          <w:rFonts w:ascii="Times New Roman" w:hAnsi="Times New Roman" w:cs="Times New Roman"/>
          <w:sz w:val="28"/>
          <w:szCs w:val="28"/>
        </w:rPr>
        <w:t>шт.; кустарник ____________________ шт.,</w:t>
      </w:r>
    </w:p>
    <w:p w:rsidR="00DB3645" w:rsidRPr="00E0109E" w:rsidRDefault="00DB3645" w:rsidP="00DB3645">
      <w:pPr>
        <w:pStyle w:val="ConsPlusNonformat"/>
        <w:rPr>
          <w:rFonts w:ascii="Times New Roman" w:hAnsi="Times New Roman" w:cs="Times New Roman"/>
          <w:sz w:val="28"/>
          <w:szCs w:val="28"/>
        </w:rPr>
      </w:pPr>
      <w:r w:rsidRPr="00E0109E">
        <w:rPr>
          <w:rFonts w:ascii="Times New Roman" w:hAnsi="Times New Roman" w:cs="Times New Roman"/>
          <w:sz w:val="28"/>
          <w:szCs w:val="28"/>
        </w:rPr>
        <w:t>- де</w:t>
      </w:r>
      <w:r>
        <w:rPr>
          <w:rFonts w:ascii="Times New Roman" w:hAnsi="Times New Roman" w:cs="Times New Roman"/>
          <w:sz w:val="28"/>
          <w:szCs w:val="28"/>
        </w:rPr>
        <w:t>коративные ограждения _________</w:t>
      </w:r>
      <w:r w:rsidRPr="00E0109E">
        <w:rPr>
          <w:rFonts w:ascii="Times New Roman" w:hAnsi="Times New Roman" w:cs="Times New Roman"/>
          <w:sz w:val="28"/>
          <w:szCs w:val="28"/>
        </w:rPr>
        <w:t xml:space="preserve"> шт. (п. м), отмостка __________ кв. м,</w:t>
      </w:r>
    </w:p>
    <w:p w:rsidR="00DB3645" w:rsidRPr="00E0109E" w:rsidRDefault="00DB3645" w:rsidP="00DB3645">
      <w:pPr>
        <w:pStyle w:val="ConsPlusNonformat"/>
        <w:rPr>
          <w:rFonts w:ascii="Times New Roman" w:hAnsi="Times New Roman" w:cs="Times New Roman"/>
          <w:sz w:val="28"/>
          <w:szCs w:val="28"/>
        </w:rPr>
      </w:pPr>
      <w:r w:rsidRPr="00E0109E">
        <w:rPr>
          <w:rFonts w:ascii="Times New Roman" w:hAnsi="Times New Roman" w:cs="Times New Roman"/>
          <w:sz w:val="28"/>
          <w:szCs w:val="28"/>
        </w:rPr>
        <w:t>- оборудование детских площадок ________________________________ элементов.</w:t>
      </w:r>
    </w:p>
    <w:p w:rsidR="00DB3645" w:rsidRPr="006049C0" w:rsidRDefault="00DB3645" w:rsidP="00DB3645">
      <w:pPr>
        <w:pStyle w:val="ConsPlusNonformat"/>
        <w:rPr>
          <w:rFonts w:ascii="Times New Roman" w:hAnsi="Times New Roman" w:cs="Times New Roman"/>
          <w:sz w:val="24"/>
          <w:szCs w:val="24"/>
        </w:rPr>
      </w:pPr>
      <w:r w:rsidRPr="00E0109E">
        <w:rPr>
          <w:rFonts w:ascii="Times New Roman" w:hAnsi="Times New Roman" w:cs="Times New Roman"/>
          <w:sz w:val="28"/>
          <w:szCs w:val="28"/>
        </w:rPr>
        <w:t>Примечание:</w:t>
      </w:r>
      <w:r w:rsidRPr="006049C0">
        <w:rPr>
          <w:rFonts w:ascii="Times New Roman" w:hAnsi="Times New Roman" w:cs="Times New Roman"/>
          <w:sz w:val="24"/>
          <w:szCs w:val="24"/>
        </w:rPr>
        <w:t xml:space="preserve"> _______________________________________________________________</w:t>
      </w:r>
    </w:p>
    <w:p w:rsidR="00DB3645" w:rsidRPr="006049C0" w:rsidRDefault="00DB3645" w:rsidP="00DB3645">
      <w:pPr>
        <w:pStyle w:val="ConsPlusNonformat"/>
        <w:rPr>
          <w:rFonts w:ascii="Times New Roman" w:hAnsi="Times New Roman" w:cs="Times New Roman"/>
          <w:sz w:val="24"/>
          <w:szCs w:val="24"/>
        </w:rPr>
      </w:pPr>
      <w:r w:rsidRPr="006049C0">
        <w:rPr>
          <w:rFonts w:ascii="Times New Roman" w:hAnsi="Times New Roman" w:cs="Times New Roman"/>
          <w:sz w:val="24"/>
          <w:szCs w:val="24"/>
        </w:rPr>
        <w:t>___________________________________________________________________________</w:t>
      </w:r>
    </w:p>
    <w:p w:rsidR="00DB3645" w:rsidRPr="00E0109E" w:rsidRDefault="00DB3645" w:rsidP="00DB3645">
      <w:pPr>
        <w:pStyle w:val="ConsPlusNonformat"/>
        <w:rPr>
          <w:rFonts w:ascii="Times New Roman" w:hAnsi="Times New Roman" w:cs="Times New Roman"/>
          <w:sz w:val="28"/>
          <w:szCs w:val="28"/>
        </w:rPr>
      </w:pPr>
      <w:r w:rsidRPr="00E0109E">
        <w:rPr>
          <w:rFonts w:ascii="Times New Roman" w:hAnsi="Times New Roman" w:cs="Times New Roman"/>
          <w:sz w:val="28"/>
          <w:szCs w:val="28"/>
        </w:rPr>
        <w:t>Подписи:</w:t>
      </w:r>
    </w:p>
    <w:p w:rsidR="00DB3645" w:rsidRPr="00103DF6" w:rsidRDefault="00DB3645" w:rsidP="00DB3645">
      <w:pPr>
        <w:pStyle w:val="ConsPlusNonformat"/>
        <w:rPr>
          <w:rFonts w:ascii="Times New Roman" w:hAnsi="Times New Roman" w:cs="Times New Roman"/>
        </w:rPr>
      </w:pPr>
      <w:r w:rsidRPr="00E0109E">
        <w:rPr>
          <w:rFonts w:ascii="Times New Roman" w:hAnsi="Times New Roman" w:cs="Times New Roman"/>
          <w:sz w:val="28"/>
          <w:szCs w:val="28"/>
        </w:rPr>
        <w:t>Заказчик работ</w:t>
      </w:r>
      <w:r w:rsidRPr="00103DF6">
        <w:rPr>
          <w:rFonts w:ascii="Times New Roman" w:hAnsi="Times New Roman" w:cs="Times New Roman"/>
        </w:rPr>
        <w:t xml:space="preserve">        ___________ (___________________)</w:t>
      </w:r>
    </w:p>
    <w:p w:rsidR="00DB3645" w:rsidRPr="00103DF6" w:rsidRDefault="00DB3645" w:rsidP="00DB3645">
      <w:pPr>
        <w:pStyle w:val="ConsPlusNonformat"/>
        <w:rPr>
          <w:rFonts w:ascii="Times New Roman" w:hAnsi="Times New Roman" w:cs="Times New Roman"/>
        </w:rPr>
      </w:pPr>
      <w:r w:rsidRPr="00103DF6">
        <w:rPr>
          <w:rFonts w:ascii="Times New Roman" w:hAnsi="Times New Roman" w:cs="Times New Roman"/>
        </w:rPr>
        <w:t xml:space="preserve">                                           (подпись)          Ф.И.О</w:t>
      </w:r>
    </w:p>
    <w:p w:rsidR="00DB3645" w:rsidRPr="00103DF6" w:rsidRDefault="00DB3645" w:rsidP="00DB3645">
      <w:pPr>
        <w:pStyle w:val="ConsPlusNonformat"/>
        <w:rPr>
          <w:rFonts w:ascii="Times New Roman" w:hAnsi="Times New Roman" w:cs="Times New Roman"/>
        </w:rPr>
      </w:pPr>
      <w:r w:rsidRPr="00103DF6">
        <w:rPr>
          <w:rFonts w:ascii="Times New Roman" w:hAnsi="Times New Roman" w:cs="Times New Roman"/>
        </w:rPr>
        <w:t xml:space="preserve">                                           ___________ (___________________)</w:t>
      </w:r>
    </w:p>
    <w:p w:rsidR="00DB3645" w:rsidRPr="00103DF6" w:rsidRDefault="00DB3645" w:rsidP="00DB3645">
      <w:pPr>
        <w:pStyle w:val="ConsPlusNonformat"/>
        <w:rPr>
          <w:rFonts w:ascii="Times New Roman" w:hAnsi="Times New Roman" w:cs="Times New Roman"/>
        </w:rPr>
      </w:pPr>
      <w:r w:rsidRPr="00103DF6">
        <w:rPr>
          <w:rFonts w:ascii="Times New Roman" w:hAnsi="Times New Roman" w:cs="Times New Roman"/>
        </w:rPr>
        <w:t xml:space="preserve">                                           (подпись)          Ф.И.О</w:t>
      </w:r>
    </w:p>
    <w:p w:rsidR="00DB3645" w:rsidRPr="008F3679" w:rsidRDefault="00DB3645" w:rsidP="00DB3645">
      <w:pPr>
        <w:pStyle w:val="12"/>
        <w:spacing w:after="0"/>
        <w:ind w:firstLine="720"/>
        <w:rPr>
          <w:ins w:id="296" w:author="Колесникова Елена Александровна" w:date="2022-05-04T13:46:00Z"/>
          <w:b/>
          <w:bCs/>
          <w:color w:val="002060"/>
          <w:sz w:val="28"/>
          <w:szCs w:val="28"/>
        </w:rPr>
      </w:pPr>
    </w:p>
    <w:p w:rsidR="00ED5627" w:rsidRDefault="00ED5627" w:rsidP="00DB3645">
      <w:pPr>
        <w:pStyle w:val="12"/>
        <w:spacing w:after="160"/>
        <w:ind w:firstLine="0"/>
        <w:jc w:val="center"/>
        <w:outlineLvl w:val="1"/>
        <w:rPr>
          <w:b/>
          <w:bCs/>
          <w:sz w:val="28"/>
          <w:szCs w:val="28"/>
        </w:rPr>
      </w:pPr>
    </w:p>
    <w:p w:rsidR="00ED5627" w:rsidRDefault="00ED5627">
      <w:pPr>
        <w:widowControl/>
        <w:rPr>
          <w:rFonts w:ascii="Times New Roman" w:eastAsia="Times New Roman" w:hAnsi="Times New Roman" w:cs="Times New Roman"/>
          <w:b/>
          <w:bCs/>
          <w:sz w:val="28"/>
          <w:szCs w:val="28"/>
        </w:rPr>
      </w:pPr>
      <w:r>
        <w:rPr>
          <w:b/>
          <w:bCs/>
          <w:sz w:val="28"/>
          <w:szCs w:val="28"/>
        </w:rPr>
        <w:br w:type="page"/>
      </w:r>
    </w:p>
    <w:bookmarkEnd w:id="295"/>
    <w:p w:rsidR="00ED5627" w:rsidRPr="007923DA" w:rsidRDefault="00ED5627" w:rsidP="00ED5627">
      <w:pPr>
        <w:pStyle w:val="12"/>
        <w:ind w:left="5318"/>
        <w:contextualSpacing/>
        <w:jc w:val="right"/>
      </w:pPr>
      <w:r>
        <w:rPr>
          <w:b/>
        </w:rPr>
        <w:lastRenderedPageBreak/>
        <w:t>Приложение № 5</w:t>
      </w:r>
      <w:r>
        <w:br/>
      </w:r>
      <w:r w:rsidRPr="007923DA">
        <w:t>к Административному регламенту</w:t>
      </w:r>
    </w:p>
    <w:p w:rsidR="00204D29" w:rsidRDefault="00204D29" w:rsidP="00DB3645">
      <w:pPr>
        <w:pStyle w:val="aff0"/>
        <w:contextualSpacing/>
        <w:jc w:val="right"/>
        <w:rPr>
          <w:rFonts w:ascii="Times New Roman" w:eastAsia="Times New Roman" w:hAnsi="Times New Roman" w:cs="Times New Roman"/>
          <w:b/>
          <w:sz w:val="24"/>
          <w:szCs w:val="24"/>
          <w:shd w:val="clear" w:color="auto" w:fill="FFFFFF"/>
        </w:rPr>
      </w:pPr>
    </w:p>
    <w:p w:rsidR="00ED5627" w:rsidRPr="00103DF6" w:rsidRDefault="00ED5627" w:rsidP="00ED5627">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АКТ ПРИЕМА-ПЕРЕДАЧИ</w:t>
      </w:r>
    </w:p>
    <w:p w:rsidR="00ED5627" w:rsidRPr="00103DF6" w:rsidRDefault="00ED5627" w:rsidP="00ED5627">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ПОЛНОГО ВОССТАНОВЛЕНИЯ НАРУШЕННОГО БЛАГОУСТРОЙСТВА</w:t>
      </w:r>
    </w:p>
    <w:p w:rsidR="00ED5627" w:rsidRPr="00103DF6" w:rsidRDefault="00ED5627" w:rsidP="00ED5627">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 xml:space="preserve">после </w:t>
      </w:r>
      <w:r>
        <w:rPr>
          <w:rFonts w:ascii="Times New Roman" w:hAnsi="Times New Roman" w:cs="Times New Roman"/>
          <w:sz w:val="24"/>
          <w:szCs w:val="24"/>
        </w:rPr>
        <w:t>осуществления</w:t>
      </w:r>
      <w:r w:rsidRPr="00103DF6">
        <w:rPr>
          <w:rFonts w:ascii="Times New Roman" w:hAnsi="Times New Roman" w:cs="Times New Roman"/>
          <w:sz w:val="24"/>
          <w:szCs w:val="24"/>
        </w:rPr>
        <w:t xml:space="preserve"> земляных работ </w:t>
      </w:r>
    </w:p>
    <w:p w:rsidR="00FC5339" w:rsidRDefault="00FC5339" w:rsidP="00ED5627">
      <w:pPr>
        <w:pStyle w:val="ConsPlusNonformat"/>
        <w:rPr>
          <w:rFonts w:ascii="Times New Roman" w:hAnsi="Times New Roman" w:cs="Times New Roman"/>
          <w:sz w:val="24"/>
          <w:szCs w:val="24"/>
        </w:rPr>
      </w:pPr>
    </w:p>
    <w:p w:rsidR="00ED5627" w:rsidRPr="00103DF6" w:rsidRDefault="00ED5627" w:rsidP="00ED5627">
      <w:pPr>
        <w:pStyle w:val="ConsPlusNonformat"/>
        <w:rPr>
          <w:rFonts w:ascii="Times New Roman" w:hAnsi="Times New Roman" w:cs="Times New Roman"/>
          <w:sz w:val="24"/>
          <w:szCs w:val="24"/>
        </w:rPr>
      </w:pPr>
      <w:r w:rsidRPr="00103DF6">
        <w:rPr>
          <w:rFonts w:ascii="Times New Roman" w:hAnsi="Times New Roman" w:cs="Times New Roman"/>
          <w:sz w:val="24"/>
          <w:szCs w:val="24"/>
        </w:rPr>
        <w:t xml:space="preserve">от "___" _______________ 20___ г.                           </w:t>
      </w:r>
      <w:r>
        <w:rPr>
          <w:rFonts w:ascii="Times New Roman" w:hAnsi="Times New Roman" w:cs="Times New Roman"/>
          <w:sz w:val="24"/>
          <w:szCs w:val="24"/>
        </w:rPr>
        <w:t xml:space="preserve">                                    </w:t>
      </w:r>
      <w:r w:rsidRPr="00103DF6">
        <w:rPr>
          <w:rFonts w:ascii="Times New Roman" w:hAnsi="Times New Roman" w:cs="Times New Roman"/>
          <w:sz w:val="24"/>
          <w:szCs w:val="24"/>
        </w:rPr>
        <w:t>_______________</w:t>
      </w:r>
    </w:p>
    <w:p w:rsidR="00FC5339" w:rsidRDefault="00FC5339" w:rsidP="00ED5627">
      <w:pPr>
        <w:pStyle w:val="ConsPlusNonformat"/>
        <w:rPr>
          <w:rFonts w:ascii="Times New Roman" w:hAnsi="Times New Roman" w:cs="Times New Roman"/>
          <w:sz w:val="28"/>
          <w:szCs w:val="28"/>
        </w:rPr>
      </w:pPr>
    </w:p>
    <w:p w:rsidR="00ED5627" w:rsidRPr="00103DF6" w:rsidRDefault="00ED5627" w:rsidP="00ED5627">
      <w:pPr>
        <w:pStyle w:val="ConsPlusNonformat"/>
        <w:rPr>
          <w:rFonts w:ascii="Times New Roman" w:hAnsi="Times New Roman" w:cs="Times New Roman"/>
          <w:sz w:val="24"/>
          <w:szCs w:val="24"/>
        </w:rPr>
      </w:pPr>
      <w:r w:rsidRPr="00E0109E">
        <w:rPr>
          <w:rFonts w:ascii="Times New Roman" w:hAnsi="Times New Roman" w:cs="Times New Roman"/>
          <w:sz w:val="28"/>
          <w:szCs w:val="28"/>
        </w:rPr>
        <w:t>Мы, нижеподписавшиеся</w:t>
      </w:r>
      <w:r w:rsidRPr="00103DF6">
        <w:rPr>
          <w:rFonts w:ascii="Times New Roman" w:hAnsi="Times New Roman" w:cs="Times New Roman"/>
          <w:sz w:val="24"/>
          <w:szCs w:val="24"/>
        </w:rPr>
        <w:t>:</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Члены комиссии</w:t>
      </w:r>
      <w:r w:rsidR="003E7406">
        <w:rPr>
          <w:rFonts w:ascii="Times New Roman" w:hAnsi="Times New Roman" w:cs="Times New Roman"/>
          <w:sz w:val="28"/>
          <w:szCs w:val="28"/>
        </w:rPr>
        <w:t xml:space="preserve">   </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003E7406">
        <w:rPr>
          <w:rFonts w:ascii="Times New Roman" w:hAnsi="Times New Roman" w:cs="Times New Roman"/>
          <w:sz w:val="28"/>
          <w:szCs w:val="28"/>
          <w:u w:val="single"/>
        </w:rPr>
        <w:t xml:space="preserve">  </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представитель заказчика</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ED5627" w:rsidRPr="00103DF6" w:rsidRDefault="00ED5627" w:rsidP="00ED5627">
      <w:pPr>
        <w:pStyle w:val="ConsPlusNonformat"/>
        <w:rPr>
          <w:rFonts w:ascii="Times New Roman" w:hAnsi="Times New Roman" w:cs="Times New Roman"/>
          <w:sz w:val="24"/>
          <w:szCs w:val="24"/>
        </w:rPr>
      </w:pPr>
      <w:r w:rsidRPr="00103DF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03DF6">
        <w:rPr>
          <w:rFonts w:ascii="Times New Roman" w:hAnsi="Times New Roman" w:cs="Times New Roman"/>
          <w:sz w:val="24"/>
          <w:szCs w:val="24"/>
        </w:rPr>
        <w:t>(организация, должность ФИО)</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Представитель администрации района</w:t>
      </w:r>
    </w:p>
    <w:p w:rsidR="00ED5627" w:rsidRPr="00334900" w:rsidRDefault="003E7406" w:rsidP="00ED5627">
      <w:pPr>
        <w:pStyle w:val="ConsPlusNonformat"/>
        <w:rPr>
          <w:rFonts w:ascii="Times New Roman" w:hAnsi="Times New Roman" w:cs="Times New Roman"/>
          <w:sz w:val="24"/>
          <w:szCs w:val="24"/>
          <w:u w:val="single"/>
        </w:rPr>
      </w:pPr>
      <w:r>
        <w:rPr>
          <w:rFonts w:ascii="Times New Roman" w:hAnsi="Times New Roman" w:cs="Times New Roman"/>
          <w:sz w:val="24"/>
          <w:szCs w:val="24"/>
          <w:u w:val="single"/>
        </w:rPr>
        <w:t xml:space="preserve">             </w:t>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sidR="00ED5627" w:rsidRPr="00334900">
        <w:rPr>
          <w:rFonts w:ascii="Times New Roman" w:hAnsi="Times New Roman" w:cs="Times New Roman"/>
          <w:sz w:val="24"/>
          <w:szCs w:val="24"/>
          <w:u w:val="single"/>
        </w:rPr>
        <w:tab/>
      </w:r>
      <w:r>
        <w:rPr>
          <w:rFonts w:ascii="Times New Roman" w:hAnsi="Times New Roman" w:cs="Times New Roman"/>
          <w:sz w:val="24"/>
          <w:szCs w:val="24"/>
          <w:u w:val="single"/>
        </w:rPr>
        <w:t xml:space="preserve"> </w:t>
      </w:r>
    </w:p>
    <w:p w:rsidR="00ED5627" w:rsidRPr="00103DF6" w:rsidRDefault="00ED5627" w:rsidP="00ED5627">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 xml:space="preserve"> (должность, ФИО)</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представитель </w:t>
      </w:r>
      <w:r w:rsidR="003E7406" w:rsidRPr="003E7406">
        <w:rPr>
          <w:rFonts w:ascii="Times New Roman" w:hAnsi="Times New Roman" w:cs="Times New Roman"/>
          <w:sz w:val="28"/>
          <w:szCs w:val="28"/>
          <w:u w:val="single"/>
        </w:rPr>
        <w:t xml:space="preserve">      </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ED5627" w:rsidRPr="00103DF6" w:rsidRDefault="00ED5627" w:rsidP="00ED5627">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(организация, должность, ФИО)</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представитель </w:t>
      </w:r>
      <w:r w:rsidR="003E7406" w:rsidRPr="003E7406">
        <w:rPr>
          <w:rFonts w:ascii="Times New Roman" w:hAnsi="Times New Roman" w:cs="Times New Roman"/>
          <w:sz w:val="28"/>
          <w:szCs w:val="28"/>
          <w:u w:val="single"/>
        </w:rPr>
        <w:t xml:space="preserve">      </w:t>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r w:rsidRPr="00E0109E">
        <w:rPr>
          <w:rFonts w:ascii="Times New Roman" w:hAnsi="Times New Roman" w:cs="Times New Roman"/>
          <w:sz w:val="28"/>
          <w:szCs w:val="28"/>
          <w:u w:val="single"/>
        </w:rPr>
        <w:tab/>
      </w:r>
    </w:p>
    <w:p w:rsidR="00ED5627" w:rsidRPr="00103DF6" w:rsidRDefault="00ED5627" w:rsidP="00ED5627">
      <w:pPr>
        <w:pStyle w:val="ConsPlusNonformat"/>
        <w:jc w:val="center"/>
        <w:rPr>
          <w:rFonts w:ascii="Times New Roman" w:hAnsi="Times New Roman" w:cs="Times New Roman"/>
          <w:sz w:val="24"/>
          <w:szCs w:val="24"/>
        </w:rPr>
      </w:pPr>
      <w:r w:rsidRPr="00103DF6">
        <w:rPr>
          <w:rFonts w:ascii="Times New Roman" w:hAnsi="Times New Roman" w:cs="Times New Roman"/>
          <w:sz w:val="24"/>
          <w:szCs w:val="24"/>
        </w:rPr>
        <w:t>(организация, должность, ФИО)</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составили  настоящий  акт  о  том,  что  благоустройство,  нарушенное после</w:t>
      </w:r>
    </w:p>
    <w:p w:rsidR="00ED5627" w:rsidRPr="00334900" w:rsidRDefault="00ED5627" w:rsidP="00ED5627">
      <w:pPr>
        <w:pStyle w:val="ConsPlusNonformat"/>
        <w:rPr>
          <w:rFonts w:ascii="Times New Roman" w:hAnsi="Times New Roman" w:cs="Times New Roman"/>
          <w:sz w:val="24"/>
          <w:szCs w:val="24"/>
          <w:u w:val="single"/>
        </w:rPr>
      </w:pPr>
      <w:r>
        <w:rPr>
          <w:rFonts w:ascii="Times New Roman" w:hAnsi="Times New Roman" w:cs="Times New Roman"/>
          <w:sz w:val="28"/>
          <w:szCs w:val="28"/>
        </w:rPr>
        <w:t>осуществления</w:t>
      </w:r>
      <w:r w:rsidRPr="00E0109E">
        <w:rPr>
          <w:rFonts w:ascii="Times New Roman" w:hAnsi="Times New Roman" w:cs="Times New Roman"/>
          <w:sz w:val="28"/>
          <w:szCs w:val="28"/>
        </w:rPr>
        <w:t xml:space="preserve"> земляных работ по адресу</w:t>
      </w:r>
      <w:r w:rsidRPr="00103DF6">
        <w:rPr>
          <w:rFonts w:ascii="Times New Roman" w:hAnsi="Times New Roman" w:cs="Times New Roman"/>
          <w:sz w:val="24"/>
          <w:szCs w:val="24"/>
        </w:rPr>
        <w:t xml:space="preserve">: </w:t>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p>
    <w:p w:rsidR="00ED5627" w:rsidRPr="00334900" w:rsidRDefault="00ED5627" w:rsidP="00ED5627">
      <w:pPr>
        <w:pStyle w:val="ConsPlusNonformat"/>
        <w:rPr>
          <w:rFonts w:ascii="Times New Roman" w:hAnsi="Times New Roman" w:cs="Times New Roman"/>
          <w:sz w:val="24"/>
          <w:szCs w:val="24"/>
          <w:u w:val="single"/>
        </w:rPr>
      </w:pP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r w:rsidRPr="00334900">
        <w:rPr>
          <w:rFonts w:ascii="Times New Roman" w:hAnsi="Times New Roman" w:cs="Times New Roman"/>
          <w:sz w:val="24"/>
          <w:szCs w:val="24"/>
          <w:u w:val="single"/>
        </w:rPr>
        <w:tab/>
      </w:r>
    </w:p>
    <w:p w:rsidR="00ED5627" w:rsidRPr="00103DF6" w:rsidRDefault="00ED5627" w:rsidP="00ED5627">
      <w:pPr>
        <w:pStyle w:val="ConsPlusNonformat"/>
        <w:rPr>
          <w:rFonts w:ascii="Times New Roman" w:hAnsi="Times New Roman" w:cs="Times New Roman"/>
          <w:sz w:val="24"/>
          <w:szCs w:val="24"/>
        </w:rPr>
      </w:pPr>
      <w:r w:rsidRPr="003D15CB">
        <w:rPr>
          <w:rFonts w:ascii="Times New Roman" w:hAnsi="Times New Roman" w:cs="Times New Roman"/>
          <w:sz w:val="28"/>
          <w:szCs w:val="28"/>
        </w:rPr>
        <w:t>разрешение</w:t>
      </w:r>
      <w:r w:rsidRPr="00103DF6">
        <w:rPr>
          <w:rFonts w:ascii="Times New Roman" w:hAnsi="Times New Roman" w:cs="Times New Roman"/>
          <w:sz w:val="24"/>
          <w:szCs w:val="24"/>
        </w:rPr>
        <w:t xml:space="preserve"> N </w:t>
      </w:r>
      <w:r w:rsidRPr="00ED5627">
        <w:rPr>
          <w:rFonts w:ascii="Times New Roman" w:hAnsi="Times New Roman" w:cs="Times New Roman"/>
          <w:sz w:val="28"/>
          <w:szCs w:val="28"/>
        </w:rPr>
        <w:t>_______ от _______________ 20___ г.</w:t>
      </w:r>
      <w:r w:rsidRPr="00103DF6">
        <w:rPr>
          <w:rFonts w:ascii="Times New Roman" w:hAnsi="Times New Roman" w:cs="Times New Roman"/>
          <w:sz w:val="24"/>
          <w:szCs w:val="24"/>
        </w:rPr>
        <w:t xml:space="preserve"> </w:t>
      </w:r>
      <w:r w:rsidRPr="00ED5627">
        <w:rPr>
          <w:rFonts w:ascii="Times New Roman" w:hAnsi="Times New Roman" w:cs="Times New Roman"/>
          <w:b/>
          <w:sz w:val="28"/>
          <w:szCs w:val="28"/>
        </w:rPr>
        <w:t>полностью восстановлено</w:t>
      </w:r>
      <w:r w:rsidRPr="00103DF6">
        <w:rPr>
          <w:rFonts w:ascii="Times New Roman" w:hAnsi="Times New Roman" w:cs="Times New Roman"/>
          <w:sz w:val="24"/>
          <w:szCs w:val="24"/>
        </w:rPr>
        <w:t>.</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Общая площадь восстановления составляет: ______________ кв. м, в том числе:</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автомобильные дороги ____________</w:t>
      </w:r>
      <w:r>
        <w:rPr>
          <w:rFonts w:ascii="Times New Roman" w:hAnsi="Times New Roman" w:cs="Times New Roman"/>
          <w:sz w:val="28"/>
          <w:szCs w:val="28"/>
        </w:rPr>
        <w:t>_ кв. м; тротуары ____________</w:t>
      </w:r>
      <w:r w:rsidRPr="00E0109E">
        <w:rPr>
          <w:rFonts w:ascii="Times New Roman" w:hAnsi="Times New Roman" w:cs="Times New Roman"/>
          <w:sz w:val="28"/>
          <w:szCs w:val="28"/>
        </w:rPr>
        <w:t xml:space="preserve"> кв. м,</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внутриквартальные проезды, хозяйст</w:t>
      </w:r>
      <w:r>
        <w:rPr>
          <w:rFonts w:ascii="Times New Roman" w:hAnsi="Times New Roman" w:cs="Times New Roman"/>
          <w:sz w:val="28"/>
          <w:szCs w:val="28"/>
        </w:rPr>
        <w:t>венные проезды, автостоянки __</w:t>
      </w:r>
      <w:r w:rsidRPr="00E0109E">
        <w:rPr>
          <w:rFonts w:ascii="Times New Roman" w:hAnsi="Times New Roman" w:cs="Times New Roman"/>
          <w:sz w:val="28"/>
          <w:szCs w:val="28"/>
        </w:rPr>
        <w:t xml:space="preserve"> кв. м,</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пешеходные дорож</w:t>
      </w:r>
      <w:r>
        <w:rPr>
          <w:rFonts w:ascii="Times New Roman" w:hAnsi="Times New Roman" w:cs="Times New Roman"/>
          <w:sz w:val="28"/>
          <w:szCs w:val="28"/>
        </w:rPr>
        <w:t>ки ________</w:t>
      </w:r>
      <w:r w:rsidRPr="00E0109E">
        <w:rPr>
          <w:rFonts w:ascii="Times New Roman" w:hAnsi="Times New Roman" w:cs="Times New Roman"/>
          <w:sz w:val="28"/>
          <w:szCs w:val="28"/>
        </w:rPr>
        <w:t xml:space="preserve"> кв. </w:t>
      </w:r>
      <w:r>
        <w:rPr>
          <w:rFonts w:ascii="Times New Roman" w:hAnsi="Times New Roman" w:cs="Times New Roman"/>
          <w:sz w:val="28"/>
          <w:szCs w:val="28"/>
        </w:rPr>
        <w:t>м; бытовые площадки __________</w:t>
      </w:r>
      <w:r w:rsidRPr="00E0109E">
        <w:rPr>
          <w:rFonts w:ascii="Times New Roman" w:hAnsi="Times New Roman" w:cs="Times New Roman"/>
          <w:sz w:val="28"/>
          <w:szCs w:val="28"/>
        </w:rPr>
        <w:t>кв. м,</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мал</w:t>
      </w:r>
      <w:r>
        <w:rPr>
          <w:rFonts w:ascii="Times New Roman" w:hAnsi="Times New Roman" w:cs="Times New Roman"/>
          <w:sz w:val="28"/>
          <w:szCs w:val="28"/>
        </w:rPr>
        <w:t>ые архитектурные формы _______ шт.; бордюры (поребрик) ____</w:t>
      </w:r>
      <w:r w:rsidRPr="00E0109E">
        <w:rPr>
          <w:rFonts w:ascii="Times New Roman" w:hAnsi="Times New Roman" w:cs="Times New Roman"/>
          <w:sz w:val="28"/>
          <w:szCs w:val="28"/>
        </w:rPr>
        <w:t xml:space="preserve"> п. м,</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w:t>
      </w:r>
      <w:r>
        <w:rPr>
          <w:rFonts w:ascii="Times New Roman" w:hAnsi="Times New Roman" w:cs="Times New Roman"/>
          <w:sz w:val="28"/>
          <w:szCs w:val="28"/>
        </w:rPr>
        <w:t>деревья ___________________</w:t>
      </w:r>
      <w:r w:rsidRPr="00E0109E">
        <w:rPr>
          <w:rFonts w:ascii="Times New Roman" w:hAnsi="Times New Roman" w:cs="Times New Roman"/>
          <w:sz w:val="28"/>
          <w:szCs w:val="28"/>
        </w:rPr>
        <w:t xml:space="preserve"> шт.; кустарник ____________________ шт.,</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декоративные ограждения __________ шт. (п. м</w:t>
      </w:r>
      <w:r>
        <w:rPr>
          <w:rFonts w:ascii="Times New Roman" w:hAnsi="Times New Roman" w:cs="Times New Roman"/>
          <w:sz w:val="28"/>
          <w:szCs w:val="28"/>
        </w:rPr>
        <w:t>), отмостка _______</w:t>
      </w:r>
      <w:r w:rsidRPr="00E0109E">
        <w:rPr>
          <w:rFonts w:ascii="Times New Roman" w:hAnsi="Times New Roman" w:cs="Times New Roman"/>
          <w:sz w:val="28"/>
          <w:szCs w:val="28"/>
        </w:rPr>
        <w:t>_ кв. м,</w:t>
      </w:r>
    </w:p>
    <w:p w:rsidR="00ED5627" w:rsidRPr="00103DF6" w:rsidRDefault="00ED5627" w:rsidP="00ED5627">
      <w:pPr>
        <w:pStyle w:val="ConsPlusNonformat"/>
        <w:rPr>
          <w:rFonts w:ascii="Times New Roman" w:hAnsi="Times New Roman" w:cs="Times New Roman"/>
          <w:sz w:val="24"/>
          <w:szCs w:val="24"/>
        </w:rPr>
      </w:pPr>
      <w:r w:rsidRPr="00E0109E">
        <w:rPr>
          <w:rFonts w:ascii="Times New Roman" w:hAnsi="Times New Roman" w:cs="Times New Roman"/>
          <w:sz w:val="28"/>
          <w:szCs w:val="28"/>
        </w:rPr>
        <w:t>- оборудование детских площадок</w:t>
      </w:r>
      <w:r w:rsidRPr="00103DF6">
        <w:rPr>
          <w:rFonts w:ascii="Times New Roman" w:hAnsi="Times New Roman" w:cs="Times New Roman"/>
          <w:sz w:val="24"/>
          <w:szCs w:val="24"/>
        </w:rPr>
        <w:t xml:space="preserve"> _____________________________ </w:t>
      </w:r>
      <w:r w:rsidRPr="00E0109E">
        <w:rPr>
          <w:rFonts w:ascii="Times New Roman" w:hAnsi="Times New Roman" w:cs="Times New Roman"/>
          <w:sz w:val="28"/>
          <w:szCs w:val="28"/>
        </w:rPr>
        <w:t>элементов.</w:t>
      </w:r>
    </w:p>
    <w:p w:rsidR="00ED5627" w:rsidRPr="00103DF6" w:rsidRDefault="00ED5627" w:rsidP="00ED5627">
      <w:pPr>
        <w:pStyle w:val="ConsPlusNonformat"/>
        <w:rPr>
          <w:rFonts w:ascii="Times New Roman" w:hAnsi="Times New Roman" w:cs="Times New Roman"/>
          <w:sz w:val="24"/>
          <w:szCs w:val="24"/>
        </w:rPr>
      </w:pPr>
      <w:r w:rsidRPr="00E0109E">
        <w:rPr>
          <w:rFonts w:ascii="Times New Roman" w:hAnsi="Times New Roman" w:cs="Times New Roman"/>
          <w:sz w:val="28"/>
          <w:szCs w:val="28"/>
        </w:rPr>
        <w:t>Примечание:</w:t>
      </w:r>
      <w:r w:rsidRPr="00103DF6">
        <w:rPr>
          <w:rFonts w:ascii="Times New Roman" w:hAnsi="Times New Roman" w:cs="Times New Roman"/>
          <w:sz w:val="24"/>
          <w:szCs w:val="24"/>
        </w:rPr>
        <w:t xml:space="preserve"> _______________________________________________________________</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Подписи:</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1. Председатель комиссии:___________ (___________________)</w:t>
      </w:r>
    </w:p>
    <w:p w:rsidR="00ED5627" w:rsidRPr="00A30F9A" w:rsidRDefault="00ED5627" w:rsidP="00ED5627">
      <w:pPr>
        <w:pStyle w:val="ConsPlusNonformat"/>
        <w:rPr>
          <w:rFonts w:ascii="Times New Roman" w:hAnsi="Times New Roman" w:cs="Times New Roman"/>
          <w:sz w:val="16"/>
          <w:szCs w:val="16"/>
        </w:rPr>
      </w:pPr>
      <w:r w:rsidRPr="00A30F9A">
        <w:rPr>
          <w:rFonts w:ascii="Times New Roman" w:hAnsi="Times New Roman" w:cs="Times New Roman"/>
          <w:sz w:val="16"/>
          <w:szCs w:val="16"/>
        </w:rPr>
        <w:t xml:space="preserve">                                                 </w:t>
      </w:r>
      <w:r>
        <w:rPr>
          <w:rFonts w:ascii="Times New Roman" w:hAnsi="Times New Roman" w:cs="Times New Roman"/>
          <w:sz w:val="16"/>
          <w:szCs w:val="16"/>
        </w:rPr>
        <w:t xml:space="preserve">                                                       </w:t>
      </w:r>
      <w:r w:rsidRPr="00A30F9A">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A30F9A">
        <w:rPr>
          <w:rFonts w:ascii="Times New Roman" w:hAnsi="Times New Roman" w:cs="Times New Roman"/>
          <w:sz w:val="16"/>
          <w:szCs w:val="16"/>
        </w:rPr>
        <w:t>Ф.И.О.</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2. Члены комиссии:___________ (___________________)</w:t>
      </w:r>
    </w:p>
    <w:p w:rsidR="00ED5627" w:rsidRPr="00A30F9A" w:rsidRDefault="00ED5627" w:rsidP="00ED5627">
      <w:pPr>
        <w:pStyle w:val="ConsPlusNonformat"/>
        <w:rPr>
          <w:rFonts w:ascii="Times New Roman" w:hAnsi="Times New Roman" w:cs="Times New Roman"/>
          <w:sz w:val="16"/>
          <w:szCs w:val="16"/>
        </w:rPr>
      </w:pPr>
      <w:r w:rsidRPr="00E0109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109E">
        <w:rPr>
          <w:rFonts w:ascii="Times New Roman" w:hAnsi="Times New Roman" w:cs="Times New Roman"/>
          <w:sz w:val="28"/>
          <w:szCs w:val="28"/>
        </w:rPr>
        <w:t xml:space="preserve">  </w:t>
      </w:r>
      <w:r w:rsidRPr="00A30F9A">
        <w:rPr>
          <w:rFonts w:ascii="Times New Roman" w:hAnsi="Times New Roman" w:cs="Times New Roman"/>
          <w:sz w:val="16"/>
          <w:szCs w:val="16"/>
        </w:rPr>
        <w:t xml:space="preserve">(подпись)     </w:t>
      </w:r>
      <w:r>
        <w:rPr>
          <w:rFonts w:ascii="Times New Roman" w:hAnsi="Times New Roman" w:cs="Times New Roman"/>
          <w:sz w:val="16"/>
          <w:szCs w:val="16"/>
        </w:rPr>
        <w:t xml:space="preserve">                        </w:t>
      </w:r>
      <w:r w:rsidRPr="00A30F9A">
        <w:rPr>
          <w:rFonts w:ascii="Times New Roman" w:hAnsi="Times New Roman" w:cs="Times New Roman"/>
          <w:sz w:val="16"/>
          <w:szCs w:val="16"/>
        </w:rPr>
        <w:t xml:space="preserve">     Ф.И.О.</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3. </w:t>
      </w:r>
      <w:r>
        <w:rPr>
          <w:rFonts w:ascii="Times New Roman" w:hAnsi="Times New Roman" w:cs="Times New Roman"/>
          <w:sz w:val="28"/>
          <w:szCs w:val="28"/>
        </w:rPr>
        <w:t>Ст.инспектор УСиА:</w:t>
      </w:r>
      <w:r w:rsidRPr="00E0109E">
        <w:rPr>
          <w:rFonts w:ascii="Times New Roman" w:hAnsi="Times New Roman" w:cs="Times New Roman"/>
          <w:sz w:val="28"/>
          <w:szCs w:val="28"/>
        </w:rPr>
        <w:t>___________ (___________________)</w:t>
      </w:r>
    </w:p>
    <w:p w:rsidR="00ED5627" w:rsidRPr="00A30F9A" w:rsidRDefault="00ED5627" w:rsidP="00ED5627">
      <w:pPr>
        <w:pStyle w:val="ConsPlusNonformat"/>
        <w:rPr>
          <w:rFonts w:ascii="Times New Roman" w:hAnsi="Times New Roman" w:cs="Times New Roman"/>
          <w:sz w:val="16"/>
          <w:szCs w:val="16"/>
        </w:rPr>
      </w:pPr>
      <w:r w:rsidRPr="00E0109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109E">
        <w:rPr>
          <w:rFonts w:ascii="Times New Roman" w:hAnsi="Times New Roman" w:cs="Times New Roman"/>
          <w:sz w:val="28"/>
          <w:szCs w:val="28"/>
        </w:rPr>
        <w:t xml:space="preserve">    </w:t>
      </w:r>
      <w:r w:rsidRPr="00A30F9A">
        <w:rPr>
          <w:rFonts w:ascii="Times New Roman" w:hAnsi="Times New Roman" w:cs="Times New Roman"/>
          <w:sz w:val="16"/>
          <w:szCs w:val="16"/>
        </w:rPr>
        <w:t xml:space="preserve">(подпись)         </w:t>
      </w:r>
      <w:r>
        <w:rPr>
          <w:rFonts w:ascii="Times New Roman" w:hAnsi="Times New Roman" w:cs="Times New Roman"/>
          <w:sz w:val="16"/>
          <w:szCs w:val="16"/>
        </w:rPr>
        <w:t xml:space="preserve">                  </w:t>
      </w:r>
      <w:r w:rsidRPr="00A30F9A">
        <w:rPr>
          <w:rFonts w:ascii="Times New Roman" w:hAnsi="Times New Roman" w:cs="Times New Roman"/>
          <w:sz w:val="16"/>
          <w:szCs w:val="16"/>
        </w:rPr>
        <w:t xml:space="preserve"> Ф.И.О.</w:t>
      </w:r>
    </w:p>
    <w:p w:rsidR="00ED5627" w:rsidRPr="00E0109E" w:rsidRDefault="00ED5627" w:rsidP="00ED5627">
      <w:pPr>
        <w:pStyle w:val="ConsPlusNonformat"/>
        <w:rPr>
          <w:rFonts w:ascii="Times New Roman" w:hAnsi="Times New Roman" w:cs="Times New Roman"/>
          <w:sz w:val="28"/>
          <w:szCs w:val="28"/>
        </w:rPr>
      </w:pPr>
      <w:r w:rsidRPr="00E0109E">
        <w:rPr>
          <w:rFonts w:ascii="Times New Roman" w:hAnsi="Times New Roman" w:cs="Times New Roman"/>
          <w:sz w:val="28"/>
          <w:szCs w:val="28"/>
        </w:rPr>
        <w:t xml:space="preserve">    4. Заказчик работ ___________ (___________________)</w:t>
      </w:r>
    </w:p>
    <w:p w:rsidR="00ED5627" w:rsidRPr="00A30F9A" w:rsidRDefault="00ED5627" w:rsidP="00ED5627">
      <w:pPr>
        <w:pStyle w:val="ConsPlusNonformat"/>
        <w:rPr>
          <w:rFonts w:ascii="Times New Roman" w:hAnsi="Times New Roman" w:cs="Times New Roman"/>
          <w:sz w:val="16"/>
          <w:szCs w:val="16"/>
        </w:rPr>
      </w:pPr>
      <w:r w:rsidRPr="00E0109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109E">
        <w:rPr>
          <w:rFonts w:ascii="Times New Roman" w:hAnsi="Times New Roman" w:cs="Times New Roman"/>
          <w:sz w:val="28"/>
          <w:szCs w:val="28"/>
        </w:rPr>
        <w:t xml:space="preserve">  </w:t>
      </w:r>
      <w:r w:rsidRPr="00A30F9A">
        <w:rPr>
          <w:rFonts w:ascii="Times New Roman" w:hAnsi="Times New Roman" w:cs="Times New Roman"/>
          <w:sz w:val="16"/>
          <w:szCs w:val="16"/>
        </w:rPr>
        <w:t xml:space="preserve">(подпись)       </w:t>
      </w:r>
      <w:r>
        <w:rPr>
          <w:rFonts w:ascii="Times New Roman" w:hAnsi="Times New Roman" w:cs="Times New Roman"/>
          <w:sz w:val="16"/>
          <w:szCs w:val="16"/>
        </w:rPr>
        <w:t xml:space="preserve">    </w:t>
      </w:r>
      <w:r w:rsidRPr="00A30F9A">
        <w:rPr>
          <w:rFonts w:ascii="Times New Roman" w:hAnsi="Times New Roman" w:cs="Times New Roman"/>
          <w:sz w:val="16"/>
          <w:szCs w:val="16"/>
        </w:rPr>
        <w:t xml:space="preserve">   Ф.И.О.</w:t>
      </w:r>
    </w:p>
    <w:p w:rsidR="00ED5627" w:rsidRPr="00103DF6" w:rsidRDefault="00ED5627" w:rsidP="00ED5627">
      <w:pPr>
        <w:pStyle w:val="ConsPlusNonformat"/>
        <w:rPr>
          <w:rFonts w:ascii="Times New Roman" w:hAnsi="Times New Roman" w:cs="Times New Roman"/>
          <w:sz w:val="24"/>
          <w:szCs w:val="24"/>
        </w:rPr>
      </w:pPr>
      <w:r w:rsidRPr="00103DF6">
        <w:rPr>
          <w:rFonts w:ascii="Times New Roman" w:hAnsi="Times New Roman" w:cs="Times New Roman"/>
          <w:sz w:val="24"/>
          <w:szCs w:val="24"/>
        </w:rPr>
        <w:t xml:space="preserve">    </w:t>
      </w:r>
      <w:r>
        <w:rPr>
          <w:rFonts w:ascii="Times New Roman" w:hAnsi="Times New Roman" w:cs="Times New Roman"/>
          <w:sz w:val="24"/>
          <w:szCs w:val="24"/>
        </w:rPr>
        <w:t>5</w:t>
      </w:r>
      <w:r w:rsidRPr="00103DF6">
        <w:rPr>
          <w:rFonts w:ascii="Times New Roman" w:hAnsi="Times New Roman" w:cs="Times New Roman"/>
          <w:sz w:val="24"/>
          <w:szCs w:val="24"/>
        </w:rPr>
        <w:t xml:space="preserve">. </w:t>
      </w:r>
      <w:r w:rsidR="003E7406">
        <w:rPr>
          <w:rFonts w:ascii="Times New Roman" w:hAnsi="Times New Roman" w:cs="Times New Roman"/>
          <w:sz w:val="28"/>
          <w:szCs w:val="28"/>
        </w:rPr>
        <w:t>Исполнитель работ</w:t>
      </w:r>
      <w:r w:rsidRPr="00103DF6">
        <w:rPr>
          <w:rFonts w:ascii="Times New Roman" w:hAnsi="Times New Roman" w:cs="Times New Roman"/>
          <w:sz w:val="24"/>
          <w:szCs w:val="24"/>
        </w:rPr>
        <w:t xml:space="preserve"> ___________ (___________________)</w:t>
      </w:r>
    </w:p>
    <w:p w:rsidR="00ED5627" w:rsidRPr="00A30F9A" w:rsidRDefault="00ED5627" w:rsidP="00ED5627">
      <w:pPr>
        <w:pStyle w:val="ConsPlusNonformat"/>
        <w:rPr>
          <w:rFonts w:ascii="Times New Roman" w:hAnsi="Times New Roman" w:cs="Times New Roman"/>
          <w:sz w:val="16"/>
          <w:szCs w:val="16"/>
        </w:rPr>
      </w:pPr>
      <w:r w:rsidRPr="00103DF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30F9A">
        <w:rPr>
          <w:rFonts w:ascii="Times New Roman" w:hAnsi="Times New Roman" w:cs="Times New Roman"/>
          <w:sz w:val="16"/>
          <w:szCs w:val="16"/>
        </w:rPr>
        <w:t xml:space="preserve">(подпись)        </w:t>
      </w:r>
      <w:r>
        <w:rPr>
          <w:rFonts w:ascii="Times New Roman" w:hAnsi="Times New Roman" w:cs="Times New Roman"/>
          <w:sz w:val="16"/>
          <w:szCs w:val="16"/>
        </w:rPr>
        <w:t xml:space="preserve">        </w:t>
      </w:r>
      <w:r w:rsidRPr="00A30F9A">
        <w:rPr>
          <w:rFonts w:ascii="Times New Roman" w:hAnsi="Times New Roman" w:cs="Times New Roman"/>
          <w:sz w:val="16"/>
          <w:szCs w:val="16"/>
        </w:rPr>
        <w:t xml:space="preserve">  Ф.И.О.</w:t>
      </w:r>
    </w:p>
    <w:p w:rsidR="00ED5627" w:rsidRDefault="00ED5627" w:rsidP="00ED5627">
      <w:pPr>
        <w:pStyle w:val="ConsPlusNonformat"/>
        <w:ind w:left="4254"/>
      </w:pPr>
      <w:r>
        <w:t xml:space="preserve">    </w:t>
      </w:r>
      <w:bookmarkStart w:id="297" w:name="Par1382"/>
      <w:bookmarkEnd w:id="297"/>
    </w:p>
    <w:p w:rsidR="00ED5627" w:rsidRDefault="00ED5627" w:rsidP="00DB3645">
      <w:pPr>
        <w:pStyle w:val="aff0"/>
        <w:contextualSpacing/>
        <w:jc w:val="right"/>
        <w:rPr>
          <w:rFonts w:ascii="Times New Roman" w:eastAsia="Times New Roman" w:hAnsi="Times New Roman" w:cs="Times New Roman"/>
          <w:b/>
          <w:sz w:val="24"/>
          <w:szCs w:val="24"/>
          <w:shd w:val="clear" w:color="auto" w:fill="FFFFFF"/>
        </w:rPr>
      </w:pPr>
    </w:p>
    <w:p w:rsidR="00ED5627" w:rsidRPr="007923DA" w:rsidRDefault="00ED5627" w:rsidP="00ED5627">
      <w:pPr>
        <w:pStyle w:val="12"/>
        <w:ind w:left="5318"/>
        <w:contextualSpacing/>
        <w:jc w:val="right"/>
      </w:pPr>
      <w:r>
        <w:rPr>
          <w:b/>
          <w:shd w:val="clear" w:color="auto" w:fill="FFFFFF"/>
        </w:rPr>
        <w:br w:type="page"/>
      </w:r>
      <w:r>
        <w:rPr>
          <w:b/>
        </w:rPr>
        <w:lastRenderedPageBreak/>
        <w:t>Приложение № 6</w:t>
      </w:r>
      <w:r>
        <w:br/>
      </w:r>
      <w:r w:rsidRPr="007923DA">
        <w:t>к Административному регламенту</w:t>
      </w:r>
    </w:p>
    <w:p w:rsidR="00ED5627" w:rsidRDefault="00ED5627" w:rsidP="00ED5627">
      <w:pPr>
        <w:pStyle w:val="ConsPlusNonformat"/>
        <w:ind w:left="3545" w:firstLine="709"/>
        <w:rPr>
          <w:rFonts w:ascii="Times New Roman" w:hAnsi="Times New Roman" w:cs="Times New Roman"/>
          <w:b/>
          <w:sz w:val="24"/>
          <w:szCs w:val="24"/>
          <w:shd w:val="clear" w:color="auto" w:fill="FFFFFF"/>
        </w:rPr>
      </w:pPr>
    </w:p>
    <w:p w:rsidR="00ED5627" w:rsidRPr="00ED5627" w:rsidRDefault="00ED5627" w:rsidP="00ED5627">
      <w:pPr>
        <w:pStyle w:val="ConsPlusNonformat"/>
        <w:ind w:left="3545" w:firstLine="709"/>
        <w:rPr>
          <w:rFonts w:ascii="Times New Roman" w:hAnsi="Times New Roman" w:cs="Times New Roman"/>
          <w:sz w:val="28"/>
          <w:szCs w:val="28"/>
        </w:rPr>
      </w:pPr>
      <w:r w:rsidRPr="00ED5627">
        <w:rPr>
          <w:rFonts w:ascii="Times New Roman" w:hAnsi="Times New Roman" w:cs="Times New Roman"/>
          <w:sz w:val="28"/>
          <w:szCs w:val="28"/>
        </w:rPr>
        <w:t xml:space="preserve">Начальнику управления строительства </w:t>
      </w:r>
    </w:p>
    <w:p w:rsidR="00ED5627" w:rsidRPr="00ED5627" w:rsidRDefault="00ED5627" w:rsidP="00ED5627">
      <w:pPr>
        <w:widowControl/>
        <w:autoSpaceDE w:val="0"/>
        <w:autoSpaceDN w:val="0"/>
        <w:adjustRightInd w:val="0"/>
        <w:spacing w:after="0" w:line="240" w:lineRule="auto"/>
        <w:ind w:left="4254"/>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и архитектуры администрации Еткульского</w:t>
      </w:r>
    </w:p>
    <w:p w:rsidR="00ED5627" w:rsidRPr="00ED5627" w:rsidRDefault="00ED5627" w:rsidP="00ED5627">
      <w:pPr>
        <w:widowControl/>
        <w:autoSpaceDE w:val="0"/>
        <w:autoSpaceDN w:val="0"/>
        <w:adjustRightInd w:val="0"/>
        <w:spacing w:after="0" w:line="240" w:lineRule="auto"/>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 xml:space="preserve"> </w:t>
      </w:r>
      <w:r w:rsidRPr="00ED5627">
        <w:rPr>
          <w:rFonts w:ascii="Times New Roman" w:eastAsia="Times New Roman" w:hAnsi="Times New Roman" w:cs="Times New Roman"/>
          <w:color w:val="auto"/>
          <w:sz w:val="28"/>
          <w:szCs w:val="28"/>
          <w:lang w:bidi="ar-SA"/>
        </w:rPr>
        <w:tab/>
      </w:r>
      <w:r w:rsidRPr="00ED5627">
        <w:rPr>
          <w:rFonts w:ascii="Times New Roman" w:eastAsia="Times New Roman" w:hAnsi="Times New Roman" w:cs="Times New Roman"/>
          <w:color w:val="auto"/>
          <w:sz w:val="28"/>
          <w:szCs w:val="28"/>
          <w:lang w:bidi="ar-SA"/>
        </w:rPr>
        <w:tab/>
      </w:r>
      <w:r w:rsidRPr="00ED5627">
        <w:rPr>
          <w:rFonts w:ascii="Times New Roman" w:eastAsia="Times New Roman" w:hAnsi="Times New Roman" w:cs="Times New Roman"/>
          <w:color w:val="auto"/>
          <w:sz w:val="28"/>
          <w:szCs w:val="28"/>
          <w:lang w:bidi="ar-SA"/>
        </w:rPr>
        <w:tab/>
      </w:r>
      <w:r w:rsidRPr="00ED5627">
        <w:rPr>
          <w:rFonts w:ascii="Times New Roman" w:eastAsia="Times New Roman" w:hAnsi="Times New Roman" w:cs="Times New Roman"/>
          <w:color w:val="auto"/>
          <w:sz w:val="28"/>
          <w:szCs w:val="28"/>
          <w:lang w:bidi="ar-SA"/>
        </w:rPr>
        <w:tab/>
      </w:r>
      <w:r w:rsidRPr="00ED5627">
        <w:rPr>
          <w:rFonts w:ascii="Times New Roman" w:eastAsia="Times New Roman" w:hAnsi="Times New Roman" w:cs="Times New Roman"/>
          <w:color w:val="auto"/>
          <w:sz w:val="28"/>
          <w:szCs w:val="28"/>
          <w:lang w:bidi="ar-SA"/>
        </w:rPr>
        <w:tab/>
      </w:r>
      <w:r w:rsidRPr="00ED5627">
        <w:rPr>
          <w:rFonts w:ascii="Times New Roman" w:eastAsia="Times New Roman" w:hAnsi="Times New Roman" w:cs="Times New Roman"/>
          <w:color w:val="auto"/>
          <w:sz w:val="28"/>
          <w:szCs w:val="28"/>
          <w:lang w:bidi="ar-SA"/>
        </w:rPr>
        <w:tab/>
        <w:t>муниципального района</w:t>
      </w:r>
    </w:p>
    <w:p w:rsidR="00ED5627" w:rsidRPr="00ED5627" w:rsidRDefault="00ED5627" w:rsidP="00ED5627">
      <w:pPr>
        <w:widowControl/>
        <w:autoSpaceDE w:val="0"/>
        <w:autoSpaceDN w:val="0"/>
        <w:adjustRightInd w:val="0"/>
        <w:spacing w:after="0" w:line="240" w:lineRule="auto"/>
        <w:ind w:left="4254"/>
        <w:rPr>
          <w:rFonts w:ascii="Times New Roman" w:eastAsia="Times New Roman" w:hAnsi="Times New Roman" w:cs="Times New Roman"/>
          <w:color w:val="auto"/>
          <w:sz w:val="28"/>
          <w:szCs w:val="28"/>
          <w:u w:val="single"/>
          <w:lang w:bidi="ar-SA"/>
        </w:rPr>
      </w:pPr>
      <w:r w:rsidRPr="00ED5627">
        <w:rPr>
          <w:rFonts w:ascii="Times New Roman" w:eastAsia="Times New Roman" w:hAnsi="Times New Roman" w:cs="Times New Roman"/>
          <w:color w:val="auto"/>
          <w:sz w:val="28"/>
          <w:szCs w:val="28"/>
          <w:lang w:bidi="ar-SA"/>
        </w:rPr>
        <w:t xml:space="preserve">от </w:t>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наименование юридического лица,</w:t>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lang w:bidi="ar-SA"/>
        </w:rPr>
      </w:pPr>
      <w:r w:rsidRPr="00ED5627">
        <w:rPr>
          <w:rFonts w:ascii="Times New Roman" w:eastAsia="Times New Roman" w:hAnsi="Times New Roman" w:cs="Times New Roman"/>
          <w:color w:val="auto"/>
          <w:sz w:val="28"/>
          <w:szCs w:val="28"/>
          <w:lang w:bidi="ar-SA"/>
        </w:rPr>
        <w:t>ФИО - заявителя</w:t>
      </w:r>
      <w:r w:rsidRPr="00ED5627">
        <w:rPr>
          <w:rFonts w:ascii="Times New Roman" w:eastAsia="Times New Roman" w:hAnsi="Times New Roman" w:cs="Times New Roman"/>
          <w:color w:val="auto"/>
          <w:lang w:bidi="ar-SA"/>
        </w:rPr>
        <w:t xml:space="preserve"> (заказчика</w:t>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lang w:bidi="ar-SA"/>
        </w:rPr>
      </w:pPr>
      <w:r w:rsidRPr="00ED5627">
        <w:rPr>
          <w:rFonts w:ascii="Times New Roman" w:eastAsia="Times New Roman" w:hAnsi="Times New Roman" w:cs="Times New Roman"/>
          <w:color w:val="auto"/>
          <w:lang w:bidi="ar-SA"/>
        </w:rPr>
        <w:t>(застройщика) работ)_______________________</w:t>
      </w:r>
    </w:p>
    <w:p w:rsidR="00ED5627" w:rsidRPr="00ED5627" w:rsidRDefault="00ED5627" w:rsidP="00ED5627">
      <w:pPr>
        <w:widowControl/>
        <w:autoSpaceDE w:val="0"/>
        <w:autoSpaceDN w:val="0"/>
        <w:adjustRightInd w:val="0"/>
        <w:spacing w:after="0" w:line="240" w:lineRule="auto"/>
        <w:ind w:left="4254"/>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ФИО, должность лица, действующего от</w:t>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lang w:bidi="ar-SA"/>
        </w:rPr>
      </w:pPr>
      <w:r w:rsidRPr="00ED5627">
        <w:rPr>
          <w:rFonts w:ascii="Times New Roman" w:eastAsia="Times New Roman" w:hAnsi="Times New Roman" w:cs="Times New Roman"/>
          <w:color w:val="auto"/>
          <w:sz w:val="28"/>
          <w:szCs w:val="28"/>
          <w:lang w:bidi="ar-SA"/>
        </w:rPr>
        <w:t>имени заявителя</w:t>
      </w:r>
      <w:r w:rsidRPr="00ED5627">
        <w:rPr>
          <w:rFonts w:ascii="Times New Roman" w:eastAsia="Times New Roman" w:hAnsi="Times New Roman" w:cs="Times New Roman"/>
          <w:color w:val="auto"/>
          <w:lang w:bidi="ar-SA"/>
        </w:rPr>
        <w:t xml:space="preserve"> </w:t>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p>
    <w:p w:rsidR="00ED5627" w:rsidRPr="00ED5627" w:rsidRDefault="00ED5627" w:rsidP="00ED5627">
      <w:pPr>
        <w:widowControl/>
        <w:autoSpaceDE w:val="0"/>
        <w:autoSpaceDN w:val="0"/>
        <w:adjustRightInd w:val="0"/>
        <w:spacing w:after="0" w:line="240" w:lineRule="auto"/>
        <w:ind w:left="4254"/>
        <w:rPr>
          <w:rFonts w:ascii="Times New Roman" w:eastAsia="Times New Roman" w:hAnsi="Times New Roman" w:cs="Times New Roman"/>
          <w:color w:val="auto"/>
          <w:u w:val="single"/>
          <w:lang w:bidi="ar-SA"/>
        </w:rPr>
      </w:pP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lang w:bidi="ar-SA"/>
        </w:rPr>
      </w:pPr>
      <w:r w:rsidRPr="00ED5627">
        <w:rPr>
          <w:rFonts w:ascii="Times New Roman" w:eastAsia="Times New Roman" w:hAnsi="Times New Roman" w:cs="Times New Roman"/>
          <w:color w:val="auto"/>
          <w:lang w:bidi="ar-SA"/>
        </w:rPr>
        <w:t xml:space="preserve">документ, удостоверяющий личность </w:t>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lang w:bidi="ar-SA"/>
        </w:rPr>
      </w:pPr>
      <w:r w:rsidRPr="00ED5627">
        <w:rPr>
          <w:rFonts w:ascii="Times New Roman" w:eastAsia="Times New Roman" w:hAnsi="Times New Roman" w:cs="Times New Roman"/>
          <w:color w:val="auto"/>
          <w:lang w:bidi="ar-SA"/>
        </w:rPr>
        <w:t>(серия, номер, орган, выдавший документ)</w:t>
      </w:r>
    </w:p>
    <w:p w:rsidR="00ED5627" w:rsidRPr="00ED5627" w:rsidRDefault="00ED5627" w:rsidP="00ED5627">
      <w:pPr>
        <w:widowControl/>
        <w:autoSpaceDE w:val="0"/>
        <w:autoSpaceDN w:val="0"/>
        <w:adjustRightInd w:val="0"/>
        <w:spacing w:after="0" w:line="240" w:lineRule="auto"/>
        <w:ind w:left="4254"/>
        <w:rPr>
          <w:rFonts w:ascii="Times New Roman" w:eastAsia="Times New Roman" w:hAnsi="Times New Roman" w:cs="Times New Roman"/>
          <w:color w:val="auto"/>
          <w:u w:val="single"/>
          <w:lang w:bidi="ar-SA"/>
        </w:rPr>
      </w:pP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документ, подтверждающий полномочия</w:t>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lang w:bidi="ar-SA"/>
        </w:rPr>
      </w:pPr>
      <w:r w:rsidRPr="00ED5627">
        <w:rPr>
          <w:rFonts w:ascii="Times New Roman" w:eastAsia="Times New Roman" w:hAnsi="Times New Roman" w:cs="Times New Roman"/>
          <w:color w:val="auto"/>
          <w:sz w:val="28"/>
          <w:szCs w:val="28"/>
          <w:lang w:bidi="ar-SA"/>
        </w:rPr>
        <w:t>представителя</w:t>
      </w:r>
      <w:r w:rsidRPr="00ED5627">
        <w:rPr>
          <w:rFonts w:ascii="Times New Roman" w:eastAsia="Times New Roman" w:hAnsi="Times New Roman" w:cs="Times New Roman"/>
          <w:color w:val="auto"/>
          <w:lang w:bidi="ar-SA"/>
        </w:rPr>
        <w:t xml:space="preserve"> </w:t>
      </w:r>
      <w:r w:rsidRPr="00ED5627">
        <w:rPr>
          <w:rFonts w:ascii="Times New Roman" w:eastAsia="Times New Roman" w:hAnsi="Times New Roman" w:cs="Times New Roman"/>
          <w:color w:val="auto"/>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u w:val="single"/>
          <w:lang w:bidi="ar-SA"/>
        </w:rPr>
      </w:pP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u w:val="single"/>
          <w:lang w:bidi="ar-SA"/>
        </w:rPr>
      </w:pPr>
      <w:r w:rsidRPr="00ED5627">
        <w:rPr>
          <w:rFonts w:ascii="Times New Roman" w:eastAsia="Times New Roman" w:hAnsi="Times New Roman" w:cs="Times New Roman"/>
          <w:color w:val="auto"/>
          <w:sz w:val="28"/>
          <w:szCs w:val="28"/>
          <w:lang w:bidi="ar-SA"/>
        </w:rPr>
        <w:t xml:space="preserve">Почтовый адрес: </w:t>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u w:val="single"/>
          <w:lang w:bidi="ar-SA"/>
        </w:rPr>
      </w:pPr>
      <w:r w:rsidRPr="00ED5627">
        <w:rPr>
          <w:rFonts w:ascii="Times New Roman" w:eastAsia="Times New Roman" w:hAnsi="Times New Roman" w:cs="Times New Roman"/>
          <w:color w:val="auto"/>
          <w:sz w:val="28"/>
          <w:szCs w:val="28"/>
          <w:lang w:bidi="ar-SA"/>
        </w:rPr>
        <w:t xml:space="preserve">ИНН </w:t>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 xml:space="preserve">ОГРН </w:t>
      </w:r>
      <w:r w:rsidRPr="00ED5627">
        <w:rPr>
          <w:rFonts w:ascii="Times New Roman" w:eastAsia="Times New Roman" w:hAnsi="Times New Roman" w:cs="Times New Roman"/>
          <w:color w:val="auto"/>
          <w:sz w:val="28"/>
          <w:szCs w:val="28"/>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r w:rsidRPr="00ED5627">
        <w:rPr>
          <w:rFonts w:ascii="Times New Roman" w:eastAsia="Times New Roman" w:hAnsi="Times New Roman" w:cs="Times New Roman"/>
          <w:color w:val="auto"/>
          <w:sz w:val="28"/>
          <w:szCs w:val="28"/>
          <w:u w:val="single"/>
          <w:lang w:bidi="ar-SA"/>
        </w:rPr>
        <w:tab/>
      </w:r>
    </w:p>
    <w:p w:rsidR="00ED5627" w:rsidRPr="00ED5627" w:rsidRDefault="00ED5627" w:rsidP="00ED5627">
      <w:pPr>
        <w:widowControl/>
        <w:autoSpaceDE w:val="0"/>
        <w:autoSpaceDN w:val="0"/>
        <w:adjustRightInd w:val="0"/>
        <w:spacing w:after="0" w:line="240" w:lineRule="auto"/>
        <w:ind w:left="3545" w:firstLine="709"/>
        <w:rPr>
          <w:rFonts w:ascii="Times New Roman" w:eastAsia="Times New Roman" w:hAnsi="Times New Roman" w:cs="Times New Roman"/>
          <w:color w:val="auto"/>
          <w:lang w:bidi="ar-SA"/>
        </w:rPr>
      </w:pPr>
      <w:r w:rsidRPr="00ED5627">
        <w:rPr>
          <w:rFonts w:ascii="Times New Roman" w:eastAsia="Times New Roman" w:hAnsi="Times New Roman" w:cs="Times New Roman"/>
          <w:color w:val="auto"/>
          <w:sz w:val="28"/>
          <w:szCs w:val="28"/>
          <w:lang w:bidi="ar-SA"/>
        </w:rPr>
        <w:t>контактный телефон</w:t>
      </w:r>
      <w:r w:rsidRPr="00ED5627">
        <w:rPr>
          <w:rFonts w:ascii="Times New Roman" w:eastAsia="Times New Roman" w:hAnsi="Times New Roman" w:cs="Times New Roman"/>
          <w:color w:val="auto"/>
          <w:lang w:bidi="ar-SA"/>
        </w:rPr>
        <w:t xml:space="preserve"> </w:t>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r w:rsidRPr="00ED5627">
        <w:rPr>
          <w:rFonts w:ascii="Times New Roman" w:eastAsia="Times New Roman" w:hAnsi="Times New Roman" w:cs="Times New Roman"/>
          <w:color w:val="auto"/>
          <w:u w:val="single"/>
          <w:lang w:bidi="ar-SA"/>
        </w:rPr>
        <w:tab/>
      </w:r>
    </w:p>
    <w:p w:rsidR="00ED5627" w:rsidRPr="00ED5627" w:rsidRDefault="00ED5627" w:rsidP="00ED5627">
      <w:pPr>
        <w:widowControl/>
        <w:autoSpaceDE w:val="0"/>
        <w:autoSpaceDN w:val="0"/>
        <w:adjustRightInd w:val="0"/>
        <w:spacing w:after="0" w:line="240" w:lineRule="auto"/>
        <w:rPr>
          <w:rFonts w:ascii="Times New Roman" w:eastAsia="Times New Roman" w:hAnsi="Times New Roman" w:cs="Times New Roman"/>
          <w:color w:val="auto"/>
          <w:lang w:bidi="ar-SA"/>
        </w:rPr>
      </w:pPr>
    </w:p>
    <w:p w:rsidR="00ED5627" w:rsidRPr="00ED5627" w:rsidRDefault="00ED5627" w:rsidP="00ED5627">
      <w:pPr>
        <w:widowControl/>
        <w:autoSpaceDE w:val="0"/>
        <w:autoSpaceDN w:val="0"/>
        <w:adjustRightInd w:val="0"/>
        <w:spacing w:after="0" w:line="240" w:lineRule="auto"/>
        <w:jc w:val="center"/>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ЗАЯВЛЕНИЕ</w:t>
      </w:r>
    </w:p>
    <w:p w:rsidR="00ED5627" w:rsidRPr="00ED5627" w:rsidRDefault="00ED5627" w:rsidP="00ED5627">
      <w:pPr>
        <w:widowControl/>
        <w:autoSpaceDE w:val="0"/>
        <w:autoSpaceDN w:val="0"/>
        <w:adjustRightInd w:val="0"/>
        <w:spacing w:after="0" w:line="240" w:lineRule="auto"/>
        <w:jc w:val="center"/>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на закрытие разрешения на осуществление земляных работ</w:t>
      </w:r>
    </w:p>
    <w:p w:rsidR="00ED5627" w:rsidRPr="00ED5627" w:rsidRDefault="00ED5627" w:rsidP="00ED5627">
      <w:pPr>
        <w:widowControl/>
        <w:autoSpaceDE w:val="0"/>
        <w:autoSpaceDN w:val="0"/>
        <w:adjustRightInd w:val="0"/>
        <w:spacing w:after="0" w:line="240" w:lineRule="auto"/>
        <w:jc w:val="center"/>
        <w:rPr>
          <w:rFonts w:ascii="Times New Roman" w:eastAsia="Times New Roman" w:hAnsi="Times New Roman" w:cs="Times New Roman"/>
          <w:color w:val="auto"/>
          <w:sz w:val="28"/>
          <w:szCs w:val="28"/>
          <w:lang w:bidi="ar-SA"/>
        </w:rPr>
      </w:pPr>
    </w:p>
    <w:p w:rsidR="00ED5627" w:rsidRPr="00ED5627" w:rsidRDefault="00ED5627" w:rsidP="003E7406">
      <w:pPr>
        <w:widowControl/>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В  связи  с полным восстановлением  нарушенного  благоустройства  после</w:t>
      </w:r>
      <w:r>
        <w:rPr>
          <w:rFonts w:ascii="Times New Roman" w:eastAsia="Times New Roman" w:hAnsi="Times New Roman" w:cs="Times New Roman"/>
          <w:color w:val="auto"/>
          <w:sz w:val="28"/>
          <w:szCs w:val="28"/>
          <w:lang w:bidi="ar-SA"/>
        </w:rPr>
        <w:t xml:space="preserve"> </w:t>
      </w:r>
      <w:r w:rsidRPr="00ED5627">
        <w:rPr>
          <w:rFonts w:ascii="Times New Roman" w:eastAsia="Times New Roman" w:hAnsi="Times New Roman" w:cs="Times New Roman"/>
          <w:color w:val="auto"/>
          <w:sz w:val="28"/>
          <w:szCs w:val="28"/>
          <w:lang w:bidi="ar-SA"/>
        </w:rPr>
        <w:t xml:space="preserve">осуществления  земляных  работ  прошу  </w:t>
      </w:r>
      <w:hyperlink w:anchor="Par1006" w:history="1">
        <w:r w:rsidRPr="00ED5627">
          <w:rPr>
            <w:rFonts w:ascii="Times New Roman" w:eastAsia="Times New Roman" w:hAnsi="Times New Roman" w:cs="Times New Roman"/>
            <w:color w:val="auto"/>
            <w:sz w:val="28"/>
            <w:szCs w:val="28"/>
            <w:lang w:bidi="ar-SA"/>
          </w:rPr>
          <w:t>разрешение</w:t>
        </w:r>
      </w:hyperlink>
      <w:r w:rsidRPr="00ED5627">
        <w:rPr>
          <w:rFonts w:ascii="Times New Roman" w:eastAsia="Times New Roman" w:hAnsi="Times New Roman" w:cs="Times New Roman"/>
          <w:color w:val="auto"/>
          <w:sz w:val="28"/>
          <w:szCs w:val="28"/>
          <w:lang w:bidi="ar-SA"/>
        </w:rPr>
        <w:t xml:space="preserve">  на производство земляных работ</w:t>
      </w:r>
      <w:r w:rsidR="003E7406">
        <w:rPr>
          <w:rFonts w:ascii="Times New Roman" w:eastAsia="Times New Roman" w:hAnsi="Times New Roman" w:cs="Times New Roman"/>
          <w:color w:val="auto"/>
          <w:sz w:val="28"/>
          <w:szCs w:val="28"/>
          <w:lang w:bidi="ar-SA"/>
        </w:rPr>
        <w:t xml:space="preserve"> </w:t>
      </w:r>
      <w:r w:rsidRPr="00ED5627">
        <w:rPr>
          <w:rFonts w:ascii="Times New Roman" w:eastAsia="Times New Roman" w:hAnsi="Times New Roman" w:cs="Times New Roman"/>
          <w:color w:val="auto"/>
          <w:sz w:val="28"/>
          <w:szCs w:val="28"/>
          <w:lang w:bidi="ar-SA"/>
        </w:rPr>
        <w:t>N ________ от "___" _____________ 20___ г. закрыть.</w:t>
      </w:r>
    </w:p>
    <w:p w:rsidR="003E7406" w:rsidRDefault="003E7406" w:rsidP="00ED5627">
      <w:pPr>
        <w:widowControl/>
        <w:autoSpaceDE w:val="0"/>
        <w:autoSpaceDN w:val="0"/>
        <w:adjustRightInd w:val="0"/>
        <w:spacing w:after="0" w:line="240" w:lineRule="auto"/>
        <w:rPr>
          <w:rFonts w:ascii="Times New Roman" w:eastAsia="Times New Roman" w:hAnsi="Times New Roman" w:cs="Times New Roman"/>
          <w:color w:val="auto"/>
          <w:sz w:val="28"/>
          <w:szCs w:val="28"/>
          <w:lang w:bidi="ar-SA"/>
        </w:rPr>
      </w:pPr>
    </w:p>
    <w:p w:rsidR="00ED5627" w:rsidRPr="00ED5627" w:rsidRDefault="00ED5627" w:rsidP="00ED5627">
      <w:pPr>
        <w:widowControl/>
        <w:autoSpaceDE w:val="0"/>
        <w:autoSpaceDN w:val="0"/>
        <w:adjustRightInd w:val="0"/>
        <w:spacing w:after="0" w:line="240" w:lineRule="auto"/>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Я,________________________________________________________________</w:t>
      </w:r>
    </w:p>
    <w:p w:rsidR="00ED5627" w:rsidRPr="00ED5627" w:rsidRDefault="00ED5627" w:rsidP="00ED5627">
      <w:pPr>
        <w:widowControl/>
        <w:autoSpaceDE w:val="0"/>
        <w:autoSpaceDN w:val="0"/>
        <w:adjustRightInd w:val="0"/>
        <w:spacing w:after="0" w:line="240" w:lineRule="auto"/>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предупрежден  о  возможном  отказе  в  приеме  документов,  необходимых для предоставления  муниципальной  услуги,  либо  об  отказе  в  предоставлении муниципальной услуги.</w:t>
      </w:r>
    </w:p>
    <w:p w:rsidR="00ED5627" w:rsidRDefault="00ED5627" w:rsidP="00ED5627">
      <w:pPr>
        <w:widowControl/>
        <w:autoSpaceDE w:val="0"/>
        <w:autoSpaceDN w:val="0"/>
        <w:adjustRightInd w:val="0"/>
        <w:spacing w:after="0" w:line="240" w:lineRule="auto"/>
        <w:rPr>
          <w:rFonts w:ascii="Times New Roman" w:eastAsia="Times New Roman" w:hAnsi="Times New Roman" w:cs="Times New Roman"/>
          <w:color w:val="auto"/>
          <w:sz w:val="28"/>
          <w:szCs w:val="28"/>
          <w:lang w:bidi="ar-SA"/>
        </w:rPr>
      </w:pPr>
    </w:p>
    <w:p w:rsidR="00ED5627" w:rsidRDefault="00ED5627" w:rsidP="00ED5627">
      <w:pPr>
        <w:widowControl/>
        <w:autoSpaceDE w:val="0"/>
        <w:autoSpaceDN w:val="0"/>
        <w:adjustRightInd w:val="0"/>
        <w:spacing w:after="0" w:line="240" w:lineRule="auto"/>
        <w:rPr>
          <w:rFonts w:ascii="Times New Roman" w:eastAsia="Times New Roman" w:hAnsi="Times New Roman" w:cs="Times New Roman"/>
          <w:color w:val="auto"/>
          <w:sz w:val="28"/>
          <w:szCs w:val="28"/>
          <w:lang w:bidi="ar-SA"/>
        </w:rPr>
      </w:pPr>
    </w:p>
    <w:p w:rsidR="00ED5627" w:rsidRDefault="00ED5627" w:rsidP="00ED5627">
      <w:pPr>
        <w:widowControl/>
        <w:autoSpaceDE w:val="0"/>
        <w:autoSpaceDN w:val="0"/>
        <w:adjustRightInd w:val="0"/>
        <w:spacing w:after="0" w:line="240" w:lineRule="auto"/>
        <w:rPr>
          <w:rFonts w:ascii="Times New Roman" w:eastAsia="Times New Roman" w:hAnsi="Times New Roman" w:cs="Times New Roman"/>
          <w:color w:val="auto"/>
          <w:sz w:val="28"/>
          <w:szCs w:val="28"/>
          <w:lang w:bidi="ar-SA"/>
        </w:rPr>
      </w:pPr>
    </w:p>
    <w:p w:rsidR="00ED5627" w:rsidRDefault="00ED5627" w:rsidP="00ED5627">
      <w:pPr>
        <w:widowControl/>
        <w:autoSpaceDE w:val="0"/>
        <w:autoSpaceDN w:val="0"/>
        <w:adjustRightInd w:val="0"/>
        <w:spacing w:after="0" w:line="240" w:lineRule="auto"/>
        <w:rPr>
          <w:rFonts w:ascii="Times New Roman" w:eastAsia="Times New Roman" w:hAnsi="Times New Roman" w:cs="Times New Roman"/>
          <w:color w:val="auto"/>
          <w:sz w:val="28"/>
          <w:szCs w:val="28"/>
          <w:lang w:bidi="ar-SA"/>
        </w:rPr>
      </w:pPr>
    </w:p>
    <w:p w:rsidR="00ED5627" w:rsidRPr="00ED5627" w:rsidRDefault="00ED5627" w:rsidP="00ED5627">
      <w:pPr>
        <w:widowControl/>
        <w:autoSpaceDE w:val="0"/>
        <w:autoSpaceDN w:val="0"/>
        <w:adjustRightInd w:val="0"/>
        <w:spacing w:after="0" w:line="240" w:lineRule="auto"/>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___________________</w:t>
      </w:r>
      <w:r>
        <w:rPr>
          <w:rFonts w:ascii="Times New Roman" w:eastAsia="Times New Roman" w:hAnsi="Times New Roman" w:cs="Times New Roman"/>
          <w:color w:val="auto"/>
          <w:sz w:val="28"/>
          <w:szCs w:val="28"/>
          <w:lang w:bidi="ar-SA"/>
        </w:rPr>
        <w:t xml:space="preserve">           </w:t>
      </w:r>
      <w:r w:rsidRPr="00ED5627">
        <w:rPr>
          <w:rFonts w:ascii="Times New Roman" w:eastAsia="Times New Roman" w:hAnsi="Times New Roman" w:cs="Times New Roman"/>
          <w:color w:val="auto"/>
          <w:sz w:val="28"/>
          <w:szCs w:val="28"/>
          <w:lang w:bidi="ar-SA"/>
        </w:rPr>
        <w:t xml:space="preserve">_________________  </w:t>
      </w:r>
      <w:r>
        <w:rPr>
          <w:rFonts w:ascii="Times New Roman" w:eastAsia="Times New Roman" w:hAnsi="Times New Roman" w:cs="Times New Roman"/>
          <w:color w:val="auto"/>
          <w:sz w:val="28"/>
          <w:szCs w:val="28"/>
          <w:lang w:bidi="ar-SA"/>
        </w:rPr>
        <w:t xml:space="preserve">        </w:t>
      </w:r>
      <w:r w:rsidRPr="00ED5627">
        <w:rPr>
          <w:rFonts w:ascii="Times New Roman" w:eastAsia="Times New Roman" w:hAnsi="Times New Roman" w:cs="Times New Roman"/>
          <w:color w:val="auto"/>
          <w:sz w:val="28"/>
          <w:szCs w:val="28"/>
          <w:lang w:bidi="ar-SA"/>
        </w:rPr>
        <w:t xml:space="preserve"> __________________   </w:t>
      </w:r>
    </w:p>
    <w:p w:rsidR="00ED5627" w:rsidRPr="00ED5627" w:rsidRDefault="00ED5627" w:rsidP="00ED5627">
      <w:pPr>
        <w:widowControl/>
        <w:autoSpaceDE w:val="0"/>
        <w:autoSpaceDN w:val="0"/>
        <w:adjustRightInd w:val="0"/>
        <w:spacing w:after="0" w:line="240" w:lineRule="auto"/>
        <w:rPr>
          <w:rFonts w:ascii="Times New Roman" w:eastAsia="Times New Roman" w:hAnsi="Times New Roman" w:cs="Times New Roman"/>
          <w:color w:val="auto"/>
          <w:sz w:val="28"/>
          <w:szCs w:val="28"/>
          <w:lang w:bidi="ar-SA"/>
        </w:rPr>
      </w:pPr>
      <w:r w:rsidRPr="00ED5627">
        <w:rPr>
          <w:rFonts w:ascii="Times New Roman" w:eastAsia="Times New Roman" w:hAnsi="Times New Roman" w:cs="Times New Roman"/>
          <w:color w:val="auto"/>
          <w:sz w:val="28"/>
          <w:szCs w:val="28"/>
          <w:lang w:bidi="ar-SA"/>
        </w:rPr>
        <w:t xml:space="preserve">             (Ф.И.О.)                      </w:t>
      </w:r>
      <w:r>
        <w:rPr>
          <w:rFonts w:ascii="Times New Roman" w:eastAsia="Times New Roman" w:hAnsi="Times New Roman" w:cs="Times New Roman"/>
          <w:color w:val="auto"/>
          <w:sz w:val="28"/>
          <w:szCs w:val="28"/>
          <w:lang w:bidi="ar-SA"/>
        </w:rPr>
        <w:t xml:space="preserve">        </w:t>
      </w:r>
      <w:r w:rsidRPr="00ED5627">
        <w:rPr>
          <w:rFonts w:ascii="Times New Roman" w:eastAsia="Times New Roman" w:hAnsi="Times New Roman" w:cs="Times New Roman"/>
          <w:color w:val="auto"/>
          <w:sz w:val="28"/>
          <w:szCs w:val="28"/>
          <w:lang w:bidi="ar-SA"/>
        </w:rPr>
        <w:t xml:space="preserve">(подпись)                            </w:t>
      </w:r>
      <w:r>
        <w:rPr>
          <w:rFonts w:ascii="Times New Roman" w:eastAsia="Times New Roman" w:hAnsi="Times New Roman" w:cs="Times New Roman"/>
          <w:color w:val="auto"/>
          <w:sz w:val="28"/>
          <w:szCs w:val="28"/>
          <w:lang w:bidi="ar-SA"/>
        </w:rPr>
        <w:t xml:space="preserve">     </w:t>
      </w:r>
      <w:r w:rsidRPr="00ED5627">
        <w:rPr>
          <w:rFonts w:ascii="Times New Roman" w:eastAsia="Times New Roman" w:hAnsi="Times New Roman" w:cs="Times New Roman"/>
          <w:color w:val="auto"/>
          <w:sz w:val="28"/>
          <w:szCs w:val="28"/>
          <w:lang w:bidi="ar-SA"/>
        </w:rPr>
        <w:t>(дата)</w:t>
      </w:r>
    </w:p>
    <w:p w:rsidR="00ED5627" w:rsidRPr="00ED5627" w:rsidRDefault="00ED5627" w:rsidP="00ED5627">
      <w:pPr>
        <w:autoSpaceDE w:val="0"/>
        <w:autoSpaceDN w:val="0"/>
        <w:adjustRightInd w:val="0"/>
        <w:spacing w:after="0" w:line="240" w:lineRule="auto"/>
        <w:jc w:val="both"/>
        <w:rPr>
          <w:rFonts w:ascii="Times New Roman" w:eastAsia="Times New Roman" w:hAnsi="Times New Roman" w:cs="Times New Roman"/>
          <w:color w:val="auto"/>
          <w:sz w:val="28"/>
          <w:szCs w:val="28"/>
          <w:lang w:bidi="ar-SA"/>
        </w:rPr>
      </w:pPr>
    </w:p>
    <w:p w:rsidR="00ED5627" w:rsidRDefault="00ED5627" w:rsidP="00ED5627">
      <w:pPr>
        <w:widowControl/>
        <w:rPr>
          <w:rFonts w:ascii="Times New Roman" w:eastAsia="Times New Roman" w:hAnsi="Times New Roman" w:cs="Times New Roman"/>
          <w:b/>
          <w:shd w:val="clear" w:color="auto" w:fill="FFFFFF"/>
        </w:rPr>
      </w:pPr>
    </w:p>
    <w:p w:rsidR="00ED5627" w:rsidRDefault="00ED5627" w:rsidP="00DB3645">
      <w:pPr>
        <w:pStyle w:val="aff0"/>
        <w:contextualSpacing/>
        <w:jc w:val="right"/>
        <w:rPr>
          <w:rFonts w:ascii="Times New Roman" w:eastAsia="Times New Roman" w:hAnsi="Times New Roman" w:cs="Times New Roman"/>
          <w:b/>
          <w:sz w:val="24"/>
          <w:szCs w:val="24"/>
          <w:shd w:val="clear" w:color="auto" w:fill="FFFFFF"/>
        </w:rPr>
        <w:sectPr w:rsidR="00ED5627" w:rsidSect="00FC651C">
          <w:footerReference w:type="default" r:id="rId13"/>
          <w:pgSz w:w="11900" w:h="16840"/>
          <w:pgMar w:top="1134" w:right="851" w:bottom="1134" w:left="1418" w:header="539" w:footer="6" w:gutter="0"/>
          <w:cols w:space="720"/>
          <w:docGrid w:linePitch="360"/>
        </w:sectPr>
      </w:pPr>
    </w:p>
    <w:p w:rsidR="006859C7" w:rsidRDefault="00EF2983">
      <w:pPr>
        <w:pStyle w:val="aff0"/>
        <w:contextualSpacing/>
        <w:jc w:val="right"/>
        <w:rPr>
          <w:rFonts w:ascii="Times New Roman" w:eastAsia="Times New Roman" w:hAnsi="Times New Roman" w:cs="Times New Roman"/>
          <w:sz w:val="24"/>
          <w:szCs w:val="24"/>
          <w:shd w:val="clear" w:color="auto" w:fill="FFFFFF"/>
        </w:rPr>
      </w:pPr>
      <w:r>
        <w:rPr>
          <w:rFonts w:ascii="Times New Roman" w:eastAsia="Times New Roman" w:hAnsi="Times New Roman" w:cs="Times New Roman"/>
          <w:b/>
          <w:sz w:val="24"/>
          <w:szCs w:val="24"/>
          <w:shd w:val="clear" w:color="auto" w:fill="FFFFFF"/>
        </w:rPr>
        <w:lastRenderedPageBreak/>
        <w:t xml:space="preserve">Приложение № </w:t>
      </w:r>
      <w:r w:rsidR="00ED5627">
        <w:rPr>
          <w:rFonts w:ascii="Times New Roman" w:eastAsia="Times New Roman" w:hAnsi="Times New Roman" w:cs="Times New Roman"/>
          <w:b/>
          <w:sz w:val="24"/>
          <w:szCs w:val="24"/>
          <w:shd w:val="clear" w:color="auto" w:fill="FFFFFF"/>
        </w:rPr>
        <w:t>7</w:t>
      </w:r>
    </w:p>
    <w:p w:rsidR="007923DA" w:rsidRPr="007923DA" w:rsidRDefault="00EF2983" w:rsidP="007923DA">
      <w:pPr>
        <w:pStyle w:val="aff0"/>
        <w:contextualSpacing/>
        <w:jc w:val="right"/>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к</w:t>
      </w:r>
      <w:r w:rsidR="007923DA" w:rsidRPr="007923DA">
        <w:rPr>
          <w:rFonts w:ascii="Times New Roman" w:eastAsia="Times New Roman" w:hAnsi="Times New Roman" w:cs="Times New Roman"/>
          <w:sz w:val="24"/>
          <w:szCs w:val="24"/>
          <w:shd w:val="clear" w:color="auto" w:fill="FFFFFF"/>
        </w:rPr>
        <w:t xml:space="preserve">  Административному регламенту</w:t>
      </w:r>
    </w:p>
    <w:p w:rsidR="006859C7" w:rsidRDefault="00EF2983">
      <w:pPr>
        <w:pStyle w:val="12"/>
        <w:tabs>
          <w:tab w:val="left" w:pos="1568"/>
        </w:tabs>
        <w:ind w:firstLine="403"/>
        <w:jc w:val="center"/>
        <w:outlineLvl w:val="1"/>
        <w:rPr>
          <w:b/>
          <w:highlight w:val="yellow"/>
        </w:rPr>
      </w:pPr>
      <w:bookmarkStart w:id="298" w:name="_Toc103877714"/>
      <w:r>
        <w:rPr>
          <w:b/>
          <w:sz w:val="28"/>
          <w:szCs w:val="28"/>
        </w:rPr>
        <w:t>Проект производства работ на прокладку инженерных сетей (пример)</w:t>
      </w:r>
      <w:bookmarkEnd w:id="298"/>
    </w:p>
    <w:p w:rsidR="006859C7" w:rsidRDefault="00EF2983">
      <w:pPr>
        <w:pStyle w:val="12"/>
        <w:tabs>
          <w:tab w:val="left" w:pos="1568"/>
        </w:tabs>
        <w:jc w:val="both"/>
        <w:rPr>
          <w:highlight w:val="yellow"/>
        </w:rPr>
      </w:pPr>
      <w:r>
        <w:rPr>
          <w:noProof/>
          <w:lang w:bidi="ar-SA"/>
        </w:rPr>
        <w:drawing>
          <wp:anchor distT="128905" distB="0" distL="0" distR="0" simplePos="0" relativeHeight="251657216" behindDoc="1" locked="0" layoutInCell="1" allowOverlap="1" wp14:anchorId="44604FC3" wp14:editId="3DE0CEBF">
            <wp:simplePos x="0" y="0"/>
            <wp:positionH relativeFrom="page">
              <wp:posOffset>95250</wp:posOffset>
            </wp:positionH>
            <wp:positionV relativeFrom="margin">
              <wp:posOffset>1129665</wp:posOffset>
            </wp:positionV>
            <wp:extent cx="10306050" cy="5036820"/>
            <wp:effectExtent l="19050" t="0" r="0" b="0"/>
            <wp:wrapNone/>
            <wp:docPr id="57" name="Shape 57"/>
            <wp:cNvGraphicFramePr/>
            <a:graphic xmlns:a="http://schemas.openxmlformats.org/drawingml/2006/main">
              <a:graphicData uri="http://schemas.openxmlformats.org/drawingml/2006/picture">
                <pic:pic xmlns:pic="http://schemas.openxmlformats.org/drawingml/2006/picture">
                  <pic:nvPicPr>
                    <pic:cNvPr id="57" name="Shape 57"/>
                    <pic:cNvPicPr/>
                  </pic:nvPicPr>
                  <pic:blipFill>
                    <a:blip r:embed="rId14" cstate="print"/>
                    <a:stretch>
                      <a:fillRect/>
                    </a:stretch>
                  </pic:blipFill>
                  <pic:spPr>
                    <a:xfrm>
                      <a:off x="0" y="0"/>
                      <a:ext cx="10306050" cy="5036820"/>
                    </a:xfrm>
                    <a:prstGeom prst="rect">
                      <a:avLst/>
                    </a:prstGeom>
                  </pic:spPr>
                </pic:pic>
              </a:graphicData>
            </a:graphic>
          </wp:anchor>
        </w:drawing>
      </w:r>
    </w:p>
    <w:p w:rsidR="006859C7" w:rsidRDefault="006859C7">
      <w:pPr>
        <w:pStyle w:val="12"/>
        <w:tabs>
          <w:tab w:val="left" w:pos="1568"/>
        </w:tabs>
        <w:jc w:val="both"/>
        <w:rPr>
          <w:highlight w:val="yellow"/>
        </w:rPr>
      </w:pPr>
    </w:p>
    <w:p w:rsidR="006859C7" w:rsidRDefault="006859C7">
      <w:pPr>
        <w:pStyle w:val="12"/>
        <w:tabs>
          <w:tab w:val="left" w:pos="1568"/>
        </w:tabs>
        <w:jc w:val="both"/>
        <w:rPr>
          <w:highlight w:val="yellow"/>
        </w:rPr>
      </w:pPr>
    </w:p>
    <w:p w:rsidR="006859C7" w:rsidRDefault="006859C7">
      <w:pPr>
        <w:pStyle w:val="12"/>
        <w:tabs>
          <w:tab w:val="left" w:pos="1568"/>
        </w:tabs>
        <w:jc w:val="both"/>
        <w:rPr>
          <w:highlight w:val="yellow"/>
        </w:rPr>
      </w:pPr>
    </w:p>
    <w:p w:rsidR="006859C7" w:rsidRDefault="006859C7">
      <w:pPr>
        <w:pStyle w:val="12"/>
        <w:tabs>
          <w:tab w:val="left" w:pos="1568"/>
        </w:tabs>
        <w:jc w:val="both"/>
        <w:rPr>
          <w:highlight w:val="yellow"/>
        </w:rPr>
      </w:pPr>
    </w:p>
    <w:p w:rsidR="006859C7" w:rsidRDefault="006859C7">
      <w:pPr>
        <w:pStyle w:val="12"/>
        <w:tabs>
          <w:tab w:val="left" w:pos="1568"/>
        </w:tabs>
        <w:jc w:val="both"/>
        <w:rPr>
          <w:highlight w:val="yellow"/>
        </w:rPr>
      </w:pPr>
    </w:p>
    <w:p w:rsidR="006859C7" w:rsidRDefault="006859C7">
      <w:pPr>
        <w:pStyle w:val="aff0"/>
        <w:contextualSpacing/>
        <w:jc w:val="right"/>
        <w:rPr>
          <w:rFonts w:ascii="Times New Roman" w:eastAsia="Times New Roman" w:hAnsi="Times New Roman" w:cs="Times New Roman"/>
          <w:b/>
          <w:sz w:val="24"/>
          <w:szCs w:val="24"/>
          <w:shd w:val="clear" w:color="auto" w:fill="FFFFFF"/>
        </w:rPr>
      </w:pPr>
    </w:p>
    <w:p w:rsidR="006859C7" w:rsidRDefault="006859C7">
      <w:pPr>
        <w:pStyle w:val="aff0"/>
        <w:contextualSpacing/>
        <w:jc w:val="right"/>
        <w:rPr>
          <w:rFonts w:ascii="Times New Roman" w:eastAsia="Times New Roman" w:hAnsi="Times New Roman" w:cs="Times New Roman"/>
          <w:b/>
          <w:sz w:val="24"/>
          <w:szCs w:val="24"/>
          <w:shd w:val="clear" w:color="auto" w:fill="FFFFFF"/>
        </w:rPr>
      </w:pPr>
    </w:p>
    <w:p w:rsidR="006859C7" w:rsidRDefault="006859C7">
      <w:pPr>
        <w:pStyle w:val="aff0"/>
        <w:contextualSpacing/>
        <w:jc w:val="right"/>
        <w:rPr>
          <w:rFonts w:ascii="Times New Roman" w:eastAsia="Times New Roman" w:hAnsi="Times New Roman" w:cs="Times New Roman"/>
          <w:b/>
          <w:sz w:val="24"/>
          <w:szCs w:val="24"/>
          <w:shd w:val="clear" w:color="auto" w:fill="FFFFFF"/>
        </w:rPr>
      </w:pPr>
    </w:p>
    <w:p w:rsidR="006859C7" w:rsidRDefault="006859C7">
      <w:pPr>
        <w:pStyle w:val="aff0"/>
        <w:contextualSpacing/>
        <w:jc w:val="right"/>
        <w:rPr>
          <w:rFonts w:ascii="Times New Roman" w:eastAsia="Times New Roman" w:hAnsi="Times New Roman" w:cs="Times New Roman"/>
          <w:b/>
          <w:sz w:val="24"/>
          <w:szCs w:val="24"/>
          <w:shd w:val="clear" w:color="auto" w:fill="FFFFFF"/>
        </w:rPr>
      </w:pPr>
    </w:p>
    <w:p w:rsidR="006859C7" w:rsidRDefault="006859C7">
      <w:pPr>
        <w:pStyle w:val="aff0"/>
        <w:contextualSpacing/>
        <w:jc w:val="right"/>
        <w:rPr>
          <w:rFonts w:ascii="Times New Roman" w:eastAsia="Times New Roman" w:hAnsi="Times New Roman" w:cs="Times New Roman"/>
          <w:b/>
          <w:sz w:val="24"/>
          <w:szCs w:val="24"/>
          <w:shd w:val="clear" w:color="auto" w:fill="FFFFFF"/>
        </w:rPr>
      </w:pPr>
    </w:p>
    <w:p w:rsidR="006859C7" w:rsidRDefault="006859C7">
      <w:pPr>
        <w:spacing w:line="360" w:lineRule="exact"/>
        <w:jc w:val="right"/>
        <w:rPr>
          <w:rFonts w:ascii="Times New Roman" w:eastAsia="Times New Roman" w:hAnsi="Times New Roman" w:cs="Times New Roman"/>
          <w:shd w:val="clear" w:color="auto" w:fill="FFFFFF"/>
        </w:rPr>
      </w:pPr>
    </w:p>
    <w:p w:rsidR="006859C7" w:rsidRDefault="006859C7">
      <w:pPr>
        <w:spacing w:line="360" w:lineRule="exact"/>
        <w:jc w:val="right"/>
        <w:rPr>
          <w:rFonts w:ascii="Times New Roman" w:eastAsia="Times New Roman" w:hAnsi="Times New Roman" w:cs="Times New Roman"/>
          <w:shd w:val="clear" w:color="auto" w:fill="FFFFFF"/>
        </w:rPr>
      </w:pPr>
    </w:p>
    <w:p w:rsidR="006859C7" w:rsidRDefault="006859C7">
      <w:pPr>
        <w:pStyle w:val="aff2"/>
        <w:rPr>
          <w:sz w:val="28"/>
          <w:szCs w:val="28"/>
        </w:rPr>
        <w:sectPr w:rsidR="006859C7">
          <w:headerReference w:type="default" r:id="rId15"/>
          <w:pgSz w:w="16840" w:h="11900" w:orient="landscape"/>
          <w:pgMar w:top="1701" w:right="1134" w:bottom="851" w:left="1134" w:header="539" w:footer="6" w:gutter="0"/>
          <w:cols w:space="720"/>
          <w:docGrid w:linePitch="360"/>
        </w:sectPr>
      </w:pPr>
    </w:p>
    <w:p w:rsidR="006859C7" w:rsidRDefault="006859C7" w:rsidP="00E11307">
      <w:pPr>
        <w:pStyle w:val="12"/>
        <w:spacing w:after="460" w:line="240" w:lineRule="auto"/>
        <w:ind w:left="5318" w:firstLine="0"/>
        <w:contextualSpacing/>
        <w:jc w:val="right"/>
      </w:pPr>
    </w:p>
    <w:p w:rsidR="007923DA" w:rsidRPr="005312A9" w:rsidRDefault="00EF2983" w:rsidP="007923DA">
      <w:pPr>
        <w:pStyle w:val="12"/>
        <w:ind w:left="5318"/>
        <w:contextualSpacing/>
        <w:jc w:val="right"/>
        <w:rPr>
          <w:color w:val="auto"/>
        </w:rPr>
      </w:pPr>
      <w:r w:rsidRPr="005312A9">
        <w:rPr>
          <w:b/>
          <w:color w:val="auto"/>
        </w:rPr>
        <w:t xml:space="preserve">Приложение № </w:t>
      </w:r>
      <w:r w:rsidR="00ED5627">
        <w:rPr>
          <w:b/>
          <w:color w:val="auto"/>
        </w:rPr>
        <w:t>8</w:t>
      </w:r>
      <w:r w:rsidR="007923DA" w:rsidRPr="005312A9">
        <w:rPr>
          <w:color w:val="auto"/>
        </w:rPr>
        <w:br/>
        <w:t>к Административному регламенту</w:t>
      </w:r>
    </w:p>
    <w:p w:rsidR="00DB3645" w:rsidRPr="00E250BE" w:rsidRDefault="00DB3645" w:rsidP="00DB3645">
      <w:pPr>
        <w:pStyle w:val="12"/>
        <w:spacing w:after="160"/>
        <w:ind w:firstLine="0"/>
        <w:jc w:val="center"/>
        <w:outlineLvl w:val="1"/>
        <w:rPr>
          <w:b/>
          <w:bCs/>
          <w:sz w:val="28"/>
          <w:szCs w:val="28"/>
        </w:rPr>
      </w:pPr>
      <w:r w:rsidRPr="00E250BE">
        <w:rPr>
          <w:b/>
          <w:bCs/>
          <w:sz w:val="28"/>
          <w:szCs w:val="28"/>
        </w:rPr>
        <w:t>Список нормативных актов, в соответствии с которыми</w:t>
      </w:r>
      <w:r>
        <w:rPr>
          <w:b/>
          <w:bCs/>
          <w:sz w:val="28"/>
          <w:szCs w:val="28"/>
        </w:rPr>
        <w:t xml:space="preserve"> осуществляется предоставление м</w:t>
      </w:r>
      <w:r w:rsidRPr="00E250BE">
        <w:rPr>
          <w:b/>
          <w:bCs/>
          <w:sz w:val="28"/>
          <w:szCs w:val="28"/>
        </w:rPr>
        <w:t>униципальной услуги</w:t>
      </w:r>
    </w:p>
    <w:p w:rsidR="00DB3645" w:rsidRPr="00E250BE" w:rsidRDefault="00DB3645" w:rsidP="00DB3645">
      <w:pPr>
        <w:pStyle w:val="12"/>
        <w:spacing w:after="160"/>
        <w:ind w:firstLine="0"/>
        <w:jc w:val="center"/>
        <w:rPr>
          <w:sz w:val="28"/>
          <w:szCs w:val="28"/>
        </w:rPr>
      </w:pPr>
    </w:p>
    <w:p w:rsidR="00DB3645" w:rsidRPr="00E250BE" w:rsidRDefault="00DB3645" w:rsidP="00DB3645">
      <w:pPr>
        <w:pStyle w:val="12"/>
        <w:numPr>
          <w:ilvl w:val="0"/>
          <w:numId w:val="7"/>
        </w:numPr>
        <w:tabs>
          <w:tab w:val="left" w:pos="1679"/>
        </w:tabs>
        <w:ind w:left="300" w:firstLine="980"/>
        <w:jc w:val="both"/>
        <w:rPr>
          <w:sz w:val="28"/>
          <w:szCs w:val="28"/>
        </w:rPr>
      </w:pPr>
      <w:bookmarkStart w:id="299" w:name="bookmark555"/>
      <w:bookmarkEnd w:id="299"/>
      <w:r w:rsidRPr="00E250BE">
        <w:rPr>
          <w:sz w:val="28"/>
          <w:szCs w:val="28"/>
        </w:rPr>
        <w:t>Конституция Российской Федерации, принятой всенародным голосованием, 12.12.1993.</w:t>
      </w:r>
      <w:bookmarkStart w:id="300" w:name="bookmark556"/>
      <w:bookmarkEnd w:id="300"/>
    </w:p>
    <w:p w:rsidR="00DB3645" w:rsidRPr="00E250BE" w:rsidRDefault="00DB3645" w:rsidP="00DB3645">
      <w:pPr>
        <w:pStyle w:val="12"/>
        <w:numPr>
          <w:ilvl w:val="0"/>
          <w:numId w:val="7"/>
        </w:numPr>
        <w:tabs>
          <w:tab w:val="left" w:pos="1679"/>
        </w:tabs>
        <w:ind w:left="300" w:firstLine="980"/>
        <w:jc w:val="both"/>
        <w:rPr>
          <w:sz w:val="28"/>
          <w:szCs w:val="28"/>
        </w:rPr>
      </w:pPr>
      <w:bookmarkStart w:id="301" w:name="bookmark557"/>
      <w:bookmarkEnd w:id="301"/>
      <w:r w:rsidRPr="00E250BE">
        <w:rPr>
          <w:sz w:val="28"/>
          <w:szCs w:val="28"/>
        </w:rPr>
        <w:t>Кодекс Российской Федерации об административных правонарушениях от 30.12.2001 № 195-ФЗ.</w:t>
      </w:r>
    </w:p>
    <w:p w:rsidR="00DB3645" w:rsidRPr="00E250BE" w:rsidRDefault="00DB3645" w:rsidP="00DB3645">
      <w:pPr>
        <w:pStyle w:val="12"/>
        <w:numPr>
          <w:ilvl w:val="0"/>
          <w:numId w:val="7"/>
        </w:numPr>
        <w:tabs>
          <w:tab w:val="left" w:pos="1679"/>
        </w:tabs>
        <w:ind w:left="300" w:firstLine="980"/>
        <w:jc w:val="both"/>
        <w:rPr>
          <w:sz w:val="28"/>
          <w:szCs w:val="28"/>
        </w:rPr>
      </w:pPr>
      <w:bookmarkStart w:id="302" w:name="bookmark558"/>
      <w:bookmarkEnd w:id="302"/>
      <w:r w:rsidRPr="00E250BE">
        <w:rPr>
          <w:sz w:val="28"/>
          <w:szCs w:val="28"/>
        </w:rPr>
        <w:t>Федеральный закон от 06.04.2011 № 63-ФЗ «Об электронной подписи»</w:t>
      </w:r>
    </w:p>
    <w:p w:rsidR="00DB3645" w:rsidRPr="00E250BE" w:rsidRDefault="00DB3645" w:rsidP="00DB3645">
      <w:pPr>
        <w:pStyle w:val="12"/>
        <w:numPr>
          <w:ilvl w:val="0"/>
          <w:numId w:val="7"/>
        </w:numPr>
        <w:tabs>
          <w:tab w:val="left" w:pos="1679"/>
        </w:tabs>
        <w:ind w:left="300" w:firstLine="980"/>
        <w:jc w:val="both"/>
        <w:rPr>
          <w:sz w:val="28"/>
          <w:szCs w:val="28"/>
        </w:rPr>
      </w:pPr>
      <w:bookmarkStart w:id="303" w:name="bookmark559"/>
      <w:bookmarkEnd w:id="303"/>
      <w:r w:rsidRPr="00E250BE">
        <w:rPr>
          <w:sz w:val="28"/>
          <w:szCs w:val="28"/>
        </w:rPr>
        <w:t>Федеральный закон от 27.07.2010 № 210-ФЗ «Об организации предоставления государственных и муниципальных услуг»</w:t>
      </w:r>
    </w:p>
    <w:p w:rsidR="00DB3645" w:rsidRPr="00E250BE" w:rsidRDefault="00DB3645" w:rsidP="00DB3645">
      <w:pPr>
        <w:pStyle w:val="12"/>
        <w:numPr>
          <w:ilvl w:val="0"/>
          <w:numId w:val="7"/>
        </w:numPr>
        <w:tabs>
          <w:tab w:val="left" w:pos="1603"/>
        </w:tabs>
        <w:ind w:left="300" w:firstLine="980"/>
        <w:jc w:val="both"/>
        <w:rPr>
          <w:sz w:val="28"/>
          <w:szCs w:val="28"/>
        </w:rPr>
      </w:pPr>
      <w:bookmarkStart w:id="304" w:name="bookmark560"/>
      <w:bookmarkEnd w:id="304"/>
      <w:r w:rsidRPr="00E250BE">
        <w:rPr>
          <w:sz w:val="28"/>
          <w:szCs w:val="28"/>
        </w:rPr>
        <w:t>Федеральный закон от 06.10.2003 № 131-ФЗ «Об общих принципах организации местного самоуправления в Российской Федерации»</w:t>
      </w:r>
    </w:p>
    <w:p w:rsidR="00DB3645" w:rsidRPr="00E250BE" w:rsidRDefault="00DB3645" w:rsidP="00DB3645">
      <w:pPr>
        <w:pStyle w:val="12"/>
        <w:numPr>
          <w:ilvl w:val="0"/>
          <w:numId w:val="7"/>
        </w:numPr>
        <w:tabs>
          <w:tab w:val="left" w:pos="1589"/>
        </w:tabs>
        <w:ind w:left="300" w:firstLine="980"/>
        <w:jc w:val="both"/>
        <w:rPr>
          <w:sz w:val="28"/>
          <w:szCs w:val="28"/>
        </w:rPr>
      </w:pPr>
      <w:bookmarkStart w:id="305" w:name="bookmark561"/>
      <w:bookmarkEnd w:id="305"/>
      <w:r w:rsidRPr="00E250BE">
        <w:rPr>
          <w:sz w:val="28"/>
          <w:szCs w:val="28"/>
        </w:rPr>
        <w:t>Федеральный закон от 27.07.2006 № 152-ФЗ «О персональных данных»</w:t>
      </w:r>
    </w:p>
    <w:p w:rsidR="00DB3645" w:rsidRPr="00E250BE" w:rsidRDefault="00DB3645" w:rsidP="00DB3645">
      <w:pPr>
        <w:pStyle w:val="aff4"/>
        <w:numPr>
          <w:ilvl w:val="0"/>
          <w:numId w:val="7"/>
        </w:numPr>
        <w:autoSpaceDE w:val="0"/>
        <w:autoSpaceDN w:val="0"/>
        <w:adjustRightInd w:val="0"/>
        <w:spacing w:before="0" w:line="276" w:lineRule="auto"/>
        <w:ind w:left="300" w:firstLine="980"/>
        <w:rPr>
          <w:color w:val="000000"/>
        </w:rPr>
      </w:pPr>
      <w:bookmarkStart w:id="306" w:name="bookmark562"/>
      <w:bookmarkStart w:id="307" w:name="bookmark563"/>
      <w:bookmarkStart w:id="308" w:name="bookmark569"/>
      <w:bookmarkEnd w:id="306"/>
      <w:bookmarkEnd w:id="307"/>
      <w:bookmarkEnd w:id="308"/>
      <w:r w:rsidRPr="00E250BE">
        <w:rPr>
          <w:color w:val="000000"/>
        </w:rPr>
        <w:t>Федеральный закон от 06.10.2003 №131-ФЗ "Об общих принципах организации местного самоуправления в Российской Федерации";</w:t>
      </w:r>
    </w:p>
    <w:p w:rsidR="00DB3645" w:rsidRPr="00E250BE" w:rsidRDefault="00DB3645" w:rsidP="00DB3645">
      <w:pPr>
        <w:pStyle w:val="aff4"/>
        <w:numPr>
          <w:ilvl w:val="0"/>
          <w:numId w:val="7"/>
        </w:numPr>
        <w:autoSpaceDE w:val="0"/>
        <w:autoSpaceDN w:val="0"/>
        <w:adjustRightInd w:val="0"/>
        <w:spacing w:before="0" w:line="276" w:lineRule="auto"/>
        <w:ind w:left="300" w:firstLine="980"/>
        <w:rPr>
          <w:bCs/>
        </w:rPr>
      </w:pPr>
      <w:r w:rsidRPr="00E250BE">
        <w:rPr>
          <w:bCs/>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DB3645" w:rsidRPr="00E250BE" w:rsidRDefault="00DB3645" w:rsidP="00DB3645">
      <w:pPr>
        <w:pStyle w:val="aff4"/>
        <w:numPr>
          <w:ilvl w:val="0"/>
          <w:numId w:val="7"/>
        </w:numPr>
        <w:autoSpaceDE w:val="0"/>
        <w:autoSpaceDN w:val="0"/>
        <w:adjustRightInd w:val="0"/>
        <w:spacing w:line="276" w:lineRule="auto"/>
        <w:ind w:left="300" w:firstLine="980"/>
        <w:rPr>
          <w:rFonts w:eastAsiaTheme="minorHAnsi"/>
          <w:lang w:eastAsia="en-US"/>
        </w:rPr>
      </w:pPr>
      <w:r w:rsidRPr="00E250BE">
        <w:rPr>
          <w:rFonts w:eastAsiaTheme="minorHAnsi"/>
          <w:lang w:eastAsia="en-US"/>
        </w:rPr>
        <w:t>Законы субъектов Российской Федерации в сфере благоустройства;</w:t>
      </w:r>
    </w:p>
    <w:p w:rsidR="00DB3645" w:rsidRPr="00E250BE" w:rsidRDefault="00DB3645" w:rsidP="00DB3645">
      <w:pPr>
        <w:pStyle w:val="aff4"/>
        <w:numPr>
          <w:ilvl w:val="0"/>
          <w:numId w:val="7"/>
        </w:numPr>
        <w:autoSpaceDE w:val="0"/>
        <w:autoSpaceDN w:val="0"/>
        <w:adjustRightInd w:val="0"/>
        <w:spacing w:before="0" w:line="276" w:lineRule="auto"/>
        <w:ind w:left="300" w:firstLine="980"/>
        <w:rPr>
          <w:rFonts w:eastAsiaTheme="minorHAnsi"/>
          <w:lang w:eastAsia="en-US"/>
        </w:rPr>
      </w:pPr>
      <w:r w:rsidRPr="00E250BE">
        <w:rPr>
          <w:rFonts w:eastAsiaTheme="minorHAnsi"/>
          <w:lang w:eastAsia="en-US"/>
        </w:rPr>
        <w:t>Нормативные правовые акты органов местного самоуправления</w:t>
      </w:r>
      <w:r w:rsidRPr="00E250BE">
        <w:t xml:space="preserve"> в </w:t>
      </w:r>
      <w:r w:rsidRPr="00E250BE">
        <w:rPr>
          <w:rFonts w:eastAsiaTheme="minorHAnsi"/>
          <w:lang w:eastAsia="en-US"/>
        </w:rPr>
        <w:t>сфере благоустройства.</w:t>
      </w:r>
    </w:p>
    <w:p w:rsidR="00DB3645" w:rsidRPr="00E250BE" w:rsidRDefault="00DB3645" w:rsidP="00DB3645">
      <w:pPr>
        <w:pStyle w:val="aff0"/>
        <w:contextualSpacing/>
        <w:jc w:val="center"/>
        <w:rPr>
          <w:rFonts w:ascii="Times New Roman" w:eastAsia="Times New Roman" w:hAnsi="Times New Roman" w:cs="Times New Roman"/>
          <w:b/>
          <w:sz w:val="28"/>
          <w:szCs w:val="28"/>
          <w:shd w:val="clear" w:color="auto" w:fill="FFFFFF"/>
        </w:rPr>
      </w:pPr>
    </w:p>
    <w:p w:rsidR="006859C7" w:rsidRPr="008F3679" w:rsidRDefault="00EF2983" w:rsidP="00204D29">
      <w:pPr>
        <w:pStyle w:val="12"/>
        <w:spacing w:after="0" w:line="240" w:lineRule="auto"/>
        <w:ind w:left="5318" w:firstLine="0"/>
        <w:contextualSpacing/>
        <w:jc w:val="right"/>
        <w:rPr>
          <w:color w:val="002060"/>
        </w:rPr>
      </w:pPr>
      <w:r w:rsidRPr="008F3679">
        <w:rPr>
          <w:color w:val="002060"/>
        </w:rPr>
        <w:t xml:space="preserve"> </w:t>
      </w:r>
    </w:p>
    <w:p w:rsidR="007923DA" w:rsidRPr="007923DA" w:rsidRDefault="00EF2983" w:rsidP="007923DA">
      <w:pPr>
        <w:pStyle w:val="12"/>
        <w:spacing w:before="700" w:after="460"/>
        <w:ind w:left="5318"/>
        <w:contextualSpacing/>
        <w:jc w:val="right"/>
      </w:pPr>
      <w:r>
        <w:rPr>
          <w:b/>
        </w:rPr>
        <w:lastRenderedPageBreak/>
        <w:t xml:space="preserve">Приложение № </w:t>
      </w:r>
      <w:r w:rsidR="00ED5627">
        <w:rPr>
          <w:b/>
        </w:rPr>
        <w:t>9</w:t>
      </w:r>
      <w:r>
        <w:br/>
      </w:r>
      <w:r w:rsidR="007923DA" w:rsidRPr="007923DA">
        <w:t>к Административному регламенту</w:t>
      </w:r>
    </w:p>
    <w:p w:rsidR="008E5B53" w:rsidRPr="008E5B53" w:rsidRDefault="008E5B53" w:rsidP="008E5B53">
      <w:pPr>
        <w:spacing w:before="178"/>
        <w:ind w:left="927" w:right="412"/>
        <w:jc w:val="center"/>
        <w:rPr>
          <w:rFonts w:ascii="Times New Roman" w:hAnsi="Times New Roman" w:cs="Times New Roman"/>
          <w:b/>
        </w:rPr>
      </w:pPr>
      <w:r w:rsidRPr="008E5B53">
        <w:rPr>
          <w:rFonts w:ascii="Times New Roman" w:hAnsi="Times New Roman" w:cs="Times New Roman"/>
          <w:b/>
        </w:rPr>
        <w:t>Состав,</w:t>
      </w:r>
      <w:r w:rsidRPr="008E5B53">
        <w:rPr>
          <w:rFonts w:ascii="Times New Roman" w:hAnsi="Times New Roman" w:cs="Times New Roman"/>
          <w:b/>
          <w:spacing w:val="-7"/>
        </w:rPr>
        <w:t xml:space="preserve"> </w:t>
      </w:r>
      <w:r w:rsidRPr="008E5B53">
        <w:rPr>
          <w:rFonts w:ascii="Times New Roman" w:hAnsi="Times New Roman" w:cs="Times New Roman"/>
          <w:b/>
        </w:rPr>
        <w:t>последовательность</w:t>
      </w:r>
      <w:r w:rsidRPr="008E5B53">
        <w:rPr>
          <w:rFonts w:ascii="Times New Roman" w:hAnsi="Times New Roman" w:cs="Times New Roman"/>
          <w:b/>
          <w:spacing w:val="-5"/>
        </w:rPr>
        <w:t xml:space="preserve"> </w:t>
      </w:r>
      <w:r w:rsidRPr="008E5B53">
        <w:rPr>
          <w:rFonts w:ascii="Times New Roman" w:hAnsi="Times New Roman" w:cs="Times New Roman"/>
          <w:b/>
        </w:rPr>
        <w:t>и</w:t>
      </w:r>
      <w:r w:rsidRPr="008E5B53">
        <w:rPr>
          <w:rFonts w:ascii="Times New Roman" w:hAnsi="Times New Roman" w:cs="Times New Roman"/>
          <w:b/>
          <w:spacing w:val="-5"/>
        </w:rPr>
        <w:t xml:space="preserve"> </w:t>
      </w:r>
      <w:r w:rsidRPr="008E5B53">
        <w:rPr>
          <w:rFonts w:ascii="Times New Roman" w:hAnsi="Times New Roman" w:cs="Times New Roman"/>
          <w:b/>
        </w:rPr>
        <w:t>сроки</w:t>
      </w:r>
      <w:r w:rsidRPr="008E5B53">
        <w:rPr>
          <w:rFonts w:ascii="Times New Roman" w:hAnsi="Times New Roman" w:cs="Times New Roman"/>
          <w:b/>
          <w:spacing w:val="-4"/>
        </w:rPr>
        <w:t xml:space="preserve"> </w:t>
      </w:r>
      <w:r w:rsidRPr="008E5B53">
        <w:rPr>
          <w:rFonts w:ascii="Times New Roman" w:hAnsi="Times New Roman" w:cs="Times New Roman"/>
          <w:b/>
        </w:rPr>
        <w:t>выполнения</w:t>
      </w:r>
      <w:r w:rsidRPr="008E5B53">
        <w:rPr>
          <w:rFonts w:ascii="Times New Roman" w:hAnsi="Times New Roman" w:cs="Times New Roman"/>
          <w:b/>
          <w:spacing w:val="-5"/>
        </w:rPr>
        <w:t xml:space="preserve"> </w:t>
      </w:r>
      <w:r w:rsidRPr="008E5B53">
        <w:rPr>
          <w:rFonts w:ascii="Times New Roman" w:hAnsi="Times New Roman" w:cs="Times New Roman"/>
          <w:b/>
        </w:rPr>
        <w:t>административных</w:t>
      </w:r>
      <w:r w:rsidRPr="008E5B53">
        <w:rPr>
          <w:rFonts w:ascii="Times New Roman" w:hAnsi="Times New Roman" w:cs="Times New Roman"/>
          <w:b/>
          <w:spacing w:val="-5"/>
        </w:rPr>
        <w:t xml:space="preserve"> </w:t>
      </w:r>
      <w:r w:rsidRPr="008E5B53">
        <w:rPr>
          <w:rFonts w:ascii="Times New Roman" w:hAnsi="Times New Roman" w:cs="Times New Roman"/>
          <w:b/>
        </w:rPr>
        <w:t>процедур</w:t>
      </w:r>
      <w:r w:rsidRPr="008E5B53">
        <w:rPr>
          <w:rFonts w:ascii="Times New Roman" w:hAnsi="Times New Roman" w:cs="Times New Roman"/>
          <w:b/>
          <w:spacing w:val="-4"/>
        </w:rPr>
        <w:t xml:space="preserve"> </w:t>
      </w:r>
      <w:r w:rsidRPr="008E5B53">
        <w:rPr>
          <w:rFonts w:ascii="Times New Roman" w:hAnsi="Times New Roman" w:cs="Times New Roman"/>
          <w:b/>
        </w:rPr>
        <w:t>(действий)</w:t>
      </w:r>
      <w:r w:rsidRPr="008E5B53">
        <w:rPr>
          <w:rFonts w:ascii="Times New Roman" w:hAnsi="Times New Roman" w:cs="Times New Roman"/>
          <w:b/>
          <w:spacing w:val="-5"/>
        </w:rPr>
        <w:t xml:space="preserve"> </w:t>
      </w:r>
      <w:r w:rsidRPr="008E5B53">
        <w:rPr>
          <w:rFonts w:ascii="Times New Roman" w:hAnsi="Times New Roman" w:cs="Times New Roman"/>
          <w:b/>
        </w:rPr>
        <w:t>при</w:t>
      </w:r>
      <w:r w:rsidRPr="008E5B53">
        <w:rPr>
          <w:rFonts w:ascii="Times New Roman" w:hAnsi="Times New Roman" w:cs="Times New Roman"/>
          <w:b/>
          <w:spacing w:val="-5"/>
        </w:rPr>
        <w:t xml:space="preserve"> </w:t>
      </w:r>
      <w:r w:rsidRPr="008E5B53">
        <w:rPr>
          <w:rFonts w:ascii="Times New Roman" w:hAnsi="Times New Roman" w:cs="Times New Roman"/>
          <w:b/>
        </w:rPr>
        <w:t>предоставлении</w:t>
      </w:r>
      <w:r w:rsidRPr="008E5B53">
        <w:rPr>
          <w:rFonts w:ascii="Times New Roman" w:hAnsi="Times New Roman" w:cs="Times New Roman"/>
          <w:b/>
          <w:spacing w:val="-4"/>
        </w:rPr>
        <w:t xml:space="preserve"> </w:t>
      </w:r>
    </w:p>
    <w:p w:rsidR="008E5B53" w:rsidRPr="008E5B53" w:rsidRDefault="008E5B53" w:rsidP="008E5B53">
      <w:pPr>
        <w:spacing w:before="43"/>
        <w:ind w:left="507" w:right="412"/>
        <w:jc w:val="center"/>
        <w:rPr>
          <w:rFonts w:ascii="Times New Roman" w:hAnsi="Times New Roman" w:cs="Times New Roman"/>
          <w:b/>
        </w:rPr>
      </w:pPr>
      <w:r w:rsidRPr="008E5B53">
        <w:rPr>
          <w:rFonts w:ascii="Times New Roman" w:hAnsi="Times New Roman" w:cs="Times New Roman"/>
          <w:b/>
        </w:rPr>
        <w:t>муниципальной</w:t>
      </w:r>
      <w:r w:rsidRPr="008E5B53">
        <w:rPr>
          <w:rFonts w:ascii="Times New Roman" w:hAnsi="Times New Roman" w:cs="Times New Roman"/>
          <w:b/>
          <w:spacing w:val="-4"/>
        </w:rPr>
        <w:t xml:space="preserve"> </w:t>
      </w:r>
      <w:r w:rsidRPr="008E5B53">
        <w:rPr>
          <w:rFonts w:ascii="Times New Roman" w:hAnsi="Times New Roman" w:cs="Times New Roman"/>
          <w:b/>
          <w:spacing w:val="-2"/>
        </w:rPr>
        <w:t>услуги</w:t>
      </w:r>
    </w:p>
    <w:tbl>
      <w:tblPr>
        <w:tblW w:w="24810"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3"/>
        <w:gridCol w:w="12"/>
        <w:gridCol w:w="3258"/>
        <w:gridCol w:w="1409"/>
        <w:gridCol w:w="292"/>
        <w:gridCol w:w="1409"/>
        <w:gridCol w:w="284"/>
        <w:gridCol w:w="8"/>
        <w:gridCol w:w="132"/>
        <w:gridCol w:w="1559"/>
        <w:gridCol w:w="21"/>
        <w:gridCol w:w="293"/>
        <w:gridCol w:w="8"/>
        <w:gridCol w:w="246"/>
        <w:gridCol w:w="1394"/>
        <w:gridCol w:w="21"/>
        <w:gridCol w:w="272"/>
        <w:gridCol w:w="13"/>
        <w:gridCol w:w="2265"/>
        <w:gridCol w:w="59"/>
        <w:gridCol w:w="13"/>
        <w:gridCol w:w="1928"/>
        <w:gridCol w:w="1941"/>
        <w:gridCol w:w="1941"/>
        <w:gridCol w:w="1941"/>
        <w:gridCol w:w="1948"/>
      </w:tblGrid>
      <w:tr w:rsidR="008E5B53" w:rsidTr="0087644C">
        <w:trPr>
          <w:gridAfter w:val="7"/>
          <w:wAfter w:w="9770" w:type="dxa"/>
          <w:trHeight w:val="2207"/>
        </w:trPr>
        <w:tc>
          <w:tcPr>
            <w:tcW w:w="2151" w:type="dxa"/>
            <w:gridSpan w:val="2"/>
            <w:tcBorders>
              <w:top w:val="single" w:sz="4" w:space="0" w:color="000000"/>
              <w:left w:val="single" w:sz="4" w:space="0" w:color="000000"/>
              <w:bottom w:val="single" w:sz="4" w:space="0" w:color="000000"/>
              <w:right w:val="single" w:sz="4" w:space="0" w:color="000000"/>
            </w:tcBorders>
          </w:tcPr>
          <w:p w:rsidR="008E5B53" w:rsidRPr="008E5B53" w:rsidRDefault="008E5B53">
            <w:pPr>
              <w:pStyle w:val="TableParagraph"/>
              <w:rPr>
                <w:b/>
                <w:sz w:val="24"/>
                <w:szCs w:val="24"/>
              </w:rPr>
            </w:pPr>
          </w:p>
          <w:p w:rsidR="008E5B53" w:rsidRPr="008E5B53" w:rsidRDefault="008E5B53">
            <w:pPr>
              <w:pStyle w:val="TableParagraph"/>
              <w:spacing w:before="5"/>
              <w:rPr>
                <w:b/>
                <w:sz w:val="24"/>
                <w:szCs w:val="24"/>
              </w:rPr>
            </w:pPr>
          </w:p>
          <w:p w:rsidR="008E5B53" w:rsidRPr="008E5B53" w:rsidRDefault="008E5B53">
            <w:pPr>
              <w:pStyle w:val="TableParagraph"/>
              <w:ind w:left="112" w:right="104" w:firstLine="3"/>
              <w:jc w:val="center"/>
              <w:rPr>
                <w:sz w:val="24"/>
                <w:szCs w:val="24"/>
              </w:rPr>
            </w:pPr>
            <w:r w:rsidRPr="008E5B53">
              <w:rPr>
                <w:sz w:val="24"/>
                <w:szCs w:val="24"/>
              </w:rPr>
              <w:t xml:space="preserve">Основание для </w:t>
            </w:r>
            <w:r w:rsidRPr="008E5B53">
              <w:rPr>
                <w:spacing w:val="-2"/>
                <w:sz w:val="24"/>
                <w:szCs w:val="24"/>
              </w:rPr>
              <w:t>начала административной процедуры</w:t>
            </w:r>
          </w:p>
        </w:tc>
        <w:tc>
          <w:tcPr>
            <w:tcW w:w="3258" w:type="dxa"/>
            <w:tcBorders>
              <w:top w:val="single" w:sz="4" w:space="0" w:color="000000"/>
              <w:left w:val="single" w:sz="4" w:space="0" w:color="000000"/>
              <w:bottom w:val="single" w:sz="4" w:space="0" w:color="000000"/>
              <w:right w:val="single" w:sz="4" w:space="0" w:color="000000"/>
            </w:tcBorders>
          </w:tcPr>
          <w:p w:rsidR="008E5B53" w:rsidRPr="008E5B53" w:rsidRDefault="008E5B53">
            <w:pPr>
              <w:pStyle w:val="TableParagraph"/>
              <w:rPr>
                <w:b/>
                <w:sz w:val="24"/>
                <w:szCs w:val="24"/>
              </w:rPr>
            </w:pPr>
          </w:p>
          <w:p w:rsidR="008E5B53" w:rsidRPr="008E5B53" w:rsidRDefault="008E5B53">
            <w:pPr>
              <w:pStyle w:val="TableParagraph"/>
              <w:rPr>
                <w:b/>
                <w:sz w:val="24"/>
                <w:szCs w:val="24"/>
              </w:rPr>
            </w:pPr>
          </w:p>
          <w:p w:rsidR="008E5B53" w:rsidRDefault="008E5B53" w:rsidP="00584DE3">
            <w:pPr>
              <w:pStyle w:val="TableParagraph"/>
              <w:spacing w:before="224"/>
              <w:ind w:left="150" w:right="136" w:hanging="16"/>
              <w:jc w:val="center"/>
              <w:rPr>
                <w:sz w:val="24"/>
                <w:szCs w:val="24"/>
              </w:rPr>
            </w:pPr>
            <w:r>
              <w:rPr>
                <w:spacing w:val="-2"/>
                <w:sz w:val="24"/>
                <w:szCs w:val="24"/>
              </w:rPr>
              <w:t xml:space="preserve">Содержание </w:t>
            </w:r>
            <w:r>
              <w:rPr>
                <w:sz w:val="24"/>
                <w:szCs w:val="24"/>
              </w:rPr>
              <w:t>административных</w:t>
            </w:r>
            <w:r>
              <w:rPr>
                <w:spacing w:val="-15"/>
                <w:sz w:val="24"/>
                <w:szCs w:val="24"/>
              </w:rPr>
              <w:t xml:space="preserve"> </w:t>
            </w:r>
            <w:r>
              <w:rPr>
                <w:sz w:val="24"/>
                <w:szCs w:val="24"/>
              </w:rPr>
              <w:t>действий</w:t>
            </w:r>
          </w:p>
        </w:tc>
        <w:tc>
          <w:tcPr>
            <w:tcW w:w="1410" w:type="dxa"/>
            <w:tcBorders>
              <w:top w:val="single" w:sz="4" w:space="0" w:color="000000"/>
              <w:left w:val="single" w:sz="4" w:space="0" w:color="000000"/>
              <w:bottom w:val="single" w:sz="4" w:space="0" w:color="000000"/>
              <w:right w:val="single" w:sz="4" w:space="0" w:color="000000"/>
            </w:tcBorders>
          </w:tcPr>
          <w:p w:rsidR="008E5B53" w:rsidRPr="008E5B53" w:rsidRDefault="008E5B53">
            <w:pPr>
              <w:pStyle w:val="TableParagraph"/>
              <w:spacing w:before="4"/>
              <w:rPr>
                <w:b/>
                <w:sz w:val="24"/>
                <w:szCs w:val="24"/>
              </w:rPr>
            </w:pPr>
          </w:p>
          <w:p w:rsidR="008E5B53" w:rsidRPr="008E5B53" w:rsidRDefault="008E5B53">
            <w:pPr>
              <w:pStyle w:val="TableParagraph"/>
              <w:ind w:left="131" w:right="121" w:firstLine="1"/>
              <w:jc w:val="center"/>
              <w:rPr>
                <w:sz w:val="24"/>
                <w:szCs w:val="24"/>
              </w:rPr>
            </w:pPr>
            <w:r w:rsidRPr="008E5B53">
              <w:rPr>
                <w:spacing w:val="-4"/>
                <w:sz w:val="24"/>
                <w:szCs w:val="24"/>
              </w:rPr>
              <w:t xml:space="preserve">Срок </w:t>
            </w:r>
            <w:r w:rsidRPr="008E5B53">
              <w:rPr>
                <w:spacing w:val="-2"/>
                <w:sz w:val="24"/>
                <w:szCs w:val="24"/>
              </w:rPr>
              <w:t xml:space="preserve">выполнения администрати </w:t>
            </w:r>
            <w:r w:rsidRPr="008E5B53">
              <w:rPr>
                <w:spacing w:val="-4"/>
                <w:sz w:val="24"/>
                <w:szCs w:val="24"/>
              </w:rPr>
              <w:t xml:space="preserve">вных </w:t>
            </w:r>
            <w:r w:rsidRPr="008E5B53">
              <w:rPr>
                <w:spacing w:val="-2"/>
                <w:sz w:val="24"/>
                <w:szCs w:val="24"/>
              </w:rPr>
              <w:t>действий</w:t>
            </w:r>
          </w:p>
        </w:tc>
        <w:tc>
          <w:tcPr>
            <w:tcW w:w="1702" w:type="dxa"/>
            <w:gridSpan w:val="2"/>
            <w:tcBorders>
              <w:top w:val="single" w:sz="4" w:space="0" w:color="000000"/>
              <w:left w:val="single" w:sz="4" w:space="0" w:color="000000"/>
              <w:bottom w:val="single" w:sz="4" w:space="0" w:color="000000"/>
              <w:right w:val="single" w:sz="4" w:space="0" w:color="000000"/>
            </w:tcBorders>
            <w:hideMark/>
          </w:tcPr>
          <w:p w:rsidR="008E5B53" w:rsidRPr="008E5B53" w:rsidRDefault="008E5B53">
            <w:pPr>
              <w:pStyle w:val="TableParagraph"/>
              <w:ind w:left="118" w:right="106" w:hanging="2"/>
              <w:jc w:val="center"/>
              <w:rPr>
                <w:sz w:val="24"/>
                <w:szCs w:val="24"/>
              </w:rPr>
            </w:pPr>
            <w:r w:rsidRPr="008E5B53">
              <w:rPr>
                <w:spacing w:val="-2"/>
                <w:sz w:val="24"/>
                <w:szCs w:val="24"/>
              </w:rPr>
              <w:t xml:space="preserve">Должностное лицо, ответственное </w:t>
            </w:r>
            <w:r w:rsidRPr="008E5B53">
              <w:rPr>
                <w:spacing w:val="-6"/>
                <w:sz w:val="24"/>
                <w:szCs w:val="24"/>
              </w:rPr>
              <w:t>за</w:t>
            </w:r>
            <w:r w:rsidRPr="008E5B53">
              <w:rPr>
                <w:spacing w:val="40"/>
                <w:sz w:val="24"/>
                <w:szCs w:val="24"/>
              </w:rPr>
              <w:t xml:space="preserve"> </w:t>
            </w:r>
            <w:r w:rsidRPr="008E5B53">
              <w:rPr>
                <w:spacing w:val="-2"/>
                <w:sz w:val="24"/>
                <w:szCs w:val="24"/>
              </w:rPr>
              <w:t>выполнение администрати вного</w:t>
            </w:r>
          </w:p>
          <w:p w:rsidR="008E5B53" w:rsidRDefault="008E5B53">
            <w:pPr>
              <w:pStyle w:val="TableParagraph"/>
              <w:spacing w:line="261" w:lineRule="exact"/>
              <w:ind w:left="378" w:right="369"/>
              <w:jc w:val="center"/>
              <w:rPr>
                <w:sz w:val="24"/>
                <w:szCs w:val="24"/>
              </w:rPr>
            </w:pPr>
            <w:r>
              <w:rPr>
                <w:spacing w:val="-2"/>
                <w:sz w:val="24"/>
                <w:szCs w:val="24"/>
              </w:rPr>
              <w:t>действия</w:t>
            </w:r>
          </w:p>
        </w:tc>
        <w:tc>
          <w:tcPr>
            <w:tcW w:w="2005" w:type="dxa"/>
            <w:gridSpan w:val="5"/>
            <w:tcBorders>
              <w:top w:val="single" w:sz="4" w:space="0" w:color="000000"/>
              <w:left w:val="single" w:sz="4" w:space="0" w:color="000000"/>
              <w:bottom w:val="single" w:sz="4" w:space="0" w:color="000000"/>
              <w:right w:val="single" w:sz="4" w:space="0" w:color="000000"/>
            </w:tcBorders>
            <w:hideMark/>
          </w:tcPr>
          <w:p w:rsidR="008E5B53" w:rsidRPr="008E5B53" w:rsidRDefault="008E5B53">
            <w:pPr>
              <w:pStyle w:val="TableParagraph"/>
              <w:spacing w:before="131"/>
              <w:ind w:left="121" w:right="109"/>
              <w:jc w:val="center"/>
              <w:rPr>
                <w:sz w:val="24"/>
                <w:szCs w:val="24"/>
              </w:rPr>
            </w:pPr>
            <w:r w:rsidRPr="008E5B53">
              <w:rPr>
                <w:spacing w:val="-2"/>
                <w:sz w:val="24"/>
                <w:szCs w:val="24"/>
              </w:rPr>
              <w:t xml:space="preserve">Место выполнения административн </w:t>
            </w:r>
            <w:r w:rsidRPr="008E5B53">
              <w:rPr>
                <w:sz w:val="24"/>
                <w:szCs w:val="24"/>
              </w:rPr>
              <w:t xml:space="preserve">ого действия/ </w:t>
            </w:r>
            <w:r w:rsidRPr="008E5B53">
              <w:rPr>
                <w:spacing w:val="-2"/>
                <w:sz w:val="24"/>
                <w:szCs w:val="24"/>
              </w:rPr>
              <w:t>используемая информационная система</w:t>
            </w:r>
          </w:p>
        </w:tc>
        <w:tc>
          <w:tcPr>
            <w:tcW w:w="1942" w:type="dxa"/>
            <w:gridSpan w:val="4"/>
            <w:tcBorders>
              <w:top w:val="single" w:sz="4" w:space="0" w:color="000000"/>
              <w:left w:val="single" w:sz="4" w:space="0" w:color="000000"/>
              <w:bottom w:val="single" w:sz="4" w:space="0" w:color="000000"/>
              <w:right w:val="single" w:sz="4" w:space="0" w:color="000000"/>
            </w:tcBorders>
          </w:tcPr>
          <w:p w:rsidR="008E5B53" w:rsidRPr="008E5B53" w:rsidRDefault="008E5B53">
            <w:pPr>
              <w:pStyle w:val="TableParagraph"/>
              <w:rPr>
                <w:b/>
                <w:sz w:val="24"/>
                <w:szCs w:val="24"/>
              </w:rPr>
            </w:pPr>
          </w:p>
          <w:p w:rsidR="008E5B53" w:rsidRPr="008E5B53" w:rsidRDefault="008E5B53" w:rsidP="00584DE3">
            <w:pPr>
              <w:pStyle w:val="TableParagraph"/>
              <w:spacing w:before="4"/>
              <w:jc w:val="center"/>
              <w:rPr>
                <w:b/>
                <w:sz w:val="24"/>
                <w:szCs w:val="24"/>
              </w:rPr>
            </w:pPr>
          </w:p>
          <w:p w:rsidR="008E5B53" w:rsidRDefault="008E5B53" w:rsidP="00584DE3">
            <w:pPr>
              <w:pStyle w:val="TableParagraph"/>
              <w:ind w:left="487" w:right="464" w:hanging="20"/>
              <w:jc w:val="center"/>
              <w:rPr>
                <w:sz w:val="24"/>
                <w:szCs w:val="24"/>
              </w:rPr>
            </w:pPr>
            <w:r>
              <w:rPr>
                <w:spacing w:val="-2"/>
                <w:sz w:val="24"/>
                <w:szCs w:val="24"/>
              </w:rPr>
              <w:t>Критерии принятия решения</w:t>
            </w:r>
          </w:p>
        </w:tc>
        <w:tc>
          <w:tcPr>
            <w:tcW w:w="2572" w:type="dxa"/>
            <w:gridSpan w:val="4"/>
            <w:tcBorders>
              <w:top w:val="single" w:sz="4" w:space="0" w:color="000000"/>
              <w:left w:val="single" w:sz="4" w:space="0" w:color="000000"/>
              <w:bottom w:val="single" w:sz="4" w:space="0" w:color="000000"/>
              <w:right w:val="single" w:sz="4" w:space="0" w:color="000000"/>
            </w:tcBorders>
          </w:tcPr>
          <w:p w:rsidR="008E5B53" w:rsidRPr="008E5B53" w:rsidRDefault="008E5B53">
            <w:pPr>
              <w:pStyle w:val="TableParagraph"/>
              <w:rPr>
                <w:b/>
                <w:sz w:val="24"/>
                <w:szCs w:val="24"/>
              </w:rPr>
            </w:pPr>
          </w:p>
          <w:p w:rsidR="008E5B53" w:rsidRPr="008E5B53" w:rsidRDefault="008E5B53">
            <w:pPr>
              <w:pStyle w:val="TableParagraph"/>
              <w:spacing w:before="5"/>
              <w:rPr>
                <w:b/>
                <w:sz w:val="24"/>
                <w:szCs w:val="24"/>
              </w:rPr>
            </w:pPr>
          </w:p>
          <w:p w:rsidR="008E5B53" w:rsidRPr="008E5B53" w:rsidRDefault="008E5B53">
            <w:pPr>
              <w:pStyle w:val="TableParagraph"/>
              <w:ind w:left="156" w:right="149" w:hanging="1"/>
              <w:jc w:val="center"/>
              <w:rPr>
                <w:sz w:val="24"/>
                <w:szCs w:val="24"/>
              </w:rPr>
            </w:pPr>
            <w:r w:rsidRPr="008E5B53">
              <w:rPr>
                <w:spacing w:val="-2"/>
                <w:sz w:val="24"/>
                <w:szCs w:val="24"/>
              </w:rPr>
              <w:t xml:space="preserve">Результат административного </w:t>
            </w:r>
            <w:r w:rsidRPr="008E5B53">
              <w:rPr>
                <w:sz w:val="24"/>
                <w:szCs w:val="24"/>
              </w:rPr>
              <w:t xml:space="preserve">действия, способ </w:t>
            </w:r>
            <w:r w:rsidRPr="008E5B53">
              <w:rPr>
                <w:spacing w:val="-2"/>
                <w:sz w:val="24"/>
                <w:szCs w:val="24"/>
              </w:rPr>
              <w:t>фиксации</w:t>
            </w:r>
          </w:p>
        </w:tc>
      </w:tr>
      <w:tr w:rsidR="008E5B53" w:rsidTr="0087644C">
        <w:trPr>
          <w:gridAfter w:val="7"/>
          <w:wAfter w:w="9770" w:type="dxa"/>
          <w:trHeight w:val="275"/>
        </w:trPr>
        <w:tc>
          <w:tcPr>
            <w:tcW w:w="2151" w:type="dxa"/>
            <w:gridSpan w:val="2"/>
            <w:tcBorders>
              <w:top w:val="single" w:sz="4" w:space="0" w:color="000000"/>
              <w:left w:val="single" w:sz="4" w:space="0" w:color="000000"/>
              <w:bottom w:val="single" w:sz="4" w:space="0" w:color="000000"/>
              <w:right w:val="single" w:sz="4" w:space="0" w:color="000000"/>
            </w:tcBorders>
            <w:hideMark/>
          </w:tcPr>
          <w:p w:rsidR="008E5B53" w:rsidRDefault="008E5B53">
            <w:pPr>
              <w:pStyle w:val="TableParagraph"/>
              <w:spacing w:line="256" w:lineRule="exact"/>
              <w:ind w:left="9"/>
              <w:jc w:val="center"/>
              <w:rPr>
                <w:sz w:val="24"/>
                <w:szCs w:val="24"/>
              </w:rPr>
            </w:pPr>
            <w:r>
              <w:rPr>
                <w:sz w:val="24"/>
                <w:szCs w:val="24"/>
              </w:rPr>
              <w:t>1</w:t>
            </w:r>
          </w:p>
        </w:tc>
        <w:tc>
          <w:tcPr>
            <w:tcW w:w="3258" w:type="dxa"/>
            <w:tcBorders>
              <w:top w:val="single" w:sz="4" w:space="0" w:color="000000"/>
              <w:left w:val="single" w:sz="4" w:space="0" w:color="000000"/>
              <w:bottom w:val="single" w:sz="4" w:space="0" w:color="000000"/>
              <w:right w:val="single" w:sz="4" w:space="0" w:color="000000"/>
            </w:tcBorders>
            <w:hideMark/>
          </w:tcPr>
          <w:p w:rsidR="008E5B53" w:rsidRDefault="008E5B53">
            <w:pPr>
              <w:pStyle w:val="TableParagraph"/>
              <w:spacing w:line="256" w:lineRule="exact"/>
              <w:ind w:left="12"/>
              <w:jc w:val="center"/>
              <w:rPr>
                <w:sz w:val="24"/>
                <w:szCs w:val="24"/>
              </w:rPr>
            </w:pPr>
            <w:r>
              <w:rPr>
                <w:sz w:val="24"/>
                <w:szCs w:val="24"/>
              </w:rPr>
              <w:t>2</w:t>
            </w:r>
          </w:p>
        </w:tc>
        <w:tc>
          <w:tcPr>
            <w:tcW w:w="1410" w:type="dxa"/>
            <w:tcBorders>
              <w:top w:val="single" w:sz="4" w:space="0" w:color="000000"/>
              <w:left w:val="single" w:sz="4" w:space="0" w:color="000000"/>
              <w:bottom w:val="single" w:sz="4" w:space="0" w:color="000000"/>
              <w:right w:val="single" w:sz="4" w:space="0" w:color="000000"/>
            </w:tcBorders>
            <w:hideMark/>
          </w:tcPr>
          <w:p w:rsidR="008E5B53" w:rsidRDefault="008E5B53">
            <w:pPr>
              <w:pStyle w:val="TableParagraph"/>
              <w:spacing w:line="256" w:lineRule="exact"/>
              <w:ind w:left="10"/>
              <w:jc w:val="center"/>
              <w:rPr>
                <w:sz w:val="24"/>
                <w:szCs w:val="24"/>
              </w:rPr>
            </w:pPr>
            <w:r>
              <w:rPr>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rsidR="008E5B53" w:rsidRDefault="008E5B53">
            <w:pPr>
              <w:pStyle w:val="TableParagraph"/>
              <w:spacing w:line="256" w:lineRule="exact"/>
              <w:ind w:left="10"/>
              <w:jc w:val="center"/>
              <w:rPr>
                <w:sz w:val="24"/>
                <w:szCs w:val="24"/>
              </w:rPr>
            </w:pPr>
            <w:r>
              <w:rPr>
                <w:sz w:val="24"/>
                <w:szCs w:val="24"/>
              </w:rPr>
              <w:t>4</w:t>
            </w:r>
          </w:p>
        </w:tc>
        <w:tc>
          <w:tcPr>
            <w:tcW w:w="2005" w:type="dxa"/>
            <w:gridSpan w:val="5"/>
            <w:tcBorders>
              <w:top w:val="single" w:sz="4" w:space="0" w:color="000000"/>
              <w:left w:val="single" w:sz="4" w:space="0" w:color="000000"/>
              <w:bottom w:val="single" w:sz="4" w:space="0" w:color="000000"/>
              <w:right w:val="single" w:sz="4" w:space="0" w:color="000000"/>
            </w:tcBorders>
            <w:hideMark/>
          </w:tcPr>
          <w:p w:rsidR="008E5B53" w:rsidRDefault="008E5B53">
            <w:pPr>
              <w:pStyle w:val="TableParagraph"/>
              <w:spacing w:line="256" w:lineRule="exact"/>
              <w:ind w:left="9"/>
              <w:jc w:val="center"/>
              <w:rPr>
                <w:sz w:val="24"/>
                <w:szCs w:val="24"/>
              </w:rPr>
            </w:pPr>
            <w:r>
              <w:rPr>
                <w:sz w:val="24"/>
                <w:szCs w:val="24"/>
              </w:rPr>
              <w:t>5</w:t>
            </w:r>
          </w:p>
        </w:tc>
        <w:tc>
          <w:tcPr>
            <w:tcW w:w="1942" w:type="dxa"/>
            <w:gridSpan w:val="4"/>
            <w:tcBorders>
              <w:top w:val="single" w:sz="4" w:space="0" w:color="000000"/>
              <w:left w:val="single" w:sz="4" w:space="0" w:color="000000"/>
              <w:bottom w:val="single" w:sz="4" w:space="0" w:color="000000"/>
              <w:right w:val="single" w:sz="4" w:space="0" w:color="000000"/>
            </w:tcBorders>
            <w:hideMark/>
          </w:tcPr>
          <w:p w:rsidR="008E5B53" w:rsidRDefault="008E5B53">
            <w:pPr>
              <w:pStyle w:val="TableParagraph"/>
              <w:spacing w:line="256" w:lineRule="exact"/>
              <w:ind w:left="4"/>
              <w:jc w:val="center"/>
              <w:rPr>
                <w:sz w:val="24"/>
                <w:szCs w:val="24"/>
              </w:rPr>
            </w:pPr>
            <w:r>
              <w:rPr>
                <w:sz w:val="24"/>
                <w:szCs w:val="24"/>
              </w:rPr>
              <w:t>6</w:t>
            </w:r>
          </w:p>
        </w:tc>
        <w:tc>
          <w:tcPr>
            <w:tcW w:w="2572" w:type="dxa"/>
            <w:gridSpan w:val="4"/>
            <w:tcBorders>
              <w:top w:val="single" w:sz="4" w:space="0" w:color="000000"/>
              <w:left w:val="single" w:sz="4" w:space="0" w:color="000000"/>
              <w:bottom w:val="single" w:sz="4" w:space="0" w:color="000000"/>
              <w:right w:val="single" w:sz="4" w:space="0" w:color="000000"/>
            </w:tcBorders>
            <w:hideMark/>
          </w:tcPr>
          <w:p w:rsidR="008E5B53" w:rsidRDefault="008E5B53">
            <w:pPr>
              <w:pStyle w:val="TableParagraph"/>
              <w:spacing w:line="256" w:lineRule="exact"/>
              <w:ind w:left="6"/>
              <w:jc w:val="center"/>
              <w:rPr>
                <w:sz w:val="24"/>
                <w:szCs w:val="24"/>
              </w:rPr>
            </w:pPr>
            <w:r>
              <w:rPr>
                <w:sz w:val="24"/>
                <w:szCs w:val="24"/>
              </w:rPr>
              <w:t>7</w:t>
            </w:r>
          </w:p>
        </w:tc>
      </w:tr>
      <w:tr w:rsidR="008E5B53" w:rsidTr="0087644C">
        <w:trPr>
          <w:gridAfter w:val="7"/>
          <w:wAfter w:w="9770" w:type="dxa"/>
          <w:trHeight w:val="275"/>
        </w:trPr>
        <w:tc>
          <w:tcPr>
            <w:tcW w:w="15040" w:type="dxa"/>
            <w:gridSpan w:val="19"/>
            <w:tcBorders>
              <w:top w:val="single" w:sz="4" w:space="0" w:color="000000"/>
              <w:left w:val="single" w:sz="4" w:space="0" w:color="000000"/>
              <w:bottom w:val="single" w:sz="4" w:space="0" w:color="000000"/>
              <w:right w:val="single" w:sz="4" w:space="0" w:color="000000"/>
            </w:tcBorders>
            <w:hideMark/>
          </w:tcPr>
          <w:p w:rsidR="008E5B53" w:rsidRPr="008E5B53" w:rsidRDefault="008E5B53">
            <w:pPr>
              <w:pStyle w:val="TableParagraph"/>
              <w:spacing w:line="256" w:lineRule="exact"/>
              <w:ind w:left="5139"/>
              <w:rPr>
                <w:sz w:val="24"/>
                <w:szCs w:val="24"/>
              </w:rPr>
            </w:pPr>
            <w:r w:rsidRPr="008E5B53">
              <w:rPr>
                <w:sz w:val="24"/>
                <w:szCs w:val="24"/>
              </w:rPr>
              <w:t>1.</w:t>
            </w:r>
            <w:r w:rsidRPr="008E5B53">
              <w:rPr>
                <w:spacing w:val="27"/>
                <w:sz w:val="24"/>
                <w:szCs w:val="24"/>
              </w:rPr>
              <w:t xml:space="preserve">  </w:t>
            </w:r>
            <w:r w:rsidRPr="008E5B53">
              <w:rPr>
                <w:sz w:val="24"/>
                <w:szCs w:val="24"/>
              </w:rPr>
              <w:t>Проверка</w:t>
            </w:r>
            <w:r w:rsidRPr="008E5B53">
              <w:rPr>
                <w:spacing w:val="-1"/>
                <w:sz w:val="24"/>
                <w:szCs w:val="24"/>
              </w:rPr>
              <w:t xml:space="preserve"> </w:t>
            </w:r>
            <w:r w:rsidRPr="008E5B53">
              <w:rPr>
                <w:sz w:val="24"/>
                <w:szCs w:val="24"/>
              </w:rPr>
              <w:t>документов</w:t>
            </w:r>
            <w:r w:rsidRPr="008E5B53">
              <w:rPr>
                <w:spacing w:val="-2"/>
                <w:sz w:val="24"/>
                <w:szCs w:val="24"/>
              </w:rPr>
              <w:t xml:space="preserve"> </w:t>
            </w:r>
            <w:r w:rsidRPr="008E5B53">
              <w:rPr>
                <w:sz w:val="24"/>
                <w:szCs w:val="24"/>
              </w:rPr>
              <w:t>и регистрация</w:t>
            </w:r>
            <w:r w:rsidRPr="008E5B53">
              <w:rPr>
                <w:spacing w:val="-1"/>
                <w:sz w:val="24"/>
                <w:szCs w:val="24"/>
              </w:rPr>
              <w:t xml:space="preserve"> </w:t>
            </w:r>
            <w:r w:rsidRPr="008E5B53">
              <w:rPr>
                <w:spacing w:val="-2"/>
                <w:sz w:val="24"/>
                <w:szCs w:val="24"/>
              </w:rPr>
              <w:t>заявления</w:t>
            </w:r>
          </w:p>
        </w:tc>
      </w:tr>
      <w:tr w:rsidR="008E5B53" w:rsidTr="0087644C">
        <w:trPr>
          <w:gridAfter w:val="7"/>
          <w:wAfter w:w="9770" w:type="dxa"/>
          <w:trHeight w:val="275"/>
        </w:trPr>
        <w:tc>
          <w:tcPr>
            <w:tcW w:w="2151"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7"/>
              <w:rPr>
                <w:sz w:val="24"/>
                <w:szCs w:val="24"/>
              </w:rPr>
            </w:pPr>
            <w:r>
              <w:rPr>
                <w:spacing w:val="-2"/>
                <w:sz w:val="24"/>
                <w:szCs w:val="24"/>
              </w:rPr>
              <w:t>Поступление</w:t>
            </w:r>
          </w:p>
        </w:tc>
        <w:tc>
          <w:tcPr>
            <w:tcW w:w="3258" w:type="dxa"/>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9"/>
              <w:rPr>
                <w:sz w:val="24"/>
                <w:szCs w:val="24"/>
              </w:rPr>
            </w:pPr>
            <w:r>
              <w:rPr>
                <w:sz w:val="24"/>
                <w:szCs w:val="24"/>
              </w:rPr>
              <w:t>Прием</w:t>
            </w:r>
            <w:r>
              <w:rPr>
                <w:spacing w:val="-3"/>
                <w:sz w:val="24"/>
                <w:szCs w:val="24"/>
              </w:rPr>
              <w:t xml:space="preserve"> </w:t>
            </w:r>
            <w:r>
              <w:rPr>
                <w:sz w:val="24"/>
                <w:szCs w:val="24"/>
              </w:rPr>
              <w:t>и</w:t>
            </w:r>
            <w:r>
              <w:rPr>
                <w:spacing w:val="-1"/>
                <w:sz w:val="24"/>
                <w:szCs w:val="24"/>
              </w:rPr>
              <w:t xml:space="preserve"> </w:t>
            </w:r>
            <w:r>
              <w:rPr>
                <w:spacing w:val="-2"/>
                <w:sz w:val="24"/>
                <w:szCs w:val="24"/>
              </w:rPr>
              <w:t>проверка</w:t>
            </w:r>
          </w:p>
        </w:tc>
        <w:tc>
          <w:tcPr>
            <w:tcW w:w="1410" w:type="dxa"/>
            <w:tcBorders>
              <w:top w:val="single" w:sz="4" w:space="0" w:color="000000"/>
              <w:left w:val="single" w:sz="4" w:space="0" w:color="000000"/>
              <w:bottom w:val="nil"/>
              <w:right w:val="single" w:sz="4" w:space="0" w:color="000000"/>
            </w:tcBorders>
          </w:tcPr>
          <w:p w:rsidR="008E5B53" w:rsidRDefault="008E5B53">
            <w:pPr>
              <w:pStyle w:val="TableParagraph"/>
              <w:rPr>
                <w:sz w:val="24"/>
                <w:szCs w:val="24"/>
              </w:rPr>
            </w:pPr>
          </w:p>
        </w:tc>
        <w:tc>
          <w:tcPr>
            <w:tcW w:w="1702"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6"/>
              <w:rPr>
                <w:sz w:val="24"/>
                <w:szCs w:val="24"/>
              </w:rPr>
            </w:pPr>
            <w:r>
              <w:rPr>
                <w:spacing w:val="-2"/>
                <w:sz w:val="24"/>
                <w:szCs w:val="24"/>
              </w:rPr>
              <w:t>Уполномочен</w:t>
            </w:r>
          </w:p>
        </w:tc>
        <w:tc>
          <w:tcPr>
            <w:tcW w:w="2005" w:type="dxa"/>
            <w:gridSpan w:val="5"/>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9"/>
              <w:rPr>
                <w:sz w:val="24"/>
                <w:szCs w:val="24"/>
              </w:rPr>
            </w:pPr>
            <w:r>
              <w:rPr>
                <w:spacing w:val="-2"/>
                <w:sz w:val="24"/>
                <w:szCs w:val="24"/>
              </w:rPr>
              <w:t>Уполномоченны</w:t>
            </w:r>
          </w:p>
        </w:tc>
        <w:tc>
          <w:tcPr>
            <w:tcW w:w="1942" w:type="dxa"/>
            <w:gridSpan w:val="4"/>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6"/>
              <w:rPr>
                <w:sz w:val="24"/>
                <w:szCs w:val="24"/>
              </w:rPr>
            </w:pPr>
            <w:r>
              <w:rPr>
                <w:sz w:val="24"/>
                <w:szCs w:val="24"/>
              </w:rPr>
              <w:t>–</w:t>
            </w:r>
          </w:p>
        </w:tc>
        <w:tc>
          <w:tcPr>
            <w:tcW w:w="2572" w:type="dxa"/>
            <w:gridSpan w:val="4"/>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6"/>
              <w:rPr>
                <w:sz w:val="24"/>
                <w:szCs w:val="24"/>
              </w:rPr>
            </w:pPr>
            <w:r>
              <w:rPr>
                <w:spacing w:val="-2"/>
                <w:sz w:val="24"/>
                <w:szCs w:val="24"/>
              </w:rPr>
              <w:t>регистрация</w:t>
            </w:r>
          </w:p>
        </w:tc>
      </w:tr>
      <w:tr w:rsidR="008E5B53" w:rsidTr="0087644C">
        <w:trPr>
          <w:gridAfter w:val="7"/>
          <w:wAfter w:w="9770"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z w:val="24"/>
                <w:szCs w:val="24"/>
              </w:rPr>
              <w:t>заявления</w:t>
            </w:r>
            <w:r>
              <w:rPr>
                <w:spacing w:val="-3"/>
                <w:sz w:val="24"/>
                <w:szCs w:val="24"/>
              </w:rPr>
              <w:t xml:space="preserve"> </w:t>
            </w:r>
            <w:r>
              <w:rPr>
                <w:spacing w:val="-10"/>
                <w:sz w:val="24"/>
                <w:szCs w:val="24"/>
              </w:rPr>
              <w:t>и</w:t>
            </w: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комплектности</w:t>
            </w:r>
            <w:r>
              <w:rPr>
                <w:spacing w:val="-4"/>
                <w:sz w:val="24"/>
                <w:szCs w:val="24"/>
              </w:rPr>
              <w:t xml:space="preserve"> </w:t>
            </w:r>
            <w:r>
              <w:rPr>
                <w:spacing w:val="-2"/>
                <w:sz w:val="24"/>
                <w:szCs w:val="24"/>
              </w:rPr>
              <w:t>документов</w:t>
            </w:r>
          </w:p>
        </w:tc>
        <w:tc>
          <w:tcPr>
            <w:tcW w:w="1410"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 xml:space="preserve">ного </w:t>
            </w:r>
            <w:r>
              <w:rPr>
                <w:spacing w:val="-2"/>
                <w:sz w:val="24"/>
                <w:szCs w:val="24"/>
              </w:rPr>
              <w:t>органа,</w:t>
            </w:r>
          </w:p>
        </w:tc>
        <w:tc>
          <w:tcPr>
            <w:tcW w:w="2005"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й</w:t>
            </w:r>
            <w:r>
              <w:rPr>
                <w:spacing w:val="57"/>
                <w:sz w:val="24"/>
                <w:szCs w:val="24"/>
              </w:rPr>
              <w:t xml:space="preserve"> </w:t>
            </w:r>
            <w:r>
              <w:rPr>
                <w:sz w:val="24"/>
                <w:szCs w:val="24"/>
              </w:rPr>
              <w:t>орган</w:t>
            </w:r>
            <w:r>
              <w:rPr>
                <w:spacing w:val="59"/>
                <w:sz w:val="24"/>
                <w:szCs w:val="24"/>
              </w:rPr>
              <w:t xml:space="preserve"> </w:t>
            </w:r>
            <w:r>
              <w:rPr>
                <w:sz w:val="24"/>
                <w:szCs w:val="24"/>
              </w:rPr>
              <w:t>/</w:t>
            </w:r>
            <w:r>
              <w:rPr>
                <w:spacing w:val="59"/>
                <w:sz w:val="24"/>
                <w:szCs w:val="24"/>
              </w:rPr>
              <w:t xml:space="preserve"> </w:t>
            </w:r>
            <w:r>
              <w:rPr>
                <w:sz w:val="24"/>
                <w:szCs w:val="24"/>
              </w:rPr>
              <w:t>ГИС</w:t>
            </w:r>
            <w:r>
              <w:rPr>
                <w:spacing w:val="60"/>
                <w:sz w:val="24"/>
                <w:szCs w:val="24"/>
              </w:rPr>
              <w:t xml:space="preserve"> </w:t>
            </w:r>
            <w:r>
              <w:rPr>
                <w:spacing w:val="-10"/>
                <w:sz w:val="24"/>
                <w:szCs w:val="24"/>
              </w:rPr>
              <w:t>/</w:t>
            </w:r>
          </w:p>
        </w:tc>
        <w:tc>
          <w:tcPr>
            <w:tcW w:w="1942"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572" w:type="dxa"/>
            <w:gridSpan w:val="4"/>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заявления</w:t>
            </w:r>
            <w:r>
              <w:rPr>
                <w:spacing w:val="-3"/>
                <w:sz w:val="24"/>
                <w:szCs w:val="24"/>
              </w:rPr>
              <w:t xml:space="preserve"> </w:t>
            </w:r>
            <w:r>
              <w:rPr>
                <w:spacing w:val="-10"/>
                <w:sz w:val="24"/>
                <w:szCs w:val="24"/>
              </w:rPr>
              <w:t>и</w:t>
            </w:r>
          </w:p>
        </w:tc>
      </w:tr>
      <w:tr w:rsidR="008E5B53" w:rsidTr="0087644C">
        <w:trPr>
          <w:gridAfter w:val="7"/>
          <w:wAfter w:w="9770"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z w:val="24"/>
                <w:szCs w:val="24"/>
              </w:rPr>
              <w:t>документов</w:t>
            </w:r>
            <w:r>
              <w:rPr>
                <w:spacing w:val="-4"/>
                <w:sz w:val="24"/>
                <w:szCs w:val="24"/>
              </w:rPr>
              <w:t xml:space="preserve"> </w:t>
            </w:r>
            <w:r>
              <w:rPr>
                <w:spacing w:val="-5"/>
                <w:sz w:val="24"/>
                <w:szCs w:val="24"/>
              </w:rPr>
              <w:t>для</w:t>
            </w: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на</w:t>
            </w:r>
            <w:r>
              <w:rPr>
                <w:spacing w:val="-1"/>
                <w:sz w:val="24"/>
                <w:szCs w:val="24"/>
              </w:rPr>
              <w:t xml:space="preserve"> </w:t>
            </w:r>
            <w:r>
              <w:rPr>
                <w:spacing w:val="-2"/>
                <w:sz w:val="24"/>
                <w:szCs w:val="24"/>
              </w:rPr>
              <w:t>наличие/отсутствие</w:t>
            </w:r>
          </w:p>
        </w:tc>
        <w:tc>
          <w:tcPr>
            <w:tcW w:w="1410"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ответственное</w:t>
            </w:r>
          </w:p>
        </w:tc>
        <w:tc>
          <w:tcPr>
            <w:tcW w:w="2005"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pacing w:val="-5"/>
                <w:sz w:val="24"/>
                <w:szCs w:val="24"/>
              </w:rPr>
              <w:t>ПГС</w:t>
            </w:r>
          </w:p>
        </w:tc>
        <w:tc>
          <w:tcPr>
            <w:tcW w:w="1942"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572" w:type="dxa"/>
            <w:gridSpan w:val="4"/>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документов</w:t>
            </w:r>
            <w:r>
              <w:rPr>
                <w:spacing w:val="-3"/>
                <w:sz w:val="24"/>
                <w:szCs w:val="24"/>
              </w:rPr>
              <w:t xml:space="preserve"> </w:t>
            </w:r>
            <w:r>
              <w:rPr>
                <w:sz w:val="24"/>
                <w:szCs w:val="24"/>
              </w:rPr>
              <w:t>в</w:t>
            </w:r>
            <w:r>
              <w:rPr>
                <w:spacing w:val="-2"/>
                <w:sz w:val="24"/>
                <w:szCs w:val="24"/>
              </w:rPr>
              <w:t xml:space="preserve"> </w:t>
            </w:r>
            <w:r>
              <w:rPr>
                <w:spacing w:val="-5"/>
                <w:sz w:val="24"/>
                <w:szCs w:val="24"/>
              </w:rPr>
              <w:t>ГИС</w:t>
            </w:r>
          </w:p>
        </w:tc>
      </w:tr>
      <w:tr w:rsidR="008E5B53" w:rsidTr="0087644C">
        <w:trPr>
          <w:gridAfter w:val="7"/>
          <w:wAfter w:w="9770" w:type="dxa"/>
          <w:trHeight w:val="828"/>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ind w:left="107"/>
              <w:rPr>
                <w:sz w:val="24"/>
                <w:szCs w:val="24"/>
              </w:rPr>
            </w:pPr>
            <w:r>
              <w:rPr>
                <w:spacing w:val="-2"/>
                <w:sz w:val="24"/>
                <w:szCs w:val="24"/>
              </w:rPr>
              <w:t xml:space="preserve">предоставления </w:t>
            </w:r>
          </w:p>
          <w:p w:rsidR="008E5B53" w:rsidRDefault="008E5B53">
            <w:pPr>
              <w:pStyle w:val="TableParagraph"/>
              <w:spacing w:line="261" w:lineRule="exact"/>
              <w:ind w:left="107"/>
              <w:rPr>
                <w:sz w:val="24"/>
                <w:szCs w:val="24"/>
              </w:rPr>
            </w:pPr>
            <w:r>
              <w:rPr>
                <w:spacing w:val="-2"/>
                <w:sz w:val="24"/>
                <w:szCs w:val="24"/>
              </w:rPr>
              <w:t>муниципальной</w:t>
            </w:r>
          </w:p>
        </w:tc>
        <w:tc>
          <w:tcPr>
            <w:tcW w:w="3258" w:type="dxa"/>
            <w:tcBorders>
              <w:top w:val="nil"/>
              <w:left w:val="single" w:sz="4" w:space="0" w:color="000000"/>
              <w:bottom w:val="nil"/>
              <w:right w:val="single" w:sz="4" w:space="0" w:color="000000"/>
            </w:tcBorders>
            <w:hideMark/>
          </w:tcPr>
          <w:p w:rsidR="008E5B53" w:rsidRPr="008E5B53" w:rsidRDefault="008E5B53">
            <w:pPr>
              <w:pStyle w:val="TableParagraph"/>
              <w:ind w:left="109" w:right="136"/>
              <w:rPr>
                <w:sz w:val="24"/>
                <w:szCs w:val="24"/>
              </w:rPr>
            </w:pPr>
            <w:r w:rsidRPr="008E5B53">
              <w:rPr>
                <w:sz w:val="24"/>
                <w:szCs w:val="24"/>
              </w:rPr>
              <w:t>оснований</w:t>
            </w:r>
            <w:r w:rsidRPr="008E5B53">
              <w:rPr>
                <w:spacing w:val="-12"/>
                <w:sz w:val="24"/>
                <w:szCs w:val="24"/>
              </w:rPr>
              <w:t xml:space="preserve"> </w:t>
            </w:r>
            <w:r w:rsidRPr="008E5B53">
              <w:rPr>
                <w:sz w:val="24"/>
                <w:szCs w:val="24"/>
              </w:rPr>
              <w:t>для</w:t>
            </w:r>
            <w:r w:rsidRPr="008E5B53">
              <w:rPr>
                <w:spacing w:val="-13"/>
                <w:sz w:val="24"/>
                <w:szCs w:val="24"/>
              </w:rPr>
              <w:t xml:space="preserve"> </w:t>
            </w:r>
            <w:r w:rsidRPr="008E5B53">
              <w:rPr>
                <w:sz w:val="24"/>
                <w:szCs w:val="24"/>
              </w:rPr>
              <w:t>отказа</w:t>
            </w:r>
            <w:r w:rsidRPr="008E5B53">
              <w:rPr>
                <w:spacing w:val="-13"/>
                <w:sz w:val="24"/>
                <w:szCs w:val="24"/>
              </w:rPr>
              <w:t xml:space="preserve"> </w:t>
            </w:r>
            <w:r w:rsidRPr="008E5B53">
              <w:rPr>
                <w:sz w:val="24"/>
                <w:szCs w:val="24"/>
              </w:rPr>
              <w:t>в приеме документов,</w:t>
            </w:r>
          </w:p>
          <w:p w:rsidR="008E5B53" w:rsidRDefault="008E5B53">
            <w:pPr>
              <w:pStyle w:val="TableParagraph"/>
              <w:spacing w:line="261" w:lineRule="exact"/>
              <w:ind w:left="109"/>
              <w:rPr>
                <w:sz w:val="24"/>
                <w:szCs w:val="24"/>
              </w:rPr>
            </w:pPr>
            <w:r>
              <w:rPr>
                <w:sz w:val="24"/>
                <w:szCs w:val="24"/>
              </w:rPr>
              <w:t>предусмотренных</w:t>
            </w:r>
            <w:r>
              <w:rPr>
                <w:spacing w:val="-6"/>
                <w:sz w:val="24"/>
                <w:szCs w:val="24"/>
              </w:rPr>
              <w:t xml:space="preserve"> </w:t>
            </w:r>
            <w:r>
              <w:rPr>
                <w:spacing w:val="-2"/>
                <w:sz w:val="24"/>
                <w:szCs w:val="24"/>
              </w:rPr>
              <w:t>пунктом</w:t>
            </w:r>
          </w:p>
        </w:tc>
        <w:tc>
          <w:tcPr>
            <w:tcW w:w="1410" w:type="dxa"/>
            <w:tcBorders>
              <w:top w:val="nil"/>
              <w:left w:val="single" w:sz="4" w:space="0" w:color="000000"/>
              <w:bottom w:val="nil"/>
              <w:right w:val="single" w:sz="4" w:space="0" w:color="000000"/>
            </w:tcBorders>
            <w:hideMark/>
          </w:tcPr>
          <w:p w:rsidR="008E5B53" w:rsidRDefault="008E5B53">
            <w:pPr>
              <w:pStyle w:val="TableParagraph"/>
              <w:spacing w:before="134"/>
              <w:ind w:left="109"/>
              <w:rPr>
                <w:sz w:val="24"/>
                <w:szCs w:val="24"/>
              </w:rPr>
            </w:pPr>
            <w:r>
              <w:rPr>
                <w:sz w:val="24"/>
                <w:szCs w:val="24"/>
              </w:rPr>
              <w:t>До</w:t>
            </w:r>
            <w:r>
              <w:rPr>
                <w:spacing w:val="-15"/>
                <w:sz w:val="24"/>
                <w:szCs w:val="24"/>
              </w:rPr>
              <w:t xml:space="preserve"> </w:t>
            </w:r>
            <w:r>
              <w:rPr>
                <w:sz w:val="24"/>
                <w:szCs w:val="24"/>
              </w:rPr>
              <w:t>1</w:t>
            </w:r>
            <w:r>
              <w:rPr>
                <w:spacing w:val="-15"/>
                <w:sz w:val="24"/>
                <w:szCs w:val="24"/>
              </w:rPr>
              <w:t xml:space="preserve"> </w:t>
            </w:r>
            <w:r>
              <w:rPr>
                <w:sz w:val="24"/>
                <w:szCs w:val="24"/>
              </w:rPr>
              <w:t xml:space="preserve">рабочего </w:t>
            </w:r>
            <w:r>
              <w:rPr>
                <w:spacing w:val="-4"/>
                <w:sz w:val="24"/>
                <w:szCs w:val="24"/>
              </w:rPr>
              <w:t>дня</w:t>
            </w: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ind w:left="106" w:right="141"/>
              <w:rPr>
                <w:sz w:val="24"/>
                <w:szCs w:val="24"/>
              </w:rPr>
            </w:pPr>
            <w:r>
              <w:rPr>
                <w:spacing w:val="-6"/>
                <w:sz w:val="24"/>
                <w:szCs w:val="24"/>
              </w:rPr>
              <w:t xml:space="preserve">за </w:t>
            </w:r>
            <w:r>
              <w:rPr>
                <w:spacing w:val="-2"/>
                <w:sz w:val="24"/>
                <w:szCs w:val="24"/>
              </w:rPr>
              <w:t>предоставлен</w:t>
            </w:r>
          </w:p>
          <w:p w:rsidR="008E5B53" w:rsidRDefault="008E5B53">
            <w:pPr>
              <w:pStyle w:val="TableParagraph"/>
              <w:spacing w:line="261" w:lineRule="exact"/>
              <w:ind w:left="106"/>
              <w:rPr>
                <w:sz w:val="24"/>
                <w:szCs w:val="24"/>
              </w:rPr>
            </w:pPr>
            <w:r>
              <w:rPr>
                <w:spacing w:val="-5"/>
                <w:sz w:val="24"/>
                <w:szCs w:val="24"/>
              </w:rPr>
              <w:t>ие</w:t>
            </w:r>
          </w:p>
        </w:tc>
        <w:tc>
          <w:tcPr>
            <w:tcW w:w="2005"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572" w:type="dxa"/>
            <w:gridSpan w:val="4"/>
            <w:tcBorders>
              <w:top w:val="nil"/>
              <w:left w:val="single" w:sz="4" w:space="0" w:color="000000"/>
              <w:bottom w:val="nil"/>
              <w:right w:val="single" w:sz="4" w:space="0" w:color="000000"/>
            </w:tcBorders>
            <w:hideMark/>
          </w:tcPr>
          <w:p w:rsidR="008E5B53" w:rsidRPr="008E5B53" w:rsidRDefault="008E5B53">
            <w:pPr>
              <w:pStyle w:val="TableParagraph"/>
              <w:ind w:left="106" w:right="157"/>
              <w:rPr>
                <w:sz w:val="24"/>
                <w:szCs w:val="24"/>
              </w:rPr>
            </w:pPr>
            <w:r w:rsidRPr="008E5B53">
              <w:rPr>
                <w:sz w:val="24"/>
                <w:szCs w:val="24"/>
              </w:rPr>
              <w:t>(присвоение</w:t>
            </w:r>
            <w:r w:rsidRPr="008E5B53">
              <w:rPr>
                <w:spacing w:val="-15"/>
                <w:sz w:val="24"/>
                <w:szCs w:val="24"/>
              </w:rPr>
              <w:t xml:space="preserve"> </w:t>
            </w:r>
            <w:r w:rsidRPr="008E5B53">
              <w:rPr>
                <w:sz w:val="24"/>
                <w:szCs w:val="24"/>
              </w:rPr>
              <w:t>номера и датирование);</w:t>
            </w:r>
          </w:p>
          <w:p w:rsidR="008E5B53" w:rsidRPr="008E5B53" w:rsidRDefault="008E5B53">
            <w:pPr>
              <w:pStyle w:val="TableParagraph"/>
              <w:spacing w:line="261" w:lineRule="exact"/>
              <w:ind w:left="106"/>
              <w:rPr>
                <w:sz w:val="24"/>
                <w:szCs w:val="24"/>
              </w:rPr>
            </w:pPr>
            <w:r w:rsidRPr="008E5B53">
              <w:rPr>
                <w:spacing w:val="-2"/>
                <w:sz w:val="24"/>
                <w:szCs w:val="24"/>
              </w:rPr>
              <w:t>назначение</w:t>
            </w:r>
          </w:p>
        </w:tc>
      </w:tr>
      <w:tr w:rsidR="008E5B53" w:rsidTr="0087644C">
        <w:trPr>
          <w:gridAfter w:val="7"/>
          <w:wAfter w:w="9770"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z w:val="24"/>
                <w:szCs w:val="24"/>
              </w:rPr>
              <w:t>услуги</w:t>
            </w:r>
            <w:r>
              <w:rPr>
                <w:spacing w:val="-6"/>
                <w:sz w:val="24"/>
                <w:szCs w:val="24"/>
              </w:rPr>
              <w:t xml:space="preserve"> </w:t>
            </w:r>
            <w:r>
              <w:rPr>
                <w:spacing w:val="-10"/>
                <w:sz w:val="24"/>
                <w:szCs w:val="24"/>
              </w:rPr>
              <w:t>в</w:t>
            </w: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 xml:space="preserve">2.14 </w:t>
            </w:r>
            <w:r>
              <w:rPr>
                <w:spacing w:val="-2"/>
                <w:sz w:val="24"/>
                <w:szCs w:val="24"/>
              </w:rPr>
              <w:t>Административного</w:t>
            </w:r>
          </w:p>
        </w:tc>
        <w:tc>
          <w:tcPr>
            <w:tcW w:w="1410"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nil"/>
              <w:right w:val="single" w:sz="4" w:space="0" w:color="000000"/>
            </w:tcBorders>
          </w:tcPr>
          <w:p w:rsidR="008E5B53" w:rsidRDefault="008E5B53">
            <w:pPr>
              <w:pStyle w:val="TableParagraph"/>
              <w:spacing w:line="256" w:lineRule="exact"/>
              <w:ind w:left="106"/>
              <w:rPr>
                <w:sz w:val="24"/>
                <w:szCs w:val="24"/>
              </w:rPr>
            </w:pPr>
          </w:p>
        </w:tc>
        <w:tc>
          <w:tcPr>
            <w:tcW w:w="2005"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572" w:type="dxa"/>
            <w:gridSpan w:val="4"/>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должностного</w:t>
            </w:r>
            <w:r>
              <w:rPr>
                <w:spacing w:val="-1"/>
                <w:sz w:val="24"/>
                <w:szCs w:val="24"/>
              </w:rPr>
              <w:t xml:space="preserve"> </w:t>
            </w:r>
            <w:r>
              <w:rPr>
                <w:spacing w:val="-4"/>
                <w:sz w:val="24"/>
                <w:szCs w:val="24"/>
              </w:rPr>
              <w:t>лица,</w:t>
            </w:r>
          </w:p>
        </w:tc>
      </w:tr>
      <w:tr w:rsidR="008E5B53" w:rsidTr="0087644C">
        <w:trPr>
          <w:gridAfter w:val="7"/>
          <w:wAfter w:w="9770"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Уполномоченный</w:t>
            </w: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pacing w:val="-2"/>
                <w:sz w:val="24"/>
                <w:szCs w:val="24"/>
              </w:rPr>
              <w:t>регламента</w:t>
            </w:r>
          </w:p>
        </w:tc>
        <w:tc>
          <w:tcPr>
            <w:tcW w:w="1410"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nil"/>
              <w:right w:val="single" w:sz="4" w:space="0" w:color="000000"/>
            </w:tcBorders>
          </w:tcPr>
          <w:p w:rsidR="008E5B53" w:rsidRDefault="008E5B53">
            <w:pPr>
              <w:pStyle w:val="TableParagraph"/>
              <w:spacing w:line="256" w:lineRule="exact"/>
              <w:ind w:left="106"/>
              <w:rPr>
                <w:sz w:val="24"/>
                <w:szCs w:val="24"/>
              </w:rPr>
            </w:pPr>
          </w:p>
        </w:tc>
        <w:tc>
          <w:tcPr>
            <w:tcW w:w="2005"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572" w:type="dxa"/>
            <w:gridSpan w:val="4"/>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ответственного</w:t>
            </w:r>
            <w:r>
              <w:rPr>
                <w:spacing w:val="-2"/>
                <w:sz w:val="24"/>
                <w:szCs w:val="24"/>
              </w:rPr>
              <w:t xml:space="preserve"> </w:t>
            </w:r>
            <w:r>
              <w:rPr>
                <w:spacing w:val="-5"/>
                <w:sz w:val="24"/>
                <w:szCs w:val="24"/>
              </w:rPr>
              <w:t>за</w:t>
            </w:r>
          </w:p>
        </w:tc>
      </w:tr>
      <w:tr w:rsidR="008E5B53" w:rsidTr="0087644C">
        <w:trPr>
          <w:gridAfter w:val="7"/>
          <w:wAfter w:w="9770" w:type="dxa"/>
          <w:trHeight w:val="276"/>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орган</w:t>
            </w:r>
          </w:p>
        </w:tc>
        <w:tc>
          <w:tcPr>
            <w:tcW w:w="3258" w:type="dxa"/>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005"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942" w:type="dxa"/>
            <w:gridSpan w:val="4"/>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572" w:type="dxa"/>
            <w:gridSpan w:val="4"/>
            <w:tcBorders>
              <w:top w:val="nil"/>
              <w:left w:val="single" w:sz="4" w:space="0" w:color="000000"/>
              <w:bottom w:val="single" w:sz="4" w:space="0" w:color="000000"/>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предоставление</w:t>
            </w:r>
          </w:p>
        </w:tc>
      </w:tr>
      <w:tr w:rsidR="008E5B53" w:rsidTr="0087644C">
        <w:trPr>
          <w:gridAfter w:val="7"/>
          <w:wAfter w:w="9770" w:type="dxa"/>
          <w:trHeight w:val="270"/>
        </w:trPr>
        <w:tc>
          <w:tcPr>
            <w:tcW w:w="2144" w:type="dxa"/>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3265"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9"/>
              <w:rPr>
                <w:sz w:val="24"/>
                <w:szCs w:val="24"/>
              </w:rPr>
            </w:pPr>
            <w:r>
              <w:rPr>
                <w:sz w:val="24"/>
                <w:szCs w:val="24"/>
              </w:rPr>
              <w:t>Принятие</w:t>
            </w:r>
            <w:r>
              <w:rPr>
                <w:spacing w:val="-3"/>
                <w:sz w:val="24"/>
                <w:szCs w:val="24"/>
              </w:rPr>
              <w:t xml:space="preserve"> </w:t>
            </w:r>
            <w:r>
              <w:rPr>
                <w:sz w:val="24"/>
                <w:szCs w:val="24"/>
              </w:rPr>
              <w:t>решения</w:t>
            </w:r>
            <w:r>
              <w:rPr>
                <w:spacing w:val="-3"/>
                <w:sz w:val="24"/>
                <w:szCs w:val="24"/>
              </w:rPr>
              <w:t xml:space="preserve"> </w:t>
            </w:r>
            <w:r>
              <w:rPr>
                <w:sz w:val="24"/>
                <w:szCs w:val="24"/>
              </w:rPr>
              <w:t>об</w:t>
            </w:r>
            <w:r>
              <w:rPr>
                <w:spacing w:val="-2"/>
                <w:sz w:val="24"/>
                <w:szCs w:val="24"/>
              </w:rPr>
              <w:t xml:space="preserve"> отказе</w:t>
            </w:r>
          </w:p>
        </w:tc>
        <w:tc>
          <w:tcPr>
            <w:tcW w:w="1410" w:type="dxa"/>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702"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6"/>
              <w:rPr>
                <w:sz w:val="24"/>
                <w:szCs w:val="24"/>
              </w:rPr>
            </w:pPr>
            <w:r>
              <w:rPr>
                <w:spacing w:val="-2"/>
                <w:sz w:val="24"/>
                <w:szCs w:val="24"/>
              </w:rPr>
              <w:t>муниципальн</w:t>
            </w:r>
          </w:p>
        </w:tc>
        <w:tc>
          <w:tcPr>
            <w:tcW w:w="1984" w:type="dxa"/>
            <w:gridSpan w:val="4"/>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984" w:type="dxa"/>
            <w:gridSpan w:val="6"/>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551" w:type="dxa"/>
            <w:gridSpan w:val="3"/>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6"/>
              <w:rPr>
                <w:sz w:val="24"/>
                <w:szCs w:val="24"/>
              </w:rPr>
            </w:pPr>
            <w:r>
              <w:rPr>
                <w:spacing w:val="-2"/>
                <w:sz w:val="24"/>
                <w:szCs w:val="24"/>
              </w:rPr>
              <w:t>муниципальной</w:t>
            </w:r>
          </w:p>
        </w:tc>
      </w:tr>
      <w:tr w:rsidR="008E5B53" w:rsidTr="0087644C">
        <w:trPr>
          <w:gridAfter w:val="7"/>
          <w:wAfter w:w="9770" w:type="dxa"/>
          <w:trHeight w:val="265"/>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в</w:t>
            </w:r>
            <w:r>
              <w:rPr>
                <w:spacing w:val="-3"/>
                <w:sz w:val="24"/>
                <w:szCs w:val="24"/>
              </w:rPr>
              <w:t xml:space="preserve"> </w:t>
            </w:r>
            <w:r>
              <w:rPr>
                <w:sz w:val="24"/>
                <w:szCs w:val="24"/>
              </w:rPr>
              <w:t>приеме</w:t>
            </w:r>
            <w:r>
              <w:rPr>
                <w:spacing w:val="-3"/>
                <w:sz w:val="24"/>
                <w:szCs w:val="24"/>
              </w:rPr>
              <w:t xml:space="preserve"> </w:t>
            </w:r>
            <w:r>
              <w:rPr>
                <w:sz w:val="24"/>
                <w:szCs w:val="24"/>
              </w:rPr>
              <w:t>документов,</w:t>
            </w:r>
            <w:r>
              <w:rPr>
                <w:spacing w:val="-1"/>
                <w:sz w:val="24"/>
                <w:szCs w:val="24"/>
              </w:rPr>
              <w:t xml:space="preserve"> </w:t>
            </w:r>
            <w:r>
              <w:rPr>
                <w:spacing w:val="-12"/>
                <w:sz w:val="24"/>
                <w:szCs w:val="24"/>
              </w:rPr>
              <w:t>в</w:t>
            </w: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z w:val="24"/>
                <w:szCs w:val="24"/>
              </w:rPr>
              <w:t>ой</w:t>
            </w:r>
            <w:r>
              <w:rPr>
                <w:spacing w:val="-1"/>
                <w:sz w:val="24"/>
                <w:szCs w:val="24"/>
              </w:rPr>
              <w:t xml:space="preserve"> </w:t>
            </w:r>
            <w:r>
              <w:rPr>
                <w:spacing w:val="-2"/>
                <w:sz w:val="24"/>
                <w:szCs w:val="24"/>
              </w:rPr>
              <w:t>услуги</w:t>
            </w:r>
          </w:p>
        </w:tc>
        <w:tc>
          <w:tcPr>
            <w:tcW w:w="1984" w:type="dxa"/>
            <w:gridSpan w:val="4"/>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z w:val="24"/>
                <w:szCs w:val="24"/>
              </w:rPr>
              <w:t>услуги,</w:t>
            </w:r>
            <w:r>
              <w:rPr>
                <w:spacing w:val="-3"/>
                <w:sz w:val="24"/>
                <w:szCs w:val="24"/>
              </w:rPr>
              <w:t xml:space="preserve"> </w:t>
            </w:r>
            <w:r>
              <w:rPr>
                <w:sz w:val="24"/>
                <w:szCs w:val="24"/>
              </w:rPr>
              <w:t>и</w:t>
            </w:r>
            <w:r>
              <w:rPr>
                <w:spacing w:val="-3"/>
                <w:sz w:val="24"/>
                <w:szCs w:val="24"/>
              </w:rPr>
              <w:t xml:space="preserve"> </w:t>
            </w:r>
            <w:r>
              <w:rPr>
                <w:spacing w:val="-2"/>
                <w:sz w:val="24"/>
                <w:szCs w:val="24"/>
              </w:rPr>
              <w:t>передача</w:t>
            </w:r>
          </w:p>
        </w:tc>
      </w:tr>
      <w:tr w:rsidR="008E5B53" w:rsidTr="0087644C">
        <w:trPr>
          <w:gridAfter w:val="7"/>
          <w:wAfter w:w="9770" w:type="dxa"/>
          <w:trHeight w:val="265"/>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случае</w:t>
            </w:r>
            <w:r>
              <w:rPr>
                <w:spacing w:val="-4"/>
                <w:sz w:val="24"/>
                <w:szCs w:val="24"/>
              </w:rPr>
              <w:t xml:space="preserve"> </w:t>
            </w:r>
            <w:r>
              <w:rPr>
                <w:sz w:val="24"/>
                <w:szCs w:val="24"/>
              </w:rPr>
              <w:t>выявления</w:t>
            </w:r>
            <w:r>
              <w:rPr>
                <w:spacing w:val="-3"/>
                <w:sz w:val="24"/>
                <w:szCs w:val="24"/>
              </w:rPr>
              <w:t xml:space="preserve"> </w:t>
            </w:r>
            <w:r>
              <w:rPr>
                <w:spacing w:val="-2"/>
                <w:sz w:val="24"/>
                <w:szCs w:val="24"/>
              </w:rPr>
              <w:lastRenderedPageBreak/>
              <w:t>оснований</w:t>
            </w: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84" w:type="dxa"/>
            <w:gridSpan w:val="4"/>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z w:val="24"/>
                <w:szCs w:val="24"/>
              </w:rPr>
              <w:t>ему</w:t>
            </w:r>
            <w:r>
              <w:rPr>
                <w:spacing w:val="-3"/>
                <w:sz w:val="24"/>
                <w:szCs w:val="24"/>
              </w:rPr>
              <w:t xml:space="preserve"> </w:t>
            </w:r>
            <w:r>
              <w:rPr>
                <w:spacing w:val="-2"/>
                <w:sz w:val="24"/>
                <w:szCs w:val="24"/>
              </w:rPr>
              <w:t>документов</w:t>
            </w:r>
          </w:p>
        </w:tc>
      </w:tr>
      <w:tr w:rsidR="008E5B53" w:rsidTr="0087644C">
        <w:trPr>
          <w:gridAfter w:val="7"/>
          <w:wAfter w:w="9770" w:type="dxa"/>
          <w:trHeight w:val="265"/>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для</w:t>
            </w:r>
            <w:r>
              <w:rPr>
                <w:spacing w:val="-2"/>
                <w:sz w:val="24"/>
                <w:szCs w:val="24"/>
              </w:rPr>
              <w:t xml:space="preserve"> </w:t>
            </w:r>
            <w:r>
              <w:rPr>
                <w:sz w:val="24"/>
                <w:szCs w:val="24"/>
              </w:rPr>
              <w:t>отказа</w:t>
            </w:r>
            <w:r>
              <w:rPr>
                <w:spacing w:val="-2"/>
                <w:sz w:val="24"/>
                <w:szCs w:val="24"/>
              </w:rPr>
              <w:t xml:space="preserve"> </w:t>
            </w:r>
            <w:r>
              <w:rPr>
                <w:sz w:val="24"/>
                <w:szCs w:val="24"/>
              </w:rPr>
              <w:t>в</w:t>
            </w:r>
            <w:r>
              <w:rPr>
                <w:spacing w:val="-1"/>
                <w:sz w:val="24"/>
                <w:szCs w:val="24"/>
              </w:rPr>
              <w:t xml:space="preserve"> </w:t>
            </w:r>
            <w:r>
              <w:rPr>
                <w:spacing w:val="-2"/>
                <w:sz w:val="24"/>
                <w:szCs w:val="24"/>
              </w:rPr>
              <w:t>приеме</w:t>
            </w: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84" w:type="dxa"/>
            <w:gridSpan w:val="4"/>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7"/>
          <w:wAfter w:w="9770" w:type="dxa"/>
          <w:trHeight w:val="271"/>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single" w:sz="4" w:space="0" w:color="000000"/>
              <w:right w:val="single" w:sz="4" w:space="0" w:color="000000"/>
            </w:tcBorders>
            <w:hideMark/>
          </w:tcPr>
          <w:p w:rsidR="008E5B53" w:rsidRDefault="008E5B53">
            <w:pPr>
              <w:pStyle w:val="TableParagraph"/>
              <w:spacing w:line="251" w:lineRule="exact"/>
              <w:ind w:left="109"/>
              <w:rPr>
                <w:sz w:val="24"/>
                <w:szCs w:val="24"/>
              </w:rPr>
            </w:pPr>
            <w:r>
              <w:rPr>
                <w:spacing w:val="-2"/>
                <w:sz w:val="24"/>
                <w:szCs w:val="24"/>
              </w:rPr>
              <w:t>документов</w:t>
            </w: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984" w:type="dxa"/>
            <w:gridSpan w:val="4"/>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r>
      <w:tr w:rsidR="008E5B53" w:rsidTr="0087644C">
        <w:trPr>
          <w:gridAfter w:val="7"/>
          <w:wAfter w:w="9770" w:type="dxa"/>
          <w:trHeight w:val="270"/>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9"/>
              <w:rPr>
                <w:sz w:val="24"/>
                <w:szCs w:val="24"/>
              </w:rPr>
            </w:pPr>
            <w:r>
              <w:rPr>
                <w:sz w:val="24"/>
                <w:szCs w:val="24"/>
              </w:rPr>
              <w:t>Регистрация</w:t>
            </w:r>
            <w:r>
              <w:rPr>
                <w:spacing w:val="-4"/>
                <w:sz w:val="24"/>
                <w:szCs w:val="24"/>
              </w:rPr>
              <w:t xml:space="preserve"> </w:t>
            </w:r>
            <w:r>
              <w:rPr>
                <w:sz w:val="24"/>
                <w:szCs w:val="24"/>
              </w:rPr>
              <w:t>заявления,</w:t>
            </w:r>
            <w:r>
              <w:rPr>
                <w:spacing w:val="-5"/>
                <w:sz w:val="24"/>
                <w:szCs w:val="24"/>
              </w:rPr>
              <w:t xml:space="preserve"> </w:t>
            </w:r>
            <w:r>
              <w:rPr>
                <w:spacing w:val="-10"/>
                <w:sz w:val="24"/>
                <w:szCs w:val="24"/>
              </w:rPr>
              <w:t>в</w:t>
            </w:r>
          </w:p>
        </w:tc>
        <w:tc>
          <w:tcPr>
            <w:tcW w:w="1410" w:type="dxa"/>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702"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6"/>
              <w:rPr>
                <w:sz w:val="24"/>
                <w:szCs w:val="24"/>
              </w:rPr>
            </w:pPr>
            <w:r>
              <w:rPr>
                <w:spacing w:val="-2"/>
                <w:sz w:val="24"/>
                <w:szCs w:val="24"/>
              </w:rPr>
              <w:t>должностное</w:t>
            </w:r>
          </w:p>
        </w:tc>
        <w:tc>
          <w:tcPr>
            <w:tcW w:w="1984" w:type="dxa"/>
            <w:gridSpan w:val="4"/>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9"/>
              <w:rPr>
                <w:sz w:val="24"/>
                <w:szCs w:val="24"/>
              </w:rPr>
            </w:pPr>
            <w:r>
              <w:rPr>
                <w:spacing w:val="-2"/>
                <w:sz w:val="24"/>
                <w:szCs w:val="24"/>
              </w:rPr>
              <w:t>Уполномоченны</w:t>
            </w:r>
          </w:p>
        </w:tc>
        <w:tc>
          <w:tcPr>
            <w:tcW w:w="1984" w:type="dxa"/>
            <w:gridSpan w:val="6"/>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551" w:type="dxa"/>
            <w:gridSpan w:val="3"/>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r>
      <w:tr w:rsidR="008E5B53" w:rsidTr="0087644C">
        <w:trPr>
          <w:gridAfter w:val="7"/>
          <w:wAfter w:w="9770" w:type="dxa"/>
          <w:trHeight w:val="265"/>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случае</w:t>
            </w:r>
            <w:r>
              <w:rPr>
                <w:spacing w:val="-3"/>
                <w:sz w:val="24"/>
                <w:szCs w:val="24"/>
              </w:rPr>
              <w:t xml:space="preserve"> </w:t>
            </w:r>
            <w:r>
              <w:rPr>
                <w:sz w:val="24"/>
                <w:szCs w:val="24"/>
              </w:rPr>
              <w:t>отсутствия</w:t>
            </w:r>
            <w:r>
              <w:rPr>
                <w:spacing w:val="-1"/>
                <w:sz w:val="24"/>
                <w:szCs w:val="24"/>
              </w:rPr>
              <w:t xml:space="preserve"> </w:t>
            </w:r>
            <w:r>
              <w:rPr>
                <w:spacing w:val="-2"/>
                <w:sz w:val="24"/>
                <w:szCs w:val="24"/>
              </w:rPr>
              <w:t>оснований</w:t>
            </w: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4"/>
                <w:sz w:val="24"/>
                <w:szCs w:val="24"/>
              </w:rPr>
              <w:t>лицо</w:t>
            </w:r>
          </w:p>
        </w:tc>
        <w:tc>
          <w:tcPr>
            <w:tcW w:w="1984" w:type="dxa"/>
            <w:gridSpan w:val="4"/>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 xml:space="preserve">й </w:t>
            </w:r>
            <w:r>
              <w:rPr>
                <w:spacing w:val="-2"/>
                <w:sz w:val="24"/>
                <w:szCs w:val="24"/>
              </w:rPr>
              <w:t>орган/ГИС</w:t>
            </w: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r>
      <w:tr w:rsidR="008E5B53" w:rsidTr="0087644C">
        <w:trPr>
          <w:gridAfter w:val="7"/>
          <w:wAfter w:w="9770" w:type="dxa"/>
          <w:trHeight w:val="265"/>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для</w:t>
            </w:r>
            <w:r>
              <w:rPr>
                <w:spacing w:val="-2"/>
                <w:sz w:val="24"/>
                <w:szCs w:val="24"/>
              </w:rPr>
              <w:t xml:space="preserve"> </w:t>
            </w:r>
            <w:r>
              <w:rPr>
                <w:sz w:val="24"/>
                <w:szCs w:val="24"/>
              </w:rPr>
              <w:t>отказа</w:t>
            </w:r>
            <w:r>
              <w:rPr>
                <w:spacing w:val="-2"/>
                <w:sz w:val="24"/>
                <w:szCs w:val="24"/>
              </w:rPr>
              <w:t xml:space="preserve"> </w:t>
            </w:r>
            <w:r>
              <w:rPr>
                <w:sz w:val="24"/>
                <w:szCs w:val="24"/>
              </w:rPr>
              <w:t>в</w:t>
            </w:r>
            <w:r>
              <w:rPr>
                <w:spacing w:val="-1"/>
                <w:sz w:val="24"/>
                <w:szCs w:val="24"/>
              </w:rPr>
              <w:t xml:space="preserve"> </w:t>
            </w:r>
            <w:r>
              <w:rPr>
                <w:spacing w:val="-2"/>
                <w:sz w:val="24"/>
                <w:szCs w:val="24"/>
              </w:rPr>
              <w:t>приеме</w:t>
            </w: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Уполномочен</w:t>
            </w:r>
          </w:p>
        </w:tc>
        <w:tc>
          <w:tcPr>
            <w:tcW w:w="1984"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r>
      <w:tr w:rsidR="008E5B53" w:rsidTr="0087644C">
        <w:trPr>
          <w:gridAfter w:val="7"/>
          <w:wAfter w:w="9770" w:type="dxa"/>
          <w:trHeight w:val="266"/>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документов</w:t>
            </w: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z w:val="24"/>
                <w:szCs w:val="24"/>
              </w:rPr>
              <w:t xml:space="preserve">ного </w:t>
            </w:r>
            <w:r>
              <w:rPr>
                <w:spacing w:val="-2"/>
                <w:sz w:val="24"/>
                <w:szCs w:val="24"/>
              </w:rPr>
              <w:t>органа,</w:t>
            </w:r>
          </w:p>
        </w:tc>
        <w:tc>
          <w:tcPr>
            <w:tcW w:w="1984"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r>
      <w:tr w:rsidR="008E5B53" w:rsidTr="0087644C">
        <w:trPr>
          <w:gridAfter w:val="7"/>
          <w:wAfter w:w="9770" w:type="dxa"/>
          <w:trHeight w:val="266"/>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ответственное</w:t>
            </w:r>
          </w:p>
        </w:tc>
        <w:tc>
          <w:tcPr>
            <w:tcW w:w="1984"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r>
      <w:tr w:rsidR="008E5B53" w:rsidTr="0087644C">
        <w:trPr>
          <w:gridAfter w:val="7"/>
          <w:wAfter w:w="9770" w:type="dxa"/>
          <w:trHeight w:val="265"/>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5"/>
                <w:sz w:val="24"/>
                <w:szCs w:val="24"/>
              </w:rPr>
              <w:t>за</w:t>
            </w:r>
          </w:p>
        </w:tc>
        <w:tc>
          <w:tcPr>
            <w:tcW w:w="1984"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r>
      <w:tr w:rsidR="008E5B53" w:rsidTr="0087644C">
        <w:trPr>
          <w:gridAfter w:val="7"/>
          <w:wAfter w:w="9770" w:type="dxa"/>
          <w:trHeight w:val="265"/>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регистрацию</w:t>
            </w:r>
          </w:p>
        </w:tc>
        <w:tc>
          <w:tcPr>
            <w:tcW w:w="1984"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r>
      <w:tr w:rsidR="008E5B53" w:rsidTr="0087644C">
        <w:trPr>
          <w:gridAfter w:val="7"/>
          <w:wAfter w:w="9770" w:type="dxa"/>
          <w:trHeight w:val="265"/>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корреспонден</w:t>
            </w:r>
          </w:p>
        </w:tc>
        <w:tc>
          <w:tcPr>
            <w:tcW w:w="1984"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r>
      <w:tr w:rsidR="008E5B53" w:rsidTr="0087644C">
        <w:trPr>
          <w:gridAfter w:val="7"/>
          <w:wAfter w:w="9770" w:type="dxa"/>
          <w:trHeight w:val="271"/>
        </w:trPr>
        <w:tc>
          <w:tcPr>
            <w:tcW w:w="2144"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65" w:type="dxa"/>
            <w:gridSpan w:val="2"/>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tcBorders>
              <w:top w:val="nil"/>
              <w:left w:val="single" w:sz="4" w:space="0" w:color="000000"/>
              <w:bottom w:val="single" w:sz="4" w:space="0" w:color="000000"/>
              <w:right w:val="single" w:sz="4" w:space="0" w:color="000000"/>
            </w:tcBorders>
            <w:hideMark/>
          </w:tcPr>
          <w:p w:rsidR="008E5B53" w:rsidRDefault="008E5B53">
            <w:pPr>
              <w:pStyle w:val="TableParagraph"/>
              <w:spacing w:line="251" w:lineRule="exact"/>
              <w:ind w:left="106"/>
              <w:rPr>
                <w:sz w:val="24"/>
                <w:szCs w:val="24"/>
              </w:rPr>
            </w:pPr>
            <w:r>
              <w:rPr>
                <w:spacing w:val="-5"/>
                <w:sz w:val="24"/>
                <w:szCs w:val="24"/>
              </w:rPr>
              <w:t>ции</w:t>
            </w:r>
          </w:p>
        </w:tc>
        <w:tc>
          <w:tcPr>
            <w:tcW w:w="1984" w:type="dxa"/>
            <w:gridSpan w:val="4"/>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984" w:type="dxa"/>
            <w:gridSpan w:val="6"/>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551" w:type="dxa"/>
            <w:gridSpan w:val="3"/>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r>
      <w:tr w:rsidR="008E5B53" w:rsidTr="0087644C">
        <w:trPr>
          <w:gridAfter w:val="7"/>
          <w:wAfter w:w="9770" w:type="dxa"/>
          <w:trHeight w:val="299"/>
        </w:trPr>
        <w:tc>
          <w:tcPr>
            <w:tcW w:w="15040" w:type="dxa"/>
            <w:gridSpan w:val="19"/>
            <w:tcBorders>
              <w:top w:val="single" w:sz="4" w:space="0" w:color="000000"/>
              <w:left w:val="single" w:sz="4" w:space="0" w:color="000000"/>
              <w:bottom w:val="single" w:sz="4" w:space="0" w:color="000000"/>
              <w:right w:val="single" w:sz="4" w:space="0" w:color="000000"/>
            </w:tcBorders>
            <w:hideMark/>
          </w:tcPr>
          <w:p w:rsidR="008E5B53" w:rsidRDefault="008E5B53">
            <w:pPr>
              <w:pStyle w:val="TableParagraph"/>
              <w:spacing w:line="270" w:lineRule="exact"/>
              <w:ind w:left="5432"/>
              <w:rPr>
                <w:sz w:val="24"/>
                <w:szCs w:val="24"/>
              </w:rPr>
            </w:pPr>
            <w:r>
              <w:rPr>
                <w:sz w:val="24"/>
                <w:szCs w:val="24"/>
              </w:rPr>
              <w:t>2.</w:t>
            </w:r>
            <w:r>
              <w:rPr>
                <w:spacing w:val="26"/>
                <w:sz w:val="24"/>
                <w:szCs w:val="24"/>
              </w:rPr>
              <w:t xml:space="preserve">  </w:t>
            </w:r>
            <w:r>
              <w:rPr>
                <w:sz w:val="24"/>
                <w:szCs w:val="24"/>
              </w:rPr>
              <w:t>Получение</w:t>
            </w:r>
            <w:r>
              <w:rPr>
                <w:spacing w:val="-3"/>
                <w:sz w:val="24"/>
                <w:szCs w:val="24"/>
              </w:rPr>
              <w:t xml:space="preserve"> </w:t>
            </w:r>
            <w:r>
              <w:rPr>
                <w:sz w:val="24"/>
                <w:szCs w:val="24"/>
              </w:rPr>
              <w:t>сведений</w:t>
            </w:r>
            <w:r>
              <w:rPr>
                <w:spacing w:val="-3"/>
                <w:sz w:val="24"/>
                <w:szCs w:val="24"/>
              </w:rPr>
              <w:t xml:space="preserve"> </w:t>
            </w:r>
            <w:r>
              <w:rPr>
                <w:sz w:val="24"/>
                <w:szCs w:val="24"/>
              </w:rPr>
              <w:t>посредством</w:t>
            </w:r>
            <w:r>
              <w:rPr>
                <w:spacing w:val="-2"/>
                <w:sz w:val="24"/>
                <w:szCs w:val="24"/>
              </w:rPr>
              <w:t xml:space="preserve"> </w:t>
            </w:r>
            <w:r>
              <w:rPr>
                <w:spacing w:val="-4"/>
                <w:sz w:val="24"/>
                <w:szCs w:val="24"/>
              </w:rPr>
              <w:t>СМЭВ</w:t>
            </w:r>
          </w:p>
        </w:tc>
      </w:tr>
      <w:tr w:rsidR="008E5B53" w:rsidTr="0087644C">
        <w:trPr>
          <w:gridAfter w:val="7"/>
          <w:wAfter w:w="9770" w:type="dxa"/>
          <w:trHeight w:val="275"/>
        </w:trPr>
        <w:tc>
          <w:tcPr>
            <w:tcW w:w="2144" w:type="dxa"/>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7"/>
              <w:rPr>
                <w:sz w:val="24"/>
                <w:szCs w:val="24"/>
              </w:rPr>
            </w:pPr>
            <w:r>
              <w:rPr>
                <w:spacing w:val="-2"/>
                <w:sz w:val="24"/>
                <w:szCs w:val="24"/>
              </w:rPr>
              <w:t>пакет</w:t>
            </w:r>
          </w:p>
        </w:tc>
        <w:tc>
          <w:tcPr>
            <w:tcW w:w="3265"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9"/>
              <w:rPr>
                <w:sz w:val="24"/>
                <w:szCs w:val="24"/>
              </w:rPr>
            </w:pPr>
            <w:r>
              <w:rPr>
                <w:spacing w:val="-2"/>
                <w:sz w:val="24"/>
                <w:szCs w:val="24"/>
              </w:rPr>
              <w:t>направление</w:t>
            </w:r>
          </w:p>
        </w:tc>
        <w:tc>
          <w:tcPr>
            <w:tcW w:w="1410" w:type="dxa"/>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9"/>
              <w:rPr>
                <w:sz w:val="24"/>
                <w:szCs w:val="24"/>
              </w:rPr>
            </w:pPr>
            <w:r>
              <w:rPr>
                <w:sz w:val="24"/>
                <w:szCs w:val="24"/>
              </w:rPr>
              <w:t>в</w:t>
            </w:r>
            <w:r>
              <w:rPr>
                <w:spacing w:val="-1"/>
                <w:sz w:val="24"/>
                <w:szCs w:val="24"/>
              </w:rPr>
              <w:t xml:space="preserve"> </w:t>
            </w:r>
            <w:r>
              <w:rPr>
                <w:spacing w:val="-4"/>
                <w:sz w:val="24"/>
                <w:szCs w:val="24"/>
              </w:rPr>
              <w:t>день</w:t>
            </w:r>
          </w:p>
        </w:tc>
        <w:tc>
          <w:tcPr>
            <w:tcW w:w="2126" w:type="dxa"/>
            <w:gridSpan w:val="5"/>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6"/>
              <w:rPr>
                <w:sz w:val="24"/>
                <w:szCs w:val="24"/>
              </w:rPr>
            </w:pPr>
            <w:r>
              <w:rPr>
                <w:spacing w:val="-2"/>
                <w:sz w:val="24"/>
                <w:szCs w:val="24"/>
              </w:rPr>
              <w:t>должностное</w:t>
            </w:r>
          </w:p>
        </w:tc>
        <w:tc>
          <w:tcPr>
            <w:tcW w:w="2128" w:type="dxa"/>
            <w:gridSpan w:val="5"/>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9"/>
              <w:rPr>
                <w:sz w:val="24"/>
                <w:szCs w:val="24"/>
              </w:rPr>
            </w:pPr>
            <w:r>
              <w:rPr>
                <w:spacing w:val="-2"/>
                <w:sz w:val="24"/>
                <w:szCs w:val="24"/>
              </w:rPr>
              <w:t>Уполномоченны</w:t>
            </w:r>
          </w:p>
        </w:tc>
        <w:tc>
          <w:tcPr>
            <w:tcW w:w="1701" w:type="dxa"/>
            <w:gridSpan w:val="4"/>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6"/>
              <w:rPr>
                <w:sz w:val="24"/>
                <w:szCs w:val="24"/>
              </w:rPr>
            </w:pPr>
            <w:r>
              <w:rPr>
                <w:spacing w:val="-2"/>
                <w:sz w:val="24"/>
                <w:szCs w:val="24"/>
              </w:rPr>
              <w:t>отсутствие</w:t>
            </w:r>
          </w:p>
        </w:tc>
        <w:tc>
          <w:tcPr>
            <w:tcW w:w="2266" w:type="dxa"/>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6"/>
              <w:rPr>
                <w:sz w:val="24"/>
                <w:szCs w:val="24"/>
              </w:rPr>
            </w:pPr>
            <w:r>
              <w:rPr>
                <w:spacing w:val="-2"/>
                <w:sz w:val="24"/>
                <w:szCs w:val="24"/>
              </w:rPr>
              <w:t>направление</w:t>
            </w:r>
          </w:p>
        </w:tc>
      </w:tr>
      <w:tr w:rsidR="008E5B53" w:rsidTr="0087644C">
        <w:trPr>
          <w:gridAfter w:val="7"/>
          <w:wAfter w:w="9770" w:type="dxa"/>
          <w:trHeight w:val="275"/>
        </w:trPr>
        <w:tc>
          <w:tcPr>
            <w:tcW w:w="2144"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зарегистрированн</w:t>
            </w:r>
          </w:p>
        </w:tc>
        <w:tc>
          <w:tcPr>
            <w:tcW w:w="3265"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межведомственных</w:t>
            </w:r>
            <w:r>
              <w:rPr>
                <w:spacing w:val="-4"/>
                <w:sz w:val="24"/>
                <w:szCs w:val="24"/>
              </w:rPr>
              <w:t xml:space="preserve"> </w:t>
            </w:r>
            <w:r>
              <w:rPr>
                <w:spacing w:val="-2"/>
                <w:sz w:val="24"/>
                <w:szCs w:val="24"/>
              </w:rPr>
              <w:t>запросов</w:t>
            </w: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pacing w:val="-2"/>
                <w:sz w:val="24"/>
                <w:szCs w:val="24"/>
              </w:rPr>
              <w:t>регистрации</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4"/>
                <w:sz w:val="24"/>
                <w:szCs w:val="24"/>
              </w:rPr>
              <w:t>лицо</w:t>
            </w:r>
          </w:p>
        </w:tc>
        <w:tc>
          <w:tcPr>
            <w:tcW w:w="2128"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 xml:space="preserve">й </w:t>
            </w:r>
            <w:r>
              <w:rPr>
                <w:spacing w:val="-2"/>
                <w:sz w:val="24"/>
                <w:szCs w:val="24"/>
              </w:rPr>
              <w:t>орган/ГИС/</w:t>
            </w:r>
          </w:p>
        </w:tc>
        <w:tc>
          <w:tcPr>
            <w:tcW w:w="1701" w:type="dxa"/>
            <w:gridSpan w:val="4"/>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документов,</w:t>
            </w:r>
          </w:p>
        </w:tc>
        <w:tc>
          <w:tcPr>
            <w:tcW w:w="2266"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межведомственного</w:t>
            </w:r>
          </w:p>
        </w:tc>
      </w:tr>
      <w:tr w:rsidR="008E5B53" w:rsidTr="0087644C">
        <w:trPr>
          <w:gridAfter w:val="7"/>
          <w:wAfter w:w="9770" w:type="dxa"/>
          <w:trHeight w:val="276"/>
        </w:trPr>
        <w:tc>
          <w:tcPr>
            <w:tcW w:w="2144"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z w:val="24"/>
                <w:szCs w:val="24"/>
              </w:rPr>
              <w:t>ых</w:t>
            </w:r>
            <w:r>
              <w:rPr>
                <w:spacing w:val="1"/>
                <w:sz w:val="24"/>
                <w:szCs w:val="24"/>
              </w:rPr>
              <w:t xml:space="preserve"> </w:t>
            </w:r>
            <w:r>
              <w:rPr>
                <w:spacing w:val="-2"/>
                <w:sz w:val="24"/>
                <w:szCs w:val="24"/>
              </w:rPr>
              <w:t>документов,</w:t>
            </w:r>
          </w:p>
        </w:tc>
        <w:tc>
          <w:tcPr>
            <w:tcW w:w="3265"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в</w:t>
            </w:r>
            <w:r>
              <w:rPr>
                <w:spacing w:val="-2"/>
                <w:sz w:val="24"/>
                <w:szCs w:val="24"/>
              </w:rPr>
              <w:t xml:space="preserve"> </w:t>
            </w:r>
            <w:r>
              <w:rPr>
                <w:sz w:val="24"/>
                <w:szCs w:val="24"/>
              </w:rPr>
              <w:t>органы</w:t>
            </w:r>
            <w:r>
              <w:rPr>
                <w:spacing w:val="-1"/>
                <w:sz w:val="24"/>
                <w:szCs w:val="24"/>
              </w:rPr>
              <w:t xml:space="preserve"> </w:t>
            </w:r>
            <w:r>
              <w:rPr>
                <w:sz w:val="24"/>
                <w:szCs w:val="24"/>
              </w:rPr>
              <w:t xml:space="preserve">и </w:t>
            </w:r>
            <w:r>
              <w:rPr>
                <w:spacing w:val="-2"/>
                <w:sz w:val="24"/>
                <w:szCs w:val="24"/>
              </w:rPr>
              <w:t>организации</w:t>
            </w: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заявления</w:t>
            </w:r>
            <w:r>
              <w:rPr>
                <w:spacing w:val="-3"/>
                <w:sz w:val="24"/>
                <w:szCs w:val="24"/>
              </w:rPr>
              <w:t xml:space="preserve"> </w:t>
            </w:r>
            <w:r>
              <w:rPr>
                <w:spacing w:val="-10"/>
                <w:sz w:val="24"/>
                <w:szCs w:val="24"/>
              </w:rPr>
              <w:t>и</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Уполномочен</w:t>
            </w:r>
          </w:p>
        </w:tc>
        <w:tc>
          <w:tcPr>
            <w:tcW w:w="2128"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ПГС</w:t>
            </w:r>
            <w:r>
              <w:rPr>
                <w:spacing w:val="-1"/>
                <w:sz w:val="24"/>
                <w:szCs w:val="24"/>
              </w:rPr>
              <w:t xml:space="preserve"> </w:t>
            </w:r>
            <w:r>
              <w:rPr>
                <w:sz w:val="24"/>
                <w:szCs w:val="24"/>
              </w:rPr>
              <w:t>/</w:t>
            </w:r>
            <w:r>
              <w:rPr>
                <w:spacing w:val="-1"/>
                <w:sz w:val="24"/>
                <w:szCs w:val="24"/>
              </w:rPr>
              <w:t xml:space="preserve"> </w:t>
            </w:r>
            <w:r>
              <w:rPr>
                <w:spacing w:val="-4"/>
                <w:sz w:val="24"/>
                <w:szCs w:val="24"/>
              </w:rPr>
              <w:t>СМЭВ</w:t>
            </w:r>
          </w:p>
        </w:tc>
        <w:tc>
          <w:tcPr>
            <w:tcW w:w="1701" w:type="dxa"/>
            <w:gridSpan w:val="4"/>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необходимых</w:t>
            </w:r>
          </w:p>
        </w:tc>
        <w:tc>
          <w:tcPr>
            <w:tcW w:w="2266"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запроса</w:t>
            </w:r>
            <w:r>
              <w:rPr>
                <w:spacing w:val="-2"/>
                <w:sz w:val="24"/>
                <w:szCs w:val="24"/>
              </w:rPr>
              <w:t xml:space="preserve"> </w:t>
            </w:r>
            <w:r>
              <w:rPr>
                <w:sz w:val="24"/>
                <w:szCs w:val="24"/>
              </w:rPr>
              <w:t>в</w:t>
            </w:r>
            <w:r>
              <w:rPr>
                <w:spacing w:val="-2"/>
                <w:sz w:val="24"/>
                <w:szCs w:val="24"/>
              </w:rPr>
              <w:t xml:space="preserve"> органы</w:t>
            </w:r>
          </w:p>
        </w:tc>
      </w:tr>
      <w:tr w:rsidR="008E5B53" w:rsidTr="0087644C">
        <w:trPr>
          <w:gridAfter w:val="7"/>
          <w:wAfter w:w="9770" w:type="dxa"/>
          <w:trHeight w:val="276"/>
        </w:trPr>
        <w:tc>
          <w:tcPr>
            <w:tcW w:w="2144"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поступивших</w:t>
            </w: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pacing w:val="-2"/>
                <w:sz w:val="24"/>
                <w:szCs w:val="24"/>
              </w:rPr>
              <w:t>документов</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 xml:space="preserve">ного </w:t>
            </w:r>
            <w:r>
              <w:rPr>
                <w:spacing w:val="-2"/>
                <w:sz w:val="24"/>
                <w:szCs w:val="24"/>
              </w:rPr>
              <w:t>органа,</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5"/>
                <w:sz w:val="24"/>
                <w:szCs w:val="24"/>
              </w:rPr>
              <w:t>для</w:t>
            </w:r>
          </w:p>
        </w:tc>
        <w:tc>
          <w:tcPr>
            <w:tcW w:w="2266"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(организации),</w:t>
            </w:r>
          </w:p>
        </w:tc>
      </w:tr>
      <w:tr w:rsidR="008E5B53" w:rsidTr="0087644C">
        <w:trPr>
          <w:gridAfter w:val="7"/>
          <w:wAfter w:w="9770" w:type="dxa"/>
          <w:trHeight w:val="275"/>
        </w:trPr>
        <w:tc>
          <w:tcPr>
            <w:tcW w:w="2144"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должностному</w:t>
            </w: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ответственное</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hideMark/>
          </w:tcPr>
          <w:p w:rsidR="008E5B53" w:rsidRDefault="008E5B53">
            <w:pPr>
              <w:pStyle w:val="TableParagraph"/>
              <w:spacing w:line="256" w:lineRule="exact"/>
              <w:rPr>
                <w:sz w:val="24"/>
                <w:szCs w:val="24"/>
              </w:rPr>
            </w:pPr>
            <w:r>
              <w:rPr>
                <w:spacing w:val="-2"/>
                <w:sz w:val="24"/>
                <w:szCs w:val="24"/>
              </w:rPr>
              <w:t>предоставления</w:t>
            </w:r>
          </w:p>
        </w:tc>
        <w:tc>
          <w:tcPr>
            <w:tcW w:w="2266"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предоставляющие</w:t>
            </w:r>
          </w:p>
        </w:tc>
      </w:tr>
      <w:tr w:rsidR="008E5B53" w:rsidTr="0087644C">
        <w:trPr>
          <w:gridAfter w:val="7"/>
          <w:wAfter w:w="9770" w:type="dxa"/>
          <w:trHeight w:val="275"/>
        </w:trPr>
        <w:tc>
          <w:tcPr>
            <w:tcW w:w="2144"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лицу,</w:t>
            </w: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5"/>
                <w:sz w:val="24"/>
                <w:szCs w:val="24"/>
              </w:rPr>
              <w:t>за</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spacing w:line="256" w:lineRule="exact"/>
              <w:ind w:left="106"/>
              <w:rPr>
                <w:sz w:val="24"/>
                <w:szCs w:val="24"/>
              </w:rPr>
            </w:pPr>
          </w:p>
        </w:tc>
        <w:tc>
          <w:tcPr>
            <w:tcW w:w="2266"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документы</w:t>
            </w:r>
          </w:p>
        </w:tc>
      </w:tr>
      <w:tr w:rsidR="008E5B53" w:rsidTr="0087644C">
        <w:trPr>
          <w:gridAfter w:val="7"/>
          <w:wAfter w:w="9770" w:type="dxa"/>
          <w:trHeight w:val="275"/>
        </w:trPr>
        <w:tc>
          <w:tcPr>
            <w:tcW w:w="2144"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z w:val="24"/>
                <w:szCs w:val="24"/>
              </w:rPr>
              <w:t>ответственному</w:t>
            </w:r>
            <w:r>
              <w:rPr>
                <w:spacing w:val="-6"/>
                <w:sz w:val="24"/>
                <w:szCs w:val="24"/>
              </w:rPr>
              <w:t xml:space="preserve"> </w:t>
            </w:r>
            <w:r>
              <w:rPr>
                <w:spacing w:val="-5"/>
                <w:sz w:val="24"/>
                <w:szCs w:val="24"/>
              </w:rPr>
              <w:t>за</w:t>
            </w: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предоставлен</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hideMark/>
          </w:tcPr>
          <w:p w:rsidR="008E5B53" w:rsidRDefault="008E5B53">
            <w:pPr>
              <w:pStyle w:val="TableParagraph"/>
              <w:spacing w:line="240" w:lineRule="exact"/>
              <w:ind w:left="108"/>
              <w:rPr>
                <w:sz w:val="24"/>
                <w:szCs w:val="24"/>
              </w:rPr>
            </w:pPr>
            <w:r>
              <w:rPr>
                <w:spacing w:val="-2"/>
                <w:sz w:val="24"/>
                <w:szCs w:val="24"/>
              </w:rPr>
              <w:t>муниципальной услуги</w:t>
            </w:r>
          </w:p>
        </w:tc>
        <w:tc>
          <w:tcPr>
            <w:tcW w:w="2266"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(сведения),</w:t>
            </w:r>
          </w:p>
        </w:tc>
      </w:tr>
      <w:tr w:rsidR="008E5B53" w:rsidTr="0087644C">
        <w:trPr>
          <w:gridAfter w:val="7"/>
          <w:wAfter w:w="9770" w:type="dxa"/>
          <w:trHeight w:val="275"/>
        </w:trPr>
        <w:tc>
          <w:tcPr>
            <w:tcW w:w="2144"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предоставление</w:t>
            </w: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5"/>
                <w:sz w:val="24"/>
                <w:szCs w:val="24"/>
              </w:rPr>
              <w:t>ие</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spacing w:line="256" w:lineRule="exact"/>
              <w:ind w:left="106"/>
              <w:rPr>
                <w:sz w:val="24"/>
                <w:szCs w:val="24"/>
              </w:rPr>
            </w:pPr>
          </w:p>
        </w:tc>
        <w:tc>
          <w:tcPr>
            <w:tcW w:w="2266"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предусмотренные</w:t>
            </w:r>
          </w:p>
        </w:tc>
      </w:tr>
      <w:tr w:rsidR="008E5B53" w:rsidTr="0087644C">
        <w:trPr>
          <w:gridAfter w:val="7"/>
          <w:wAfter w:w="9770" w:type="dxa"/>
          <w:trHeight w:val="275"/>
        </w:trPr>
        <w:tc>
          <w:tcPr>
            <w:tcW w:w="2144" w:type="dxa"/>
            <w:tcBorders>
              <w:top w:val="nil"/>
              <w:left w:val="single" w:sz="4" w:space="0" w:color="000000"/>
              <w:bottom w:val="nil"/>
              <w:right w:val="single" w:sz="4" w:space="0" w:color="000000"/>
            </w:tcBorders>
          </w:tcPr>
          <w:p w:rsidR="008E5B53" w:rsidRDefault="008E5B53">
            <w:pPr>
              <w:pStyle w:val="TableParagraph"/>
              <w:spacing w:line="256" w:lineRule="exact"/>
              <w:rPr>
                <w:sz w:val="24"/>
                <w:szCs w:val="24"/>
              </w:rPr>
            </w:pP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6" w:type="dxa"/>
            <w:gridSpan w:val="5"/>
            <w:tcBorders>
              <w:top w:val="nil"/>
              <w:left w:val="single" w:sz="4" w:space="0" w:color="000000"/>
              <w:bottom w:val="nil"/>
              <w:right w:val="single" w:sz="4" w:space="0" w:color="000000"/>
            </w:tcBorders>
          </w:tcPr>
          <w:p w:rsidR="008E5B53" w:rsidRDefault="008E5B53">
            <w:pPr>
              <w:pStyle w:val="TableParagraph"/>
              <w:spacing w:line="256" w:lineRule="exact"/>
              <w:ind w:left="106"/>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находящихся</w:t>
            </w:r>
            <w:r>
              <w:rPr>
                <w:spacing w:val="-4"/>
                <w:sz w:val="24"/>
                <w:szCs w:val="24"/>
              </w:rPr>
              <w:t xml:space="preserve"> </w:t>
            </w:r>
            <w:r>
              <w:rPr>
                <w:spacing w:val="-10"/>
                <w:sz w:val="24"/>
                <w:szCs w:val="24"/>
              </w:rPr>
              <w:t>в</w:t>
            </w:r>
          </w:p>
        </w:tc>
        <w:tc>
          <w:tcPr>
            <w:tcW w:w="2266"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пунктом</w:t>
            </w:r>
            <w:r>
              <w:rPr>
                <w:spacing w:val="-5"/>
                <w:sz w:val="24"/>
                <w:szCs w:val="24"/>
              </w:rPr>
              <w:t xml:space="preserve"> 2.9</w:t>
            </w:r>
          </w:p>
        </w:tc>
      </w:tr>
      <w:tr w:rsidR="008E5B53" w:rsidTr="0087644C">
        <w:trPr>
          <w:gridAfter w:val="7"/>
          <w:wAfter w:w="9770" w:type="dxa"/>
          <w:trHeight w:val="275"/>
        </w:trPr>
        <w:tc>
          <w:tcPr>
            <w:tcW w:w="2144"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муниципальной</w:t>
            </w:r>
          </w:p>
        </w:tc>
        <w:tc>
          <w:tcPr>
            <w:tcW w:w="326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6" w:type="dxa"/>
            <w:gridSpan w:val="5"/>
            <w:tcBorders>
              <w:top w:val="nil"/>
              <w:left w:val="single" w:sz="4" w:space="0" w:color="000000"/>
              <w:bottom w:val="nil"/>
              <w:right w:val="single" w:sz="4" w:space="0" w:color="000000"/>
            </w:tcBorders>
          </w:tcPr>
          <w:p w:rsidR="008E5B53" w:rsidRDefault="008E5B53">
            <w:pPr>
              <w:pStyle w:val="TableParagraph"/>
              <w:spacing w:line="256" w:lineRule="exact"/>
              <w:ind w:left="106"/>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распоряжении</w:t>
            </w:r>
          </w:p>
        </w:tc>
        <w:tc>
          <w:tcPr>
            <w:tcW w:w="2266"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Административного</w:t>
            </w:r>
          </w:p>
        </w:tc>
      </w:tr>
      <w:tr w:rsidR="008E5B53" w:rsidTr="0087644C">
        <w:trPr>
          <w:gridAfter w:val="7"/>
          <w:wAfter w:w="9770" w:type="dxa"/>
          <w:trHeight w:val="276"/>
        </w:trPr>
        <w:tc>
          <w:tcPr>
            <w:tcW w:w="2144" w:type="dxa"/>
            <w:tcBorders>
              <w:top w:val="nil"/>
              <w:left w:val="single" w:sz="4" w:space="0" w:color="000000"/>
              <w:bottom w:val="single" w:sz="4" w:space="0" w:color="000000"/>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услуги</w:t>
            </w:r>
          </w:p>
        </w:tc>
        <w:tc>
          <w:tcPr>
            <w:tcW w:w="3265" w:type="dxa"/>
            <w:gridSpan w:val="2"/>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126"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single" w:sz="4" w:space="0" w:color="000000"/>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государствен</w:t>
            </w:r>
            <w:r>
              <w:rPr>
                <w:spacing w:val="-2"/>
                <w:sz w:val="24"/>
                <w:szCs w:val="24"/>
              </w:rPr>
              <w:lastRenderedPageBreak/>
              <w:t>ны</w:t>
            </w:r>
          </w:p>
        </w:tc>
        <w:tc>
          <w:tcPr>
            <w:tcW w:w="2266" w:type="dxa"/>
            <w:tcBorders>
              <w:top w:val="nil"/>
              <w:left w:val="single" w:sz="4" w:space="0" w:color="000000"/>
              <w:bottom w:val="single" w:sz="4" w:space="0" w:color="000000"/>
              <w:right w:val="single" w:sz="4" w:space="0" w:color="000000"/>
            </w:tcBorders>
            <w:hideMark/>
          </w:tcPr>
          <w:p w:rsidR="008E5B53" w:rsidRDefault="008E5B53">
            <w:pPr>
              <w:pStyle w:val="TableParagraph"/>
              <w:spacing w:line="256" w:lineRule="exact"/>
              <w:ind w:left="106"/>
              <w:rPr>
                <w:sz w:val="24"/>
                <w:szCs w:val="24"/>
              </w:rPr>
            </w:pPr>
            <w:r>
              <w:rPr>
                <w:sz w:val="24"/>
                <w:szCs w:val="24"/>
              </w:rPr>
              <w:lastRenderedPageBreak/>
              <w:t>регламента,</w:t>
            </w:r>
            <w:r>
              <w:rPr>
                <w:spacing w:val="-4"/>
                <w:sz w:val="24"/>
                <w:szCs w:val="24"/>
              </w:rPr>
              <w:t xml:space="preserve"> </w:t>
            </w:r>
            <w:r>
              <w:rPr>
                <w:sz w:val="24"/>
                <w:szCs w:val="24"/>
              </w:rPr>
              <w:t>в</w:t>
            </w:r>
            <w:r>
              <w:rPr>
                <w:spacing w:val="-3"/>
                <w:sz w:val="24"/>
                <w:szCs w:val="24"/>
              </w:rPr>
              <w:t xml:space="preserve"> </w:t>
            </w:r>
            <w:r>
              <w:rPr>
                <w:spacing w:val="-5"/>
                <w:sz w:val="24"/>
                <w:szCs w:val="24"/>
              </w:rPr>
              <w:t>том</w:t>
            </w:r>
          </w:p>
        </w:tc>
      </w:tr>
      <w:tr w:rsidR="008E5B53" w:rsidTr="0087644C">
        <w:trPr>
          <w:gridAfter w:val="6"/>
          <w:wAfter w:w="9711" w:type="dxa"/>
          <w:trHeight w:val="270"/>
        </w:trPr>
        <w:tc>
          <w:tcPr>
            <w:tcW w:w="2151" w:type="dxa"/>
            <w:gridSpan w:val="2"/>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3258" w:type="dxa"/>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410" w:type="dxa"/>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126" w:type="dxa"/>
            <w:gridSpan w:val="5"/>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6"/>
              <w:rPr>
                <w:sz w:val="24"/>
                <w:szCs w:val="24"/>
              </w:rPr>
            </w:pPr>
            <w:r>
              <w:rPr>
                <w:spacing w:val="-2"/>
                <w:sz w:val="24"/>
                <w:szCs w:val="24"/>
              </w:rPr>
              <w:t>муниципальн</w:t>
            </w:r>
          </w:p>
        </w:tc>
        <w:tc>
          <w:tcPr>
            <w:tcW w:w="2128" w:type="dxa"/>
            <w:gridSpan w:val="5"/>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701" w:type="dxa"/>
            <w:gridSpan w:val="4"/>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6"/>
              <w:rPr>
                <w:sz w:val="24"/>
                <w:szCs w:val="24"/>
              </w:rPr>
            </w:pPr>
            <w:r>
              <w:rPr>
                <w:sz w:val="24"/>
                <w:szCs w:val="24"/>
              </w:rPr>
              <w:t>х</w:t>
            </w:r>
            <w:r>
              <w:rPr>
                <w:spacing w:val="2"/>
                <w:sz w:val="24"/>
                <w:szCs w:val="24"/>
              </w:rPr>
              <w:t xml:space="preserve"> </w:t>
            </w:r>
            <w:r>
              <w:rPr>
                <w:spacing w:val="-2"/>
                <w:sz w:val="24"/>
                <w:szCs w:val="24"/>
              </w:rPr>
              <w:t>органов</w:t>
            </w:r>
          </w:p>
        </w:tc>
        <w:tc>
          <w:tcPr>
            <w:tcW w:w="2325"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6"/>
              <w:rPr>
                <w:sz w:val="24"/>
                <w:szCs w:val="24"/>
              </w:rPr>
            </w:pPr>
            <w:r>
              <w:rPr>
                <w:sz w:val="24"/>
                <w:szCs w:val="24"/>
              </w:rPr>
              <w:t>числе</w:t>
            </w:r>
            <w:r>
              <w:rPr>
                <w:spacing w:val="-5"/>
                <w:sz w:val="24"/>
                <w:szCs w:val="24"/>
              </w:rPr>
              <w:t xml:space="preserve"> </w:t>
            </w:r>
            <w:r>
              <w:rPr>
                <w:spacing w:val="-10"/>
                <w:sz w:val="24"/>
                <w:szCs w:val="24"/>
              </w:rPr>
              <w:t>с</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z w:val="24"/>
                <w:szCs w:val="24"/>
              </w:rPr>
              <w:t xml:space="preserve">ой </w:t>
            </w:r>
            <w:r>
              <w:rPr>
                <w:spacing w:val="-2"/>
                <w:sz w:val="24"/>
                <w:szCs w:val="24"/>
              </w:rPr>
              <w:t>услуги</w:t>
            </w:r>
          </w:p>
        </w:tc>
        <w:tc>
          <w:tcPr>
            <w:tcW w:w="2128" w:type="dxa"/>
            <w:gridSpan w:val="5"/>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1" w:type="dxa"/>
            <w:gridSpan w:val="4"/>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(организаций)</w:t>
            </w:r>
          </w:p>
        </w:tc>
        <w:tc>
          <w:tcPr>
            <w:tcW w:w="232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использованием</w:t>
            </w:r>
          </w:p>
        </w:tc>
      </w:tr>
      <w:tr w:rsidR="008E5B53" w:rsidTr="0087644C">
        <w:trPr>
          <w:gridAfter w:val="6"/>
          <w:wAfter w:w="9711" w:type="dxa"/>
          <w:trHeight w:val="271"/>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126"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128" w:type="dxa"/>
            <w:gridSpan w:val="5"/>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1" w:type="dxa"/>
            <w:gridSpan w:val="4"/>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single" w:sz="4" w:space="0" w:color="000000"/>
              <w:right w:val="single" w:sz="4" w:space="0" w:color="000000"/>
            </w:tcBorders>
            <w:hideMark/>
          </w:tcPr>
          <w:p w:rsidR="008E5B53" w:rsidRDefault="008E5B53">
            <w:pPr>
              <w:pStyle w:val="TableParagraph"/>
              <w:spacing w:line="251" w:lineRule="exact"/>
              <w:ind w:left="106"/>
              <w:rPr>
                <w:sz w:val="24"/>
                <w:szCs w:val="24"/>
              </w:rPr>
            </w:pPr>
            <w:r>
              <w:rPr>
                <w:spacing w:val="-4"/>
                <w:sz w:val="24"/>
                <w:szCs w:val="24"/>
              </w:rPr>
              <w:t>СМЭВ</w:t>
            </w:r>
          </w:p>
        </w:tc>
      </w:tr>
      <w:tr w:rsidR="008E5B53" w:rsidTr="0087644C">
        <w:trPr>
          <w:gridAfter w:val="6"/>
          <w:wAfter w:w="9711" w:type="dxa"/>
          <w:trHeight w:val="270"/>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9"/>
              <w:rPr>
                <w:sz w:val="24"/>
                <w:szCs w:val="24"/>
              </w:rPr>
            </w:pPr>
            <w:r>
              <w:rPr>
                <w:sz w:val="24"/>
                <w:szCs w:val="24"/>
              </w:rPr>
              <w:t>получение</w:t>
            </w:r>
            <w:r>
              <w:rPr>
                <w:spacing w:val="-4"/>
                <w:sz w:val="24"/>
                <w:szCs w:val="24"/>
              </w:rPr>
              <w:t xml:space="preserve"> </w:t>
            </w:r>
            <w:r>
              <w:rPr>
                <w:sz w:val="24"/>
                <w:szCs w:val="24"/>
              </w:rPr>
              <w:t>ответов</w:t>
            </w:r>
            <w:r>
              <w:rPr>
                <w:spacing w:val="-3"/>
                <w:sz w:val="24"/>
                <w:szCs w:val="24"/>
              </w:rPr>
              <w:t xml:space="preserve"> </w:t>
            </w:r>
            <w:r>
              <w:rPr>
                <w:spacing w:val="-5"/>
                <w:sz w:val="24"/>
                <w:szCs w:val="24"/>
              </w:rPr>
              <w:t>на</w:t>
            </w:r>
          </w:p>
        </w:tc>
        <w:tc>
          <w:tcPr>
            <w:tcW w:w="1410" w:type="dxa"/>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9"/>
              <w:rPr>
                <w:sz w:val="24"/>
                <w:szCs w:val="24"/>
              </w:rPr>
            </w:pPr>
            <w:r>
              <w:rPr>
                <w:sz w:val="24"/>
                <w:szCs w:val="24"/>
              </w:rPr>
              <w:t>3</w:t>
            </w:r>
            <w:r>
              <w:rPr>
                <w:spacing w:val="-1"/>
                <w:sz w:val="24"/>
                <w:szCs w:val="24"/>
              </w:rPr>
              <w:t xml:space="preserve"> </w:t>
            </w:r>
            <w:r>
              <w:rPr>
                <w:sz w:val="24"/>
                <w:szCs w:val="24"/>
              </w:rPr>
              <w:t>рабочих</w:t>
            </w:r>
            <w:r>
              <w:rPr>
                <w:spacing w:val="2"/>
                <w:sz w:val="24"/>
                <w:szCs w:val="24"/>
              </w:rPr>
              <w:t xml:space="preserve"> </w:t>
            </w:r>
            <w:r>
              <w:rPr>
                <w:spacing w:val="-5"/>
                <w:sz w:val="24"/>
                <w:szCs w:val="24"/>
              </w:rPr>
              <w:t>дня</w:t>
            </w:r>
          </w:p>
        </w:tc>
        <w:tc>
          <w:tcPr>
            <w:tcW w:w="2126" w:type="dxa"/>
            <w:gridSpan w:val="5"/>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6"/>
              <w:rPr>
                <w:sz w:val="24"/>
                <w:szCs w:val="24"/>
              </w:rPr>
            </w:pPr>
            <w:r>
              <w:rPr>
                <w:spacing w:val="-2"/>
                <w:sz w:val="24"/>
                <w:szCs w:val="24"/>
              </w:rPr>
              <w:t>должностное</w:t>
            </w:r>
          </w:p>
        </w:tc>
        <w:tc>
          <w:tcPr>
            <w:tcW w:w="2128" w:type="dxa"/>
            <w:gridSpan w:val="5"/>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9"/>
              <w:rPr>
                <w:sz w:val="24"/>
                <w:szCs w:val="24"/>
              </w:rPr>
            </w:pPr>
            <w:r>
              <w:rPr>
                <w:spacing w:val="-2"/>
                <w:sz w:val="24"/>
                <w:szCs w:val="24"/>
              </w:rPr>
              <w:t>Уполномоченны</w:t>
            </w:r>
          </w:p>
        </w:tc>
        <w:tc>
          <w:tcPr>
            <w:tcW w:w="1701" w:type="dxa"/>
            <w:gridSpan w:val="4"/>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6"/>
              <w:rPr>
                <w:sz w:val="24"/>
                <w:szCs w:val="24"/>
              </w:rPr>
            </w:pPr>
            <w:r>
              <w:rPr>
                <w:sz w:val="24"/>
                <w:szCs w:val="24"/>
              </w:rPr>
              <w:t>–</w:t>
            </w:r>
          </w:p>
        </w:tc>
        <w:tc>
          <w:tcPr>
            <w:tcW w:w="2325"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6"/>
              <w:rPr>
                <w:sz w:val="24"/>
                <w:szCs w:val="24"/>
              </w:rPr>
            </w:pPr>
            <w:r>
              <w:rPr>
                <w:spacing w:val="-2"/>
                <w:sz w:val="24"/>
                <w:szCs w:val="24"/>
              </w:rPr>
              <w:t>получение</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межведомственные</w:t>
            </w:r>
            <w:r>
              <w:rPr>
                <w:spacing w:val="-7"/>
                <w:sz w:val="24"/>
                <w:szCs w:val="24"/>
              </w:rPr>
              <w:t xml:space="preserve"> </w:t>
            </w:r>
            <w:r>
              <w:rPr>
                <w:spacing w:val="-2"/>
                <w:sz w:val="24"/>
                <w:szCs w:val="24"/>
              </w:rPr>
              <w:t>запросы,</w:t>
            </w: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со</w:t>
            </w:r>
            <w:r>
              <w:rPr>
                <w:spacing w:val="-1"/>
                <w:sz w:val="24"/>
                <w:szCs w:val="24"/>
              </w:rPr>
              <w:t xml:space="preserve"> </w:t>
            </w:r>
            <w:r>
              <w:rPr>
                <w:spacing w:val="-5"/>
                <w:sz w:val="24"/>
                <w:szCs w:val="24"/>
              </w:rPr>
              <w:t>дня</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4"/>
                <w:sz w:val="24"/>
                <w:szCs w:val="24"/>
              </w:rPr>
              <w:t>лицо</w:t>
            </w:r>
          </w:p>
        </w:tc>
        <w:tc>
          <w:tcPr>
            <w:tcW w:w="2128"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й</w:t>
            </w:r>
            <w:r>
              <w:rPr>
                <w:spacing w:val="-1"/>
                <w:sz w:val="24"/>
                <w:szCs w:val="24"/>
              </w:rPr>
              <w:t xml:space="preserve"> </w:t>
            </w:r>
            <w:r>
              <w:rPr>
                <w:sz w:val="24"/>
                <w:szCs w:val="24"/>
              </w:rPr>
              <w:t xml:space="preserve">орган) </w:t>
            </w:r>
            <w:r>
              <w:rPr>
                <w:spacing w:val="-2"/>
                <w:sz w:val="24"/>
                <w:szCs w:val="24"/>
              </w:rPr>
              <w:t>/ГИС/</w:t>
            </w: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документов</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формирование</w:t>
            </w:r>
            <w:r>
              <w:rPr>
                <w:spacing w:val="-3"/>
                <w:sz w:val="24"/>
                <w:szCs w:val="24"/>
              </w:rPr>
              <w:t xml:space="preserve"> </w:t>
            </w:r>
            <w:r>
              <w:rPr>
                <w:spacing w:val="-2"/>
                <w:sz w:val="24"/>
                <w:szCs w:val="24"/>
              </w:rPr>
              <w:t>полного</w:t>
            </w: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направления</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Уполномочен</w:t>
            </w:r>
          </w:p>
        </w:tc>
        <w:tc>
          <w:tcPr>
            <w:tcW w:w="2128"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ПГС</w:t>
            </w:r>
            <w:r>
              <w:rPr>
                <w:spacing w:val="-1"/>
                <w:sz w:val="24"/>
                <w:szCs w:val="24"/>
              </w:rPr>
              <w:t xml:space="preserve"> </w:t>
            </w:r>
            <w:r>
              <w:rPr>
                <w:sz w:val="24"/>
                <w:szCs w:val="24"/>
              </w:rPr>
              <w:t>/</w:t>
            </w:r>
            <w:r>
              <w:rPr>
                <w:spacing w:val="-1"/>
                <w:sz w:val="24"/>
                <w:szCs w:val="24"/>
              </w:rPr>
              <w:t xml:space="preserve"> </w:t>
            </w:r>
            <w:r>
              <w:rPr>
                <w:spacing w:val="-4"/>
                <w:sz w:val="24"/>
                <w:szCs w:val="24"/>
              </w:rPr>
              <w:t>СМЭВ</w:t>
            </w: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(сведений),</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комплекта</w:t>
            </w:r>
            <w:r>
              <w:rPr>
                <w:spacing w:val="-2"/>
                <w:sz w:val="24"/>
                <w:szCs w:val="24"/>
              </w:rPr>
              <w:t xml:space="preserve"> документов</w:t>
            </w: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межведомстве</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z w:val="24"/>
                <w:szCs w:val="24"/>
              </w:rPr>
              <w:t xml:space="preserve">ного </w:t>
            </w:r>
            <w:r>
              <w:rPr>
                <w:spacing w:val="-2"/>
                <w:sz w:val="24"/>
                <w:szCs w:val="24"/>
              </w:rPr>
              <w:t>органа,</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z w:val="24"/>
                <w:szCs w:val="24"/>
              </w:rPr>
              <w:t>необходимых</w:t>
            </w:r>
            <w:r>
              <w:rPr>
                <w:spacing w:val="-3"/>
                <w:sz w:val="24"/>
                <w:szCs w:val="24"/>
              </w:rPr>
              <w:t xml:space="preserve"> </w:t>
            </w:r>
            <w:r>
              <w:rPr>
                <w:spacing w:val="-5"/>
                <w:sz w:val="24"/>
                <w:szCs w:val="24"/>
              </w:rPr>
              <w:t>для</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 xml:space="preserve">нного </w:t>
            </w:r>
            <w:r>
              <w:rPr>
                <w:spacing w:val="-2"/>
                <w:sz w:val="24"/>
                <w:szCs w:val="24"/>
              </w:rPr>
              <w:t>запроса</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ответственное</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предоставления</w:t>
            </w:r>
          </w:p>
        </w:tc>
      </w:tr>
      <w:tr w:rsidR="008E5B53" w:rsidTr="0087644C">
        <w:trPr>
          <w:gridAfter w:val="6"/>
          <w:wAfter w:w="9711" w:type="dxa"/>
          <w:trHeight w:val="266"/>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в</w:t>
            </w:r>
            <w:r>
              <w:rPr>
                <w:spacing w:val="-2"/>
                <w:sz w:val="24"/>
                <w:szCs w:val="24"/>
              </w:rPr>
              <w:t xml:space="preserve"> </w:t>
            </w:r>
            <w:r>
              <w:rPr>
                <w:sz w:val="24"/>
                <w:szCs w:val="24"/>
              </w:rPr>
              <w:t>орган</w:t>
            </w:r>
            <w:r>
              <w:rPr>
                <w:spacing w:val="-1"/>
                <w:sz w:val="24"/>
                <w:szCs w:val="24"/>
              </w:rPr>
              <w:t xml:space="preserve"> </w:t>
            </w:r>
            <w:r>
              <w:rPr>
                <w:spacing w:val="-5"/>
                <w:sz w:val="24"/>
                <w:szCs w:val="24"/>
              </w:rPr>
              <w:t>или</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5"/>
                <w:sz w:val="24"/>
                <w:szCs w:val="24"/>
              </w:rPr>
              <w:t>за</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spacing w:line="246" w:lineRule="exact"/>
              <w:ind w:left="106"/>
              <w:rPr>
                <w:sz w:val="24"/>
                <w:szCs w:val="24"/>
              </w:rPr>
            </w:pPr>
          </w:p>
        </w:tc>
      </w:tr>
      <w:tr w:rsidR="008E5B53" w:rsidTr="0087644C">
        <w:trPr>
          <w:gridAfter w:val="6"/>
          <w:wAfter w:w="9711" w:type="dxa"/>
          <w:trHeight w:val="266"/>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организацию,</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предоставлен</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муниципальной</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предоставляю</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5"/>
                <w:sz w:val="24"/>
                <w:szCs w:val="24"/>
              </w:rPr>
              <w:t>ие</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услуги</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щие</w:t>
            </w:r>
            <w:r>
              <w:rPr>
                <w:spacing w:val="-3"/>
                <w:sz w:val="24"/>
                <w:szCs w:val="24"/>
              </w:rPr>
              <w:t xml:space="preserve"> </w:t>
            </w:r>
            <w:r>
              <w:rPr>
                <w:spacing w:val="-2"/>
                <w:sz w:val="24"/>
                <w:szCs w:val="24"/>
              </w:rPr>
              <w:t>документ</w:t>
            </w:r>
          </w:p>
        </w:tc>
        <w:tc>
          <w:tcPr>
            <w:tcW w:w="2126" w:type="dxa"/>
            <w:gridSpan w:val="5"/>
            <w:tcBorders>
              <w:top w:val="nil"/>
              <w:left w:val="single" w:sz="4" w:space="0" w:color="000000"/>
              <w:bottom w:val="nil"/>
              <w:right w:val="single" w:sz="4" w:space="0" w:color="000000"/>
            </w:tcBorders>
          </w:tcPr>
          <w:p w:rsidR="008E5B53" w:rsidRDefault="008E5B53">
            <w:pPr>
              <w:pStyle w:val="TableParagraph"/>
              <w:spacing w:line="246" w:lineRule="exact"/>
              <w:ind w:left="106"/>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и</w:t>
            </w:r>
          </w:p>
        </w:tc>
        <w:tc>
          <w:tcPr>
            <w:tcW w:w="2126" w:type="dxa"/>
            <w:gridSpan w:val="5"/>
            <w:tcBorders>
              <w:top w:val="nil"/>
              <w:left w:val="single" w:sz="4" w:space="0" w:color="000000"/>
              <w:bottom w:val="nil"/>
              <w:right w:val="single" w:sz="4" w:space="0" w:color="000000"/>
            </w:tcBorders>
          </w:tcPr>
          <w:p w:rsidR="008E5B53" w:rsidRDefault="008E5B53">
            <w:pPr>
              <w:pStyle w:val="TableParagraph"/>
              <w:spacing w:line="246" w:lineRule="exact"/>
              <w:ind w:left="106"/>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информацию,</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муниципальн</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если</w:t>
            </w:r>
            <w:r>
              <w:rPr>
                <w:spacing w:val="-1"/>
                <w:sz w:val="24"/>
                <w:szCs w:val="24"/>
              </w:rPr>
              <w:t xml:space="preserve"> </w:t>
            </w:r>
            <w:r>
              <w:rPr>
                <w:spacing w:val="-4"/>
                <w:sz w:val="24"/>
                <w:szCs w:val="24"/>
              </w:rPr>
              <w:t>иные</w:t>
            </w:r>
          </w:p>
        </w:tc>
        <w:tc>
          <w:tcPr>
            <w:tcW w:w="2126" w:type="dxa"/>
            <w:gridSpan w:val="5"/>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z w:val="24"/>
                <w:szCs w:val="24"/>
              </w:rPr>
              <w:t xml:space="preserve">ой </w:t>
            </w:r>
            <w:r>
              <w:rPr>
                <w:spacing w:val="-2"/>
                <w:sz w:val="24"/>
                <w:szCs w:val="24"/>
              </w:rPr>
              <w:t>услуги</w:t>
            </w: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сроки</w:t>
            </w:r>
            <w:r>
              <w:rPr>
                <w:spacing w:val="-1"/>
                <w:sz w:val="24"/>
                <w:szCs w:val="24"/>
              </w:rPr>
              <w:t xml:space="preserve"> </w:t>
            </w:r>
            <w:r>
              <w:rPr>
                <w:spacing w:val="-5"/>
                <w:sz w:val="24"/>
                <w:szCs w:val="24"/>
              </w:rPr>
              <w:t>не</w:t>
            </w:r>
          </w:p>
        </w:tc>
        <w:tc>
          <w:tcPr>
            <w:tcW w:w="2126"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предусмотрен</w:t>
            </w:r>
          </w:p>
        </w:tc>
        <w:tc>
          <w:tcPr>
            <w:tcW w:w="2126"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6"/>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ы</w:t>
            </w:r>
          </w:p>
        </w:tc>
        <w:tc>
          <w:tcPr>
            <w:tcW w:w="2126"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6"/>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законодательс</w:t>
            </w:r>
          </w:p>
        </w:tc>
        <w:tc>
          <w:tcPr>
            <w:tcW w:w="2126"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4"/>
                <w:sz w:val="24"/>
                <w:szCs w:val="24"/>
              </w:rPr>
              <w:t>твом</w:t>
            </w:r>
          </w:p>
        </w:tc>
        <w:tc>
          <w:tcPr>
            <w:tcW w:w="2126"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Российской</w:t>
            </w:r>
          </w:p>
        </w:tc>
        <w:tc>
          <w:tcPr>
            <w:tcW w:w="2126"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Федерации</w:t>
            </w:r>
            <w:r>
              <w:rPr>
                <w:spacing w:val="-2"/>
                <w:sz w:val="24"/>
                <w:szCs w:val="24"/>
              </w:rPr>
              <w:t xml:space="preserve"> </w:t>
            </w:r>
            <w:r>
              <w:rPr>
                <w:spacing w:val="-12"/>
                <w:sz w:val="24"/>
                <w:szCs w:val="24"/>
              </w:rPr>
              <w:t>и</w:t>
            </w:r>
          </w:p>
        </w:tc>
        <w:tc>
          <w:tcPr>
            <w:tcW w:w="2126"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субъекта</w:t>
            </w:r>
          </w:p>
        </w:tc>
        <w:tc>
          <w:tcPr>
            <w:tcW w:w="2126"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Российской</w:t>
            </w:r>
          </w:p>
        </w:tc>
        <w:tc>
          <w:tcPr>
            <w:tcW w:w="2126"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71"/>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410" w:type="dxa"/>
            <w:tcBorders>
              <w:top w:val="nil"/>
              <w:left w:val="single" w:sz="4" w:space="0" w:color="000000"/>
              <w:bottom w:val="single" w:sz="4" w:space="0" w:color="000000"/>
              <w:right w:val="single" w:sz="4" w:space="0" w:color="000000"/>
            </w:tcBorders>
            <w:hideMark/>
          </w:tcPr>
          <w:p w:rsidR="008E5B53" w:rsidRDefault="008E5B53">
            <w:pPr>
              <w:pStyle w:val="TableParagraph"/>
              <w:spacing w:line="251" w:lineRule="exact"/>
              <w:ind w:left="109"/>
              <w:rPr>
                <w:sz w:val="24"/>
                <w:szCs w:val="24"/>
              </w:rPr>
            </w:pPr>
            <w:r>
              <w:rPr>
                <w:spacing w:val="-2"/>
                <w:sz w:val="24"/>
                <w:szCs w:val="24"/>
              </w:rPr>
              <w:t>Федерации</w:t>
            </w:r>
          </w:p>
        </w:tc>
        <w:tc>
          <w:tcPr>
            <w:tcW w:w="2126"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128"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701" w:type="dxa"/>
            <w:gridSpan w:val="4"/>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325" w:type="dxa"/>
            <w:gridSpan w:val="2"/>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395"/>
        </w:trPr>
        <w:tc>
          <w:tcPr>
            <w:tcW w:w="15099" w:type="dxa"/>
            <w:gridSpan w:val="20"/>
            <w:tcBorders>
              <w:top w:val="single" w:sz="4" w:space="0" w:color="000000"/>
              <w:left w:val="single" w:sz="4" w:space="0" w:color="000000"/>
              <w:bottom w:val="single" w:sz="4" w:space="0" w:color="000000"/>
              <w:right w:val="single" w:sz="4" w:space="0" w:color="000000"/>
            </w:tcBorders>
            <w:hideMark/>
          </w:tcPr>
          <w:p w:rsidR="008E5B53" w:rsidRDefault="008E5B53">
            <w:pPr>
              <w:pStyle w:val="TableParagraph"/>
              <w:spacing w:line="270" w:lineRule="exact"/>
              <w:ind w:left="5614"/>
              <w:rPr>
                <w:sz w:val="24"/>
                <w:szCs w:val="24"/>
              </w:rPr>
            </w:pPr>
            <w:r>
              <w:rPr>
                <w:sz w:val="24"/>
                <w:szCs w:val="24"/>
              </w:rPr>
              <w:t>3.</w:t>
            </w:r>
            <w:r>
              <w:rPr>
                <w:spacing w:val="28"/>
                <w:sz w:val="24"/>
                <w:szCs w:val="24"/>
              </w:rPr>
              <w:t xml:space="preserve">  </w:t>
            </w:r>
            <w:r>
              <w:rPr>
                <w:sz w:val="24"/>
                <w:szCs w:val="24"/>
              </w:rPr>
              <w:t>Рассмотрение документов</w:t>
            </w:r>
            <w:r>
              <w:rPr>
                <w:spacing w:val="-1"/>
                <w:sz w:val="24"/>
                <w:szCs w:val="24"/>
              </w:rPr>
              <w:t xml:space="preserve"> </w:t>
            </w:r>
            <w:r>
              <w:rPr>
                <w:sz w:val="24"/>
                <w:szCs w:val="24"/>
              </w:rPr>
              <w:t xml:space="preserve">и </w:t>
            </w:r>
            <w:r>
              <w:rPr>
                <w:spacing w:val="-2"/>
                <w:sz w:val="24"/>
                <w:szCs w:val="24"/>
              </w:rPr>
              <w:t>сведений</w:t>
            </w:r>
          </w:p>
        </w:tc>
      </w:tr>
      <w:tr w:rsidR="008E5B53" w:rsidTr="0087644C">
        <w:trPr>
          <w:gridAfter w:val="6"/>
          <w:wAfter w:w="9711" w:type="dxa"/>
          <w:trHeight w:val="275"/>
        </w:trPr>
        <w:tc>
          <w:tcPr>
            <w:tcW w:w="2151"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7"/>
              <w:rPr>
                <w:sz w:val="24"/>
                <w:szCs w:val="24"/>
              </w:rPr>
            </w:pPr>
            <w:r>
              <w:rPr>
                <w:spacing w:val="-2"/>
                <w:sz w:val="24"/>
                <w:szCs w:val="24"/>
              </w:rPr>
              <w:t>пакет</w:t>
            </w:r>
          </w:p>
        </w:tc>
        <w:tc>
          <w:tcPr>
            <w:tcW w:w="3258" w:type="dxa"/>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9"/>
              <w:rPr>
                <w:sz w:val="24"/>
                <w:szCs w:val="24"/>
              </w:rPr>
            </w:pPr>
            <w:r>
              <w:rPr>
                <w:sz w:val="24"/>
                <w:szCs w:val="24"/>
              </w:rPr>
              <w:t>Проверка</w:t>
            </w:r>
            <w:r>
              <w:rPr>
                <w:spacing w:val="-6"/>
                <w:sz w:val="24"/>
                <w:szCs w:val="24"/>
              </w:rPr>
              <w:t xml:space="preserve"> </w:t>
            </w:r>
            <w:r>
              <w:rPr>
                <w:spacing w:val="-2"/>
                <w:sz w:val="24"/>
                <w:szCs w:val="24"/>
              </w:rPr>
              <w:t>соответствия</w:t>
            </w:r>
          </w:p>
        </w:tc>
        <w:tc>
          <w:tcPr>
            <w:tcW w:w="1702"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9"/>
              <w:rPr>
                <w:sz w:val="24"/>
                <w:szCs w:val="24"/>
              </w:rPr>
            </w:pPr>
            <w:r>
              <w:rPr>
                <w:sz w:val="24"/>
                <w:szCs w:val="24"/>
              </w:rPr>
              <w:t>До</w:t>
            </w:r>
            <w:r>
              <w:rPr>
                <w:spacing w:val="-2"/>
                <w:sz w:val="24"/>
                <w:szCs w:val="24"/>
              </w:rPr>
              <w:t xml:space="preserve"> </w:t>
            </w:r>
            <w:r>
              <w:rPr>
                <w:sz w:val="24"/>
                <w:szCs w:val="24"/>
              </w:rPr>
              <w:t xml:space="preserve">2 </w:t>
            </w:r>
            <w:r>
              <w:rPr>
                <w:spacing w:val="-2"/>
                <w:sz w:val="24"/>
                <w:szCs w:val="24"/>
              </w:rPr>
              <w:t>рабочих</w:t>
            </w:r>
          </w:p>
        </w:tc>
        <w:tc>
          <w:tcPr>
            <w:tcW w:w="1694"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6"/>
              <w:rPr>
                <w:sz w:val="24"/>
                <w:szCs w:val="24"/>
              </w:rPr>
            </w:pPr>
            <w:r>
              <w:rPr>
                <w:spacing w:val="-2"/>
                <w:sz w:val="24"/>
                <w:szCs w:val="24"/>
              </w:rPr>
              <w:t>должностное</w:t>
            </w:r>
          </w:p>
        </w:tc>
        <w:tc>
          <w:tcPr>
            <w:tcW w:w="2014" w:type="dxa"/>
            <w:gridSpan w:val="5"/>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88"/>
              <w:rPr>
                <w:sz w:val="24"/>
                <w:szCs w:val="24"/>
              </w:rPr>
            </w:pPr>
            <w:r>
              <w:rPr>
                <w:spacing w:val="-2"/>
                <w:sz w:val="24"/>
                <w:szCs w:val="24"/>
              </w:rPr>
              <w:t>Уполномоченны</w:t>
            </w:r>
          </w:p>
        </w:tc>
        <w:tc>
          <w:tcPr>
            <w:tcW w:w="1942" w:type="dxa"/>
            <w:gridSpan w:val="5"/>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5"/>
              <w:rPr>
                <w:sz w:val="24"/>
                <w:szCs w:val="24"/>
              </w:rPr>
            </w:pPr>
            <w:r>
              <w:rPr>
                <w:spacing w:val="-2"/>
                <w:sz w:val="24"/>
                <w:szCs w:val="24"/>
              </w:rPr>
              <w:t>основания</w:t>
            </w:r>
          </w:p>
        </w:tc>
        <w:tc>
          <w:tcPr>
            <w:tcW w:w="2338" w:type="dxa"/>
            <w:gridSpan w:val="3"/>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5"/>
              <w:rPr>
                <w:sz w:val="24"/>
                <w:szCs w:val="24"/>
              </w:rPr>
            </w:pPr>
            <w:r>
              <w:rPr>
                <w:sz w:val="24"/>
                <w:szCs w:val="24"/>
              </w:rPr>
              <w:t>проект</w:t>
            </w:r>
            <w:r>
              <w:rPr>
                <w:spacing w:val="-1"/>
                <w:sz w:val="24"/>
                <w:szCs w:val="24"/>
              </w:rPr>
              <w:t xml:space="preserve"> </w:t>
            </w:r>
            <w:r>
              <w:rPr>
                <w:spacing w:val="-2"/>
                <w:sz w:val="24"/>
                <w:szCs w:val="24"/>
              </w:rPr>
              <w:t>результата</w:t>
            </w:r>
          </w:p>
        </w:tc>
      </w:tr>
      <w:tr w:rsidR="008E5B53" w:rsidTr="0087644C">
        <w:trPr>
          <w:gridAfter w:val="6"/>
          <w:wAfter w:w="9711"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зарегистрированн</w:t>
            </w: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документов</w:t>
            </w:r>
            <w:r>
              <w:rPr>
                <w:spacing w:val="-2"/>
                <w:sz w:val="24"/>
                <w:szCs w:val="24"/>
              </w:rPr>
              <w:t xml:space="preserve"> </w:t>
            </w:r>
            <w:r>
              <w:rPr>
                <w:sz w:val="24"/>
                <w:szCs w:val="24"/>
              </w:rPr>
              <w:t>и</w:t>
            </w:r>
            <w:r>
              <w:rPr>
                <w:spacing w:val="-1"/>
                <w:sz w:val="24"/>
                <w:szCs w:val="24"/>
              </w:rPr>
              <w:t xml:space="preserve"> </w:t>
            </w:r>
            <w:r>
              <w:rPr>
                <w:spacing w:val="-2"/>
                <w:sz w:val="24"/>
                <w:szCs w:val="24"/>
              </w:rPr>
              <w:t>сведений</w:t>
            </w: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pacing w:val="-4"/>
                <w:sz w:val="24"/>
                <w:szCs w:val="24"/>
              </w:rPr>
              <w:t>дней</w:t>
            </w:r>
          </w:p>
        </w:tc>
        <w:tc>
          <w:tcPr>
            <w:tcW w:w="1694"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4"/>
                <w:sz w:val="24"/>
                <w:szCs w:val="24"/>
              </w:rPr>
              <w:t>лицо</w:t>
            </w:r>
          </w:p>
        </w:tc>
        <w:tc>
          <w:tcPr>
            <w:tcW w:w="2014"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88"/>
              <w:rPr>
                <w:sz w:val="24"/>
                <w:szCs w:val="24"/>
              </w:rPr>
            </w:pPr>
            <w:r>
              <w:rPr>
                <w:sz w:val="24"/>
                <w:szCs w:val="24"/>
              </w:rPr>
              <w:t>й</w:t>
            </w:r>
            <w:r>
              <w:rPr>
                <w:spacing w:val="-3"/>
                <w:sz w:val="24"/>
                <w:szCs w:val="24"/>
              </w:rPr>
              <w:t xml:space="preserve"> </w:t>
            </w:r>
            <w:r>
              <w:rPr>
                <w:sz w:val="24"/>
                <w:szCs w:val="24"/>
              </w:rPr>
              <w:t>орган)</w:t>
            </w:r>
            <w:r>
              <w:rPr>
                <w:spacing w:val="-1"/>
                <w:sz w:val="24"/>
                <w:szCs w:val="24"/>
              </w:rPr>
              <w:t xml:space="preserve"> </w:t>
            </w:r>
            <w:r>
              <w:rPr>
                <w:sz w:val="24"/>
                <w:szCs w:val="24"/>
              </w:rPr>
              <w:t>/</w:t>
            </w:r>
            <w:r>
              <w:rPr>
                <w:spacing w:val="-1"/>
                <w:sz w:val="24"/>
                <w:szCs w:val="24"/>
              </w:rPr>
              <w:t xml:space="preserve"> </w:t>
            </w:r>
            <w:r>
              <w:rPr>
                <w:sz w:val="24"/>
                <w:szCs w:val="24"/>
              </w:rPr>
              <w:t>ГИС</w:t>
            </w:r>
            <w:r>
              <w:rPr>
                <w:spacing w:val="-1"/>
                <w:sz w:val="24"/>
                <w:szCs w:val="24"/>
              </w:rPr>
              <w:t xml:space="preserve"> </w:t>
            </w:r>
            <w:r>
              <w:rPr>
                <w:spacing w:val="-10"/>
                <w:sz w:val="24"/>
                <w:szCs w:val="24"/>
              </w:rPr>
              <w:t>/</w:t>
            </w:r>
          </w:p>
        </w:tc>
        <w:tc>
          <w:tcPr>
            <w:tcW w:w="1942"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z w:val="24"/>
                <w:szCs w:val="24"/>
              </w:rPr>
              <w:t>отказа</w:t>
            </w:r>
            <w:r>
              <w:rPr>
                <w:spacing w:val="-1"/>
                <w:sz w:val="24"/>
                <w:szCs w:val="24"/>
              </w:rPr>
              <w:t xml:space="preserve"> </w:t>
            </w:r>
            <w:r>
              <w:rPr>
                <w:spacing w:val="-10"/>
                <w:sz w:val="24"/>
                <w:szCs w:val="24"/>
              </w:rPr>
              <w:t>в</w:t>
            </w: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предоставления</w:t>
            </w:r>
          </w:p>
        </w:tc>
      </w:tr>
      <w:tr w:rsidR="008E5B53" w:rsidTr="0087644C">
        <w:trPr>
          <w:gridAfter w:val="6"/>
          <w:wAfter w:w="9711"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z w:val="24"/>
                <w:szCs w:val="24"/>
              </w:rPr>
              <w:t>ых</w:t>
            </w:r>
            <w:r>
              <w:rPr>
                <w:spacing w:val="1"/>
                <w:sz w:val="24"/>
                <w:szCs w:val="24"/>
              </w:rPr>
              <w:t xml:space="preserve"> </w:t>
            </w:r>
            <w:r>
              <w:rPr>
                <w:spacing w:val="-2"/>
                <w:sz w:val="24"/>
                <w:szCs w:val="24"/>
              </w:rPr>
              <w:t>документов,</w:t>
            </w: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требованиям</w:t>
            </w:r>
            <w:r>
              <w:rPr>
                <w:spacing w:val="-4"/>
                <w:sz w:val="24"/>
                <w:szCs w:val="24"/>
              </w:rPr>
              <w:t xml:space="preserve"> </w:t>
            </w:r>
            <w:r>
              <w:rPr>
                <w:spacing w:val="-2"/>
                <w:sz w:val="24"/>
                <w:szCs w:val="24"/>
              </w:rPr>
              <w:t>нормативных</w:t>
            </w: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Уполномочен</w:t>
            </w:r>
          </w:p>
        </w:tc>
        <w:tc>
          <w:tcPr>
            <w:tcW w:w="2014"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88"/>
              <w:rPr>
                <w:sz w:val="24"/>
                <w:szCs w:val="24"/>
              </w:rPr>
            </w:pPr>
            <w:r>
              <w:rPr>
                <w:spacing w:val="-5"/>
                <w:sz w:val="24"/>
                <w:szCs w:val="24"/>
              </w:rPr>
              <w:t>ПГС</w:t>
            </w:r>
          </w:p>
        </w:tc>
        <w:tc>
          <w:tcPr>
            <w:tcW w:w="1942"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предоставлении</w:t>
            </w: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государственной</w:t>
            </w:r>
          </w:p>
        </w:tc>
      </w:tr>
      <w:tr w:rsidR="008E5B53" w:rsidTr="0087644C">
        <w:trPr>
          <w:gridAfter w:val="6"/>
          <w:wAfter w:w="9711"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поступивших</w:t>
            </w: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правовых</w:t>
            </w:r>
            <w:r>
              <w:rPr>
                <w:spacing w:val="-3"/>
                <w:sz w:val="24"/>
                <w:szCs w:val="24"/>
              </w:rPr>
              <w:t xml:space="preserve"> </w:t>
            </w:r>
            <w:r>
              <w:rPr>
                <w:spacing w:val="-2"/>
                <w:sz w:val="24"/>
                <w:szCs w:val="24"/>
              </w:rPr>
              <w:t>актов</w:t>
            </w: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 xml:space="preserve">ного </w:t>
            </w:r>
            <w:r>
              <w:rPr>
                <w:spacing w:val="-2"/>
                <w:sz w:val="24"/>
                <w:szCs w:val="24"/>
              </w:rPr>
              <w:t>органа,</w:t>
            </w:r>
          </w:p>
        </w:tc>
        <w:tc>
          <w:tcPr>
            <w:tcW w:w="2014"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муниципальной</w:t>
            </w: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(муниципальной)</w:t>
            </w:r>
          </w:p>
        </w:tc>
      </w:tr>
      <w:tr w:rsidR="008E5B53" w:rsidTr="0087644C">
        <w:trPr>
          <w:gridAfter w:val="6"/>
          <w:wAfter w:w="9711"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должностному</w:t>
            </w: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pacing w:val="-2"/>
                <w:sz w:val="24"/>
                <w:szCs w:val="24"/>
              </w:rPr>
              <w:t>предоставления</w:t>
            </w: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ответственно</w:t>
            </w:r>
          </w:p>
        </w:tc>
        <w:tc>
          <w:tcPr>
            <w:tcW w:w="2014"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услуги,</w:t>
            </w: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услуги</w:t>
            </w:r>
          </w:p>
        </w:tc>
      </w:tr>
      <w:tr w:rsidR="008E5B53" w:rsidTr="0087644C">
        <w:trPr>
          <w:gridAfter w:val="6"/>
          <w:wAfter w:w="9711"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7"/>
              <w:rPr>
                <w:sz w:val="24"/>
                <w:szCs w:val="24"/>
              </w:rPr>
            </w:pPr>
            <w:r>
              <w:rPr>
                <w:spacing w:val="-2"/>
                <w:sz w:val="24"/>
                <w:szCs w:val="24"/>
              </w:rPr>
              <w:t>лицу,</w:t>
            </w:r>
          </w:p>
        </w:tc>
        <w:tc>
          <w:tcPr>
            <w:tcW w:w="3258" w:type="dxa"/>
            <w:tcBorders>
              <w:top w:val="nil"/>
              <w:left w:val="single" w:sz="4" w:space="0" w:color="000000"/>
              <w:bottom w:val="nil"/>
              <w:right w:val="single" w:sz="4" w:space="0" w:color="000000"/>
            </w:tcBorders>
          </w:tcPr>
          <w:p w:rsidR="008E5B53" w:rsidRDefault="008E5B53">
            <w:pPr>
              <w:pStyle w:val="TableParagraph"/>
              <w:spacing w:line="256" w:lineRule="exact"/>
              <w:ind w:left="109"/>
              <w:rPr>
                <w:sz w:val="24"/>
                <w:szCs w:val="24"/>
              </w:rPr>
            </w:pP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е</w:t>
            </w:r>
            <w:r>
              <w:rPr>
                <w:spacing w:val="-1"/>
                <w:sz w:val="24"/>
                <w:szCs w:val="24"/>
              </w:rPr>
              <w:t xml:space="preserve"> </w:t>
            </w:r>
            <w:r>
              <w:rPr>
                <w:spacing w:val="-7"/>
                <w:sz w:val="24"/>
                <w:szCs w:val="24"/>
              </w:rPr>
              <w:t>за</w:t>
            </w:r>
          </w:p>
        </w:tc>
        <w:tc>
          <w:tcPr>
            <w:tcW w:w="2014"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предусмотренны</w:t>
            </w:r>
          </w:p>
        </w:tc>
        <w:tc>
          <w:tcPr>
            <w:tcW w:w="2338"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76"/>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41"/>
              <w:rPr>
                <w:sz w:val="24"/>
                <w:szCs w:val="24"/>
              </w:rPr>
            </w:pPr>
            <w:r>
              <w:rPr>
                <w:sz w:val="24"/>
                <w:szCs w:val="24"/>
              </w:rPr>
              <w:t>ответственному</w:t>
            </w:r>
            <w:r>
              <w:rPr>
                <w:spacing w:val="-6"/>
                <w:sz w:val="24"/>
                <w:szCs w:val="24"/>
              </w:rPr>
              <w:t xml:space="preserve"> </w:t>
            </w:r>
            <w:r>
              <w:rPr>
                <w:spacing w:val="-5"/>
                <w:sz w:val="24"/>
                <w:szCs w:val="24"/>
              </w:rPr>
              <w:t>за</w:t>
            </w: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 xml:space="preserve">Муниципальной </w:t>
            </w:r>
            <w:r>
              <w:rPr>
                <w:spacing w:val="-2"/>
                <w:sz w:val="24"/>
                <w:szCs w:val="24"/>
              </w:rPr>
              <w:t>услуги</w:t>
            </w: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предоставлен</w:t>
            </w:r>
          </w:p>
        </w:tc>
        <w:tc>
          <w:tcPr>
            <w:tcW w:w="2014"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z w:val="24"/>
                <w:szCs w:val="24"/>
              </w:rPr>
              <w:t>е</w:t>
            </w:r>
            <w:r>
              <w:rPr>
                <w:spacing w:val="-4"/>
                <w:sz w:val="24"/>
                <w:szCs w:val="24"/>
              </w:rPr>
              <w:t xml:space="preserve"> </w:t>
            </w:r>
            <w:r>
              <w:rPr>
                <w:sz w:val="24"/>
                <w:szCs w:val="24"/>
              </w:rPr>
              <w:t>пунктом</w:t>
            </w:r>
            <w:r>
              <w:rPr>
                <w:spacing w:val="-2"/>
                <w:sz w:val="24"/>
                <w:szCs w:val="24"/>
              </w:rPr>
              <w:t xml:space="preserve"> </w:t>
            </w:r>
            <w:r>
              <w:rPr>
                <w:spacing w:val="-4"/>
                <w:sz w:val="24"/>
                <w:szCs w:val="24"/>
              </w:rPr>
              <w:t>2.21</w:t>
            </w:r>
          </w:p>
        </w:tc>
        <w:tc>
          <w:tcPr>
            <w:tcW w:w="2338"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76"/>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41"/>
              <w:rPr>
                <w:sz w:val="24"/>
                <w:szCs w:val="24"/>
              </w:rPr>
            </w:pPr>
            <w:r>
              <w:rPr>
                <w:spacing w:val="-2"/>
                <w:sz w:val="24"/>
                <w:szCs w:val="24"/>
              </w:rPr>
              <w:t>предоставление</w:t>
            </w: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5"/>
                <w:sz w:val="24"/>
                <w:szCs w:val="24"/>
              </w:rPr>
              <w:t>ие</w:t>
            </w:r>
          </w:p>
        </w:tc>
        <w:tc>
          <w:tcPr>
            <w:tcW w:w="2014"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Административ</w:t>
            </w:r>
          </w:p>
        </w:tc>
        <w:tc>
          <w:tcPr>
            <w:tcW w:w="2338"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75"/>
        </w:trPr>
        <w:tc>
          <w:tcPr>
            <w:tcW w:w="2151" w:type="dxa"/>
            <w:gridSpan w:val="2"/>
            <w:tcBorders>
              <w:top w:val="nil"/>
              <w:left w:val="single" w:sz="4" w:space="0" w:color="000000"/>
              <w:bottom w:val="nil"/>
              <w:right w:val="single" w:sz="4" w:space="0" w:color="000000"/>
            </w:tcBorders>
          </w:tcPr>
          <w:p w:rsidR="008E5B53" w:rsidRDefault="008E5B53">
            <w:pPr>
              <w:pStyle w:val="TableParagraph"/>
              <w:spacing w:line="256" w:lineRule="exact"/>
              <w:ind w:left="141"/>
              <w:rPr>
                <w:sz w:val="24"/>
                <w:szCs w:val="24"/>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муниципальн</w:t>
            </w:r>
          </w:p>
        </w:tc>
        <w:tc>
          <w:tcPr>
            <w:tcW w:w="2014"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z w:val="24"/>
                <w:szCs w:val="24"/>
              </w:rPr>
              <w:t xml:space="preserve">ного </w:t>
            </w:r>
            <w:r>
              <w:rPr>
                <w:spacing w:val="-2"/>
                <w:sz w:val="24"/>
                <w:szCs w:val="24"/>
              </w:rPr>
              <w:t>регламента</w:t>
            </w:r>
          </w:p>
        </w:tc>
        <w:tc>
          <w:tcPr>
            <w:tcW w:w="2338"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41"/>
              <w:rPr>
                <w:sz w:val="24"/>
                <w:szCs w:val="24"/>
              </w:rPr>
            </w:pPr>
            <w:r>
              <w:rPr>
                <w:spacing w:val="-2"/>
                <w:sz w:val="24"/>
                <w:szCs w:val="24"/>
              </w:rPr>
              <w:t>муниципальной</w:t>
            </w: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nil"/>
              <w:left w:val="single" w:sz="4" w:space="0" w:color="000000"/>
              <w:bottom w:val="single" w:sz="4" w:space="0" w:color="000000"/>
              <w:right w:val="single" w:sz="4" w:space="0" w:color="000000"/>
            </w:tcBorders>
            <w:hideMark/>
          </w:tcPr>
          <w:p w:rsidR="008E5B53" w:rsidRDefault="008E5B53">
            <w:pPr>
              <w:pStyle w:val="TableParagraph"/>
              <w:spacing w:line="256" w:lineRule="exact"/>
              <w:ind w:left="106"/>
              <w:rPr>
                <w:sz w:val="24"/>
                <w:szCs w:val="24"/>
              </w:rPr>
            </w:pPr>
            <w:r>
              <w:rPr>
                <w:sz w:val="24"/>
                <w:szCs w:val="24"/>
              </w:rPr>
              <w:t>ой</w:t>
            </w:r>
            <w:r>
              <w:rPr>
                <w:spacing w:val="-1"/>
                <w:sz w:val="24"/>
                <w:szCs w:val="24"/>
              </w:rPr>
              <w:t xml:space="preserve"> </w:t>
            </w:r>
            <w:r>
              <w:rPr>
                <w:spacing w:val="-2"/>
                <w:sz w:val="24"/>
                <w:szCs w:val="24"/>
              </w:rPr>
              <w:t>услуги</w:t>
            </w:r>
          </w:p>
        </w:tc>
        <w:tc>
          <w:tcPr>
            <w:tcW w:w="2014"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5"/>
            <w:tcBorders>
              <w:top w:val="nil"/>
              <w:left w:val="single" w:sz="4" w:space="0" w:color="000000"/>
              <w:bottom w:val="single" w:sz="4" w:space="0" w:color="000000"/>
              <w:right w:val="single" w:sz="4" w:space="0" w:color="000000"/>
            </w:tcBorders>
          </w:tcPr>
          <w:p w:rsidR="008E5B53" w:rsidRDefault="008E5B53">
            <w:pPr>
              <w:pStyle w:val="TableParagraph"/>
              <w:spacing w:line="256" w:lineRule="exact"/>
              <w:ind w:left="105"/>
              <w:rPr>
                <w:sz w:val="24"/>
                <w:szCs w:val="24"/>
              </w:rPr>
            </w:pPr>
          </w:p>
        </w:tc>
        <w:tc>
          <w:tcPr>
            <w:tcW w:w="2338"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41"/>
              <w:rPr>
                <w:sz w:val="24"/>
                <w:szCs w:val="24"/>
              </w:rPr>
            </w:pPr>
            <w:r>
              <w:rPr>
                <w:spacing w:val="-2"/>
                <w:sz w:val="24"/>
                <w:szCs w:val="24"/>
              </w:rPr>
              <w:t>услуги</w:t>
            </w: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single" w:sz="4" w:space="0" w:color="000000"/>
              <w:left w:val="single" w:sz="4" w:space="0" w:color="000000"/>
              <w:bottom w:val="single" w:sz="4" w:space="0" w:color="000000"/>
              <w:right w:val="single" w:sz="4" w:space="0" w:color="000000"/>
            </w:tcBorders>
          </w:tcPr>
          <w:p w:rsidR="008E5B53" w:rsidRDefault="008E5B53">
            <w:pPr>
              <w:pStyle w:val="TableParagraph"/>
              <w:spacing w:line="256" w:lineRule="exact"/>
              <w:ind w:left="106"/>
              <w:rPr>
                <w:sz w:val="24"/>
                <w:szCs w:val="24"/>
              </w:rPr>
            </w:pPr>
          </w:p>
        </w:tc>
        <w:tc>
          <w:tcPr>
            <w:tcW w:w="2014"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5"/>
            <w:tcBorders>
              <w:top w:val="nil"/>
              <w:left w:val="single" w:sz="4" w:space="0" w:color="000000"/>
              <w:bottom w:val="single" w:sz="4" w:space="0" w:color="000000"/>
              <w:right w:val="single" w:sz="4" w:space="0" w:color="000000"/>
            </w:tcBorders>
          </w:tcPr>
          <w:p w:rsidR="008E5B53" w:rsidRDefault="008E5B53">
            <w:pPr>
              <w:pStyle w:val="TableParagraph"/>
              <w:spacing w:line="256" w:lineRule="exact"/>
              <w:ind w:left="105"/>
              <w:rPr>
                <w:sz w:val="24"/>
                <w:szCs w:val="24"/>
              </w:rPr>
            </w:pPr>
          </w:p>
        </w:tc>
        <w:tc>
          <w:tcPr>
            <w:tcW w:w="2338"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705"/>
        </w:trPr>
        <w:tc>
          <w:tcPr>
            <w:tcW w:w="2151" w:type="dxa"/>
            <w:gridSpan w:val="2"/>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3258" w:type="dxa"/>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694"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71" w:lineRule="exact"/>
              <w:ind w:left="106"/>
              <w:rPr>
                <w:sz w:val="24"/>
                <w:szCs w:val="24"/>
              </w:rPr>
            </w:pPr>
            <w:r>
              <w:rPr>
                <w:spacing w:val="-2"/>
                <w:sz w:val="24"/>
                <w:szCs w:val="24"/>
              </w:rPr>
              <w:t>должностное</w:t>
            </w:r>
          </w:p>
        </w:tc>
        <w:tc>
          <w:tcPr>
            <w:tcW w:w="2014"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942" w:type="dxa"/>
            <w:gridSpan w:val="5"/>
            <w:tcBorders>
              <w:top w:val="single" w:sz="4" w:space="0" w:color="000000"/>
              <w:left w:val="single" w:sz="4" w:space="0" w:color="000000"/>
              <w:bottom w:val="nil"/>
              <w:right w:val="single" w:sz="4" w:space="0" w:color="000000"/>
            </w:tcBorders>
            <w:hideMark/>
          </w:tcPr>
          <w:p w:rsidR="008E5B53" w:rsidRDefault="008E5B53">
            <w:pPr>
              <w:pStyle w:val="TableParagraph"/>
              <w:rPr>
                <w:sz w:val="24"/>
                <w:szCs w:val="24"/>
              </w:rPr>
            </w:pPr>
            <w:r>
              <w:rPr>
                <w:sz w:val="24"/>
                <w:szCs w:val="24"/>
              </w:rPr>
              <w:t>–</w:t>
            </w:r>
          </w:p>
        </w:tc>
        <w:tc>
          <w:tcPr>
            <w:tcW w:w="2338" w:type="dxa"/>
            <w:gridSpan w:val="3"/>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r>
      <w:tr w:rsidR="008E5B53" w:rsidTr="0087644C">
        <w:trPr>
          <w:trHeight w:val="267"/>
        </w:trPr>
        <w:tc>
          <w:tcPr>
            <w:tcW w:w="15099" w:type="dxa"/>
            <w:gridSpan w:val="20"/>
            <w:tcBorders>
              <w:top w:val="single" w:sz="4" w:space="0" w:color="000000"/>
              <w:left w:val="single" w:sz="4" w:space="0" w:color="000000"/>
              <w:bottom w:val="single" w:sz="4" w:space="0" w:color="000000"/>
              <w:right w:val="single" w:sz="4" w:space="0" w:color="000000"/>
            </w:tcBorders>
            <w:hideMark/>
          </w:tcPr>
          <w:p w:rsidR="008E5B53" w:rsidRDefault="008E5B53">
            <w:pPr>
              <w:pStyle w:val="TableParagraph"/>
              <w:spacing w:line="272" w:lineRule="exact"/>
              <w:ind w:left="6579"/>
              <w:rPr>
                <w:sz w:val="24"/>
                <w:szCs w:val="24"/>
              </w:rPr>
            </w:pPr>
            <w:r>
              <w:rPr>
                <w:sz w:val="24"/>
                <w:szCs w:val="24"/>
              </w:rPr>
              <w:t>4.</w:t>
            </w:r>
            <w:r>
              <w:rPr>
                <w:spacing w:val="28"/>
                <w:sz w:val="24"/>
                <w:szCs w:val="24"/>
              </w:rPr>
              <w:t xml:space="preserve">  </w:t>
            </w:r>
            <w:r>
              <w:rPr>
                <w:sz w:val="24"/>
                <w:szCs w:val="24"/>
              </w:rPr>
              <w:t>Принятие</w:t>
            </w:r>
            <w:r>
              <w:rPr>
                <w:spacing w:val="-1"/>
                <w:sz w:val="24"/>
                <w:szCs w:val="24"/>
              </w:rPr>
              <w:t xml:space="preserve"> </w:t>
            </w:r>
            <w:r>
              <w:rPr>
                <w:spacing w:val="-2"/>
                <w:sz w:val="24"/>
                <w:szCs w:val="24"/>
              </w:rPr>
              <w:t>решения</w:t>
            </w:r>
          </w:p>
        </w:tc>
        <w:tc>
          <w:tcPr>
            <w:tcW w:w="1942" w:type="dxa"/>
            <w:gridSpan w:val="2"/>
            <w:tcBorders>
              <w:top w:val="single" w:sz="4" w:space="0" w:color="000000"/>
              <w:left w:val="single" w:sz="4" w:space="0" w:color="000000"/>
              <w:bottom w:val="single" w:sz="4" w:space="0" w:color="000000"/>
              <w:right w:val="single" w:sz="4" w:space="0" w:color="000000"/>
            </w:tcBorders>
          </w:tcPr>
          <w:p w:rsidR="008E5B53" w:rsidRDefault="008E5B53">
            <w:pPr>
              <w:rPr>
                <w:rFonts w:ascii="Times New Roman" w:eastAsia="Times New Roman" w:hAnsi="Times New Roman" w:cs="Times New Roman"/>
              </w:rPr>
            </w:pPr>
          </w:p>
        </w:tc>
        <w:tc>
          <w:tcPr>
            <w:tcW w:w="1942" w:type="dxa"/>
            <w:tcBorders>
              <w:top w:val="single" w:sz="4" w:space="0" w:color="000000"/>
              <w:left w:val="single" w:sz="4" w:space="0" w:color="000000"/>
              <w:bottom w:val="single" w:sz="4" w:space="0" w:color="000000"/>
              <w:right w:val="single" w:sz="4" w:space="0" w:color="000000"/>
            </w:tcBorders>
          </w:tcPr>
          <w:p w:rsidR="008E5B53" w:rsidRDefault="008E5B53">
            <w:pPr>
              <w:rPr>
                <w:rFonts w:ascii="Times New Roman" w:eastAsia="Times New Roman" w:hAnsi="Times New Roman" w:cs="Times New Roman"/>
              </w:rPr>
            </w:pPr>
          </w:p>
        </w:tc>
        <w:tc>
          <w:tcPr>
            <w:tcW w:w="1942" w:type="dxa"/>
            <w:tcBorders>
              <w:top w:val="nil"/>
              <w:left w:val="single" w:sz="4" w:space="0" w:color="000000"/>
              <w:bottom w:val="nil"/>
              <w:right w:val="single" w:sz="4" w:space="0" w:color="000000"/>
            </w:tcBorders>
            <w:hideMark/>
          </w:tcPr>
          <w:p w:rsidR="008E5B53" w:rsidRDefault="008E5B53">
            <w:pPr>
              <w:rPr>
                <w:rFonts w:ascii="Times New Roman" w:eastAsia="Times New Roman" w:hAnsi="Times New Roman" w:cs="Times New Roman"/>
              </w:rPr>
            </w:pPr>
            <w:r>
              <w:rPr>
                <w:spacing w:val="-4"/>
              </w:rPr>
              <w:t>лицо</w:t>
            </w:r>
          </w:p>
        </w:tc>
        <w:tc>
          <w:tcPr>
            <w:tcW w:w="1942" w:type="dxa"/>
            <w:tcBorders>
              <w:top w:val="single" w:sz="4" w:space="0" w:color="000000"/>
              <w:left w:val="single" w:sz="4" w:space="0" w:color="000000"/>
              <w:bottom w:val="single" w:sz="4" w:space="0" w:color="000000"/>
              <w:right w:val="single" w:sz="4" w:space="0" w:color="000000"/>
            </w:tcBorders>
          </w:tcPr>
          <w:p w:rsidR="008E5B53" w:rsidRDefault="008E5B53">
            <w:pPr>
              <w:rPr>
                <w:rFonts w:ascii="Times New Roman" w:eastAsia="Times New Roman" w:hAnsi="Times New Roman" w:cs="Times New Roman"/>
              </w:rPr>
            </w:pPr>
          </w:p>
        </w:tc>
        <w:tc>
          <w:tcPr>
            <w:tcW w:w="1943" w:type="dxa"/>
            <w:tcBorders>
              <w:top w:val="nil"/>
              <w:left w:val="single" w:sz="4" w:space="0" w:color="000000"/>
              <w:bottom w:val="nil"/>
              <w:right w:val="single" w:sz="4" w:space="0" w:color="000000"/>
            </w:tcBorders>
          </w:tcPr>
          <w:p w:rsidR="008E5B53" w:rsidRDefault="008E5B53">
            <w:pPr>
              <w:rPr>
                <w:rFonts w:ascii="Times New Roman" w:eastAsia="Times New Roman" w:hAnsi="Times New Roman" w:cs="Times New Roman"/>
              </w:rPr>
            </w:pPr>
          </w:p>
        </w:tc>
      </w:tr>
      <w:tr w:rsidR="008E5B53" w:rsidTr="0087644C">
        <w:trPr>
          <w:gridAfter w:val="6"/>
          <w:wAfter w:w="9711" w:type="dxa"/>
          <w:trHeight w:val="275"/>
        </w:trPr>
        <w:tc>
          <w:tcPr>
            <w:tcW w:w="2151" w:type="dxa"/>
            <w:gridSpan w:val="2"/>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41"/>
              <w:rPr>
                <w:sz w:val="24"/>
                <w:szCs w:val="24"/>
              </w:rPr>
            </w:pPr>
            <w:r>
              <w:rPr>
                <w:sz w:val="24"/>
                <w:szCs w:val="24"/>
              </w:rPr>
              <w:t>проект</w:t>
            </w:r>
            <w:r>
              <w:rPr>
                <w:spacing w:val="-1"/>
                <w:sz w:val="24"/>
                <w:szCs w:val="24"/>
              </w:rPr>
              <w:t xml:space="preserve"> </w:t>
            </w:r>
            <w:r>
              <w:rPr>
                <w:spacing w:val="-2"/>
                <w:sz w:val="24"/>
                <w:szCs w:val="24"/>
              </w:rPr>
              <w:t>результата</w:t>
            </w:r>
          </w:p>
        </w:tc>
        <w:tc>
          <w:tcPr>
            <w:tcW w:w="3258" w:type="dxa"/>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9"/>
              <w:rPr>
                <w:sz w:val="24"/>
                <w:szCs w:val="24"/>
              </w:rPr>
            </w:pPr>
            <w:r>
              <w:rPr>
                <w:sz w:val="24"/>
                <w:szCs w:val="24"/>
              </w:rPr>
              <w:t>Принятие</w:t>
            </w:r>
            <w:r>
              <w:rPr>
                <w:spacing w:val="-4"/>
                <w:sz w:val="24"/>
                <w:szCs w:val="24"/>
              </w:rPr>
              <w:t xml:space="preserve"> </w:t>
            </w:r>
            <w:r>
              <w:rPr>
                <w:sz w:val="24"/>
                <w:szCs w:val="24"/>
              </w:rPr>
              <w:t>решения</w:t>
            </w:r>
            <w:r>
              <w:rPr>
                <w:spacing w:val="-3"/>
                <w:sz w:val="24"/>
                <w:szCs w:val="24"/>
              </w:rPr>
              <w:t xml:space="preserve"> </w:t>
            </w:r>
            <w:r>
              <w:rPr>
                <w:spacing w:val="-10"/>
                <w:sz w:val="24"/>
                <w:szCs w:val="24"/>
              </w:rPr>
              <w:t>о</w:t>
            </w:r>
          </w:p>
        </w:tc>
        <w:tc>
          <w:tcPr>
            <w:tcW w:w="1702" w:type="dxa"/>
            <w:gridSpan w:val="2"/>
            <w:tcBorders>
              <w:top w:val="single" w:sz="4" w:space="0" w:color="000000"/>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nil"/>
              <w:left w:val="single" w:sz="4" w:space="0" w:color="000000"/>
              <w:bottom w:val="nil"/>
              <w:right w:val="single" w:sz="4" w:space="0" w:color="000000"/>
            </w:tcBorders>
            <w:hideMark/>
          </w:tcPr>
          <w:p w:rsidR="008E5B53" w:rsidRDefault="008E5B53">
            <w:pPr>
              <w:pStyle w:val="TableParagraph"/>
              <w:spacing w:line="255" w:lineRule="exact"/>
              <w:ind w:left="106"/>
              <w:rPr>
                <w:sz w:val="24"/>
                <w:szCs w:val="24"/>
              </w:rPr>
            </w:pPr>
            <w:r>
              <w:rPr>
                <w:spacing w:val="-2"/>
                <w:sz w:val="24"/>
                <w:szCs w:val="24"/>
              </w:rPr>
              <w:t>Уполномочен</w:t>
            </w:r>
          </w:p>
        </w:tc>
        <w:tc>
          <w:tcPr>
            <w:tcW w:w="2014" w:type="dxa"/>
            <w:gridSpan w:val="5"/>
            <w:tcBorders>
              <w:top w:val="single" w:sz="4" w:space="0" w:color="000000"/>
              <w:left w:val="single" w:sz="4" w:space="0" w:color="000000"/>
              <w:bottom w:val="nil"/>
              <w:right w:val="single" w:sz="4" w:space="0" w:color="000000"/>
            </w:tcBorders>
          </w:tcPr>
          <w:p w:rsidR="008E5B53" w:rsidRDefault="008E5B53">
            <w:pPr>
              <w:pStyle w:val="TableParagraph"/>
              <w:rPr>
                <w:sz w:val="24"/>
                <w:szCs w:val="24"/>
              </w:rPr>
            </w:pPr>
          </w:p>
        </w:tc>
        <w:tc>
          <w:tcPr>
            <w:tcW w:w="1942" w:type="dxa"/>
            <w:gridSpan w:val="5"/>
            <w:tcBorders>
              <w:top w:val="nil"/>
              <w:left w:val="single" w:sz="4" w:space="0" w:color="000000"/>
              <w:bottom w:val="nil"/>
              <w:right w:val="single" w:sz="4" w:space="0" w:color="000000"/>
            </w:tcBorders>
          </w:tcPr>
          <w:p w:rsidR="008E5B53" w:rsidRDefault="008E5B53">
            <w:pPr>
              <w:pStyle w:val="TableParagraph"/>
              <w:spacing w:line="255" w:lineRule="exact"/>
              <w:ind w:left="105"/>
              <w:rPr>
                <w:sz w:val="24"/>
                <w:szCs w:val="24"/>
              </w:rPr>
            </w:pPr>
          </w:p>
        </w:tc>
        <w:tc>
          <w:tcPr>
            <w:tcW w:w="2338" w:type="dxa"/>
            <w:gridSpan w:val="3"/>
            <w:tcBorders>
              <w:top w:val="single" w:sz="4" w:space="0" w:color="000000"/>
              <w:left w:val="single" w:sz="4" w:space="0" w:color="000000"/>
              <w:bottom w:val="nil"/>
              <w:right w:val="single" w:sz="4" w:space="0" w:color="000000"/>
            </w:tcBorders>
            <w:hideMark/>
          </w:tcPr>
          <w:p w:rsidR="008E5B53" w:rsidRDefault="008E5B53">
            <w:pPr>
              <w:pStyle w:val="TableParagraph"/>
              <w:spacing w:line="255" w:lineRule="exact"/>
              <w:ind w:left="105"/>
              <w:rPr>
                <w:sz w:val="24"/>
                <w:szCs w:val="24"/>
              </w:rPr>
            </w:pPr>
            <w:r>
              <w:rPr>
                <w:spacing w:val="-2"/>
                <w:sz w:val="24"/>
                <w:szCs w:val="24"/>
              </w:rPr>
              <w:t>Результат</w:t>
            </w:r>
          </w:p>
        </w:tc>
      </w:tr>
      <w:tr w:rsidR="008E5B53" w:rsidTr="0087644C">
        <w:trPr>
          <w:gridAfter w:val="6"/>
          <w:wAfter w:w="9711" w:type="dxa"/>
          <w:trHeight w:val="276"/>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41"/>
              <w:rPr>
                <w:sz w:val="24"/>
                <w:szCs w:val="24"/>
              </w:rPr>
            </w:pPr>
            <w:r>
              <w:rPr>
                <w:spacing w:val="-2"/>
                <w:sz w:val="24"/>
                <w:szCs w:val="24"/>
              </w:rPr>
              <w:t>предоставления</w:t>
            </w: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pacing w:val="-2"/>
                <w:sz w:val="24"/>
                <w:szCs w:val="24"/>
              </w:rPr>
              <w:t>предоставления</w:t>
            </w: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6"/>
              <w:rPr>
                <w:sz w:val="24"/>
                <w:szCs w:val="24"/>
              </w:rPr>
            </w:pPr>
            <w:r>
              <w:rPr>
                <w:sz w:val="24"/>
                <w:szCs w:val="24"/>
              </w:rPr>
              <w:t xml:space="preserve">ного </w:t>
            </w:r>
            <w:r>
              <w:rPr>
                <w:spacing w:val="-2"/>
                <w:sz w:val="24"/>
                <w:szCs w:val="24"/>
              </w:rPr>
              <w:t>органа,</w:t>
            </w:r>
          </w:p>
        </w:tc>
        <w:tc>
          <w:tcPr>
            <w:tcW w:w="2014"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17"/>
              <w:rPr>
                <w:sz w:val="24"/>
                <w:szCs w:val="24"/>
              </w:rPr>
            </w:pPr>
            <w:r>
              <w:rPr>
                <w:spacing w:val="-2"/>
                <w:sz w:val="24"/>
                <w:szCs w:val="24"/>
              </w:rPr>
              <w:t>Уполномоченны</w:t>
            </w:r>
          </w:p>
        </w:tc>
        <w:tc>
          <w:tcPr>
            <w:tcW w:w="1942" w:type="dxa"/>
            <w:gridSpan w:val="5"/>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предоставления</w:t>
            </w:r>
          </w:p>
        </w:tc>
      </w:tr>
      <w:tr w:rsidR="008E5B53" w:rsidTr="0087644C">
        <w:trPr>
          <w:gridAfter w:val="6"/>
          <w:wAfter w:w="9711" w:type="dxa"/>
          <w:trHeight w:val="275"/>
        </w:trPr>
        <w:tc>
          <w:tcPr>
            <w:tcW w:w="2151" w:type="dxa"/>
            <w:gridSpan w:val="2"/>
            <w:tcBorders>
              <w:top w:val="nil"/>
              <w:left w:val="single" w:sz="4" w:space="0" w:color="000000"/>
              <w:bottom w:val="nil"/>
              <w:right w:val="single" w:sz="4" w:space="0" w:color="000000"/>
            </w:tcBorders>
          </w:tcPr>
          <w:p w:rsidR="008E5B53" w:rsidRDefault="008E5B53">
            <w:pPr>
              <w:pStyle w:val="TableParagraph"/>
              <w:spacing w:line="256" w:lineRule="exact"/>
              <w:ind w:left="141"/>
              <w:rPr>
                <w:sz w:val="24"/>
                <w:szCs w:val="24"/>
              </w:rPr>
            </w:pP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муниципальной</w:t>
            </w:r>
            <w:r>
              <w:rPr>
                <w:spacing w:val="-8"/>
                <w:sz w:val="24"/>
                <w:szCs w:val="24"/>
              </w:rPr>
              <w:t xml:space="preserve"> </w:t>
            </w:r>
            <w:r>
              <w:rPr>
                <w:spacing w:val="-2"/>
                <w:sz w:val="24"/>
                <w:szCs w:val="24"/>
              </w:rPr>
              <w:t>услуги</w:t>
            </w:r>
          </w:p>
        </w:tc>
        <w:tc>
          <w:tcPr>
            <w:tcW w:w="1702"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09"/>
              <w:rPr>
                <w:sz w:val="24"/>
                <w:szCs w:val="24"/>
              </w:rPr>
            </w:pPr>
            <w:r>
              <w:rPr>
                <w:sz w:val="24"/>
                <w:szCs w:val="24"/>
              </w:rPr>
              <w:t>До</w:t>
            </w:r>
            <w:r>
              <w:rPr>
                <w:spacing w:val="-2"/>
                <w:sz w:val="24"/>
                <w:szCs w:val="24"/>
              </w:rPr>
              <w:t xml:space="preserve"> </w:t>
            </w:r>
            <w:r>
              <w:rPr>
                <w:sz w:val="24"/>
                <w:szCs w:val="24"/>
              </w:rPr>
              <w:t xml:space="preserve">1 </w:t>
            </w:r>
            <w:r>
              <w:rPr>
                <w:spacing w:val="-4"/>
                <w:sz w:val="24"/>
                <w:szCs w:val="24"/>
              </w:rPr>
              <w:t>часа</w:t>
            </w:r>
          </w:p>
        </w:tc>
        <w:tc>
          <w:tcPr>
            <w:tcW w:w="1694" w:type="dxa"/>
            <w:gridSpan w:val="2"/>
            <w:tcBorders>
              <w:top w:val="nil"/>
              <w:left w:val="single" w:sz="4" w:space="0" w:color="000000"/>
              <w:bottom w:val="single" w:sz="4" w:space="0" w:color="000000"/>
              <w:right w:val="single" w:sz="4" w:space="0" w:color="000000"/>
            </w:tcBorders>
            <w:hideMark/>
          </w:tcPr>
          <w:p w:rsidR="008E5B53" w:rsidRDefault="008E5B53">
            <w:pPr>
              <w:pStyle w:val="TableParagraph"/>
              <w:spacing w:line="256" w:lineRule="exact"/>
              <w:ind w:left="106"/>
              <w:rPr>
                <w:sz w:val="24"/>
                <w:szCs w:val="24"/>
              </w:rPr>
            </w:pPr>
            <w:r>
              <w:rPr>
                <w:spacing w:val="-2"/>
                <w:sz w:val="24"/>
                <w:szCs w:val="24"/>
              </w:rPr>
              <w:t>ответственное</w:t>
            </w:r>
          </w:p>
        </w:tc>
        <w:tc>
          <w:tcPr>
            <w:tcW w:w="2014"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17"/>
              <w:rPr>
                <w:sz w:val="24"/>
                <w:szCs w:val="24"/>
              </w:rPr>
            </w:pPr>
            <w:r>
              <w:rPr>
                <w:sz w:val="24"/>
                <w:szCs w:val="24"/>
              </w:rPr>
              <w:t>й</w:t>
            </w:r>
            <w:r>
              <w:rPr>
                <w:spacing w:val="-3"/>
                <w:sz w:val="24"/>
                <w:szCs w:val="24"/>
              </w:rPr>
              <w:t xml:space="preserve"> </w:t>
            </w:r>
            <w:r>
              <w:rPr>
                <w:sz w:val="24"/>
                <w:szCs w:val="24"/>
              </w:rPr>
              <w:t>орган)</w:t>
            </w:r>
            <w:r>
              <w:rPr>
                <w:spacing w:val="-1"/>
                <w:sz w:val="24"/>
                <w:szCs w:val="24"/>
              </w:rPr>
              <w:t xml:space="preserve"> </w:t>
            </w:r>
            <w:r>
              <w:rPr>
                <w:sz w:val="24"/>
                <w:szCs w:val="24"/>
              </w:rPr>
              <w:t>/</w:t>
            </w:r>
            <w:r>
              <w:rPr>
                <w:spacing w:val="-1"/>
                <w:sz w:val="24"/>
                <w:szCs w:val="24"/>
              </w:rPr>
              <w:t xml:space="preserve"> </w:t>
            </w:r>
            <w:r>
              <w:rPr>
                <w:sz w:val="24"/>
                <w:szCs w:val="24"/>
              </w:rPr>
              <w:t>ГИС</w:t>
            </w:r>
            <w:r>
              <w:rPr>
                <w:spacing w:val="-1"/>
                <w:sz w:val="24"/>
                <w:szCs w:val="24"/>
              </w:rPr>
              <w:t xml:space="preserve"> </w:t>
            </w:r>
            <w:r>
              <w:rPr>
                <w:spacing w:val="-10"/>
                <w:sz w:val="24"/>
                <w:szCs w:val="24"/>
              </w:rPr>
              <w:t>/</w:t>
            </w:r>
          </w:p>
        </w:tc>
        <w:tc>
          <w:tcPr>
            <w:tcW w:w="1942"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муниципальной</w:t>
            </w:r>
          </w:p>
        </w:tc>
      </w:tr>
      <w:tr w:rsidR="008E5B53" w:rsidTr="0087644C">
        <w:trPr>
          <w:gridAfter w:val="6"/>
          <w:wAfter w:w="9711" w:type="dxa"/>
          <w:trHeight w:val="275"/>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41"/>
              <w:rPr>
                <w:sz w:val="24"/>
                <w:szCs w:val="24"/>
              </w:rPr>
            </w:pPr>
            <w:r>
              <w:rPr>
                <w:spacing w:val="-2"/>
                <w:sz w:val="24"/>
                <w:szCs w:val="24"/>
              </w:rPr>
              <w:t>муниципальной</w:t>
            </w:r>
          </w:p>
        </w:tc>
        <w:tc>
          <w:tcPr>
            <w:tcW w:w="3258" w:type="dxa"/>
            <w:tcBorders>
              <w:top w:val="nil"/>
              <w:left w:val="single" w:sz="4" w:space="0" w:color="000000"/>
              <w:bottom w:val="single" w:sz="4" w:space="0" w:color="000000"/>
              <w:right w:val="single" w:sz="4" w:space="0" w:color="000000"/>
            </w:tcBorders>
          </w:tcPr>
          <w:p w:rsidR="008E5B53" w:rsidRDefault="008E5B53">
            <w:pPr>
              <w:pStyle w:val="TableParagraph"/>
              <w:spacing w:line="256" w:lineRule="exact"/>
              <w:ind w:left="109"/>
              <w:rPr>
                <w:sz w:val="24"/>
                <w:szCs w:val="24"/>
              </w:rPr>
            </w:pPr>
          </w:p>
        </w:tc>
        <w:tc>
          <w:tcPr>
            <w:tcW w:w="1702" w:type="dxa"/>
            <w:gridSpan w:val="2"/>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694" w:type="dxa"/>
            <w:gridSpan w:val="2"/>
            <w:vMerge w:val="restart"/>
            <w:tcBorders>
              <w:top w:val="nil"/>
              <w:left w:val="single" w:sz="4" w:space="0" w:color="000000"/>
              <w:bottom w:val="single" w:sz="4" w:space="0" w:color="000000"/>
              <w:right w:val="single" w:sz="4" w:space="0" w:color="000000"/>
            </w:tcBorders>
          </w:tcPr>
          <w:p w:rsidR="008E5B53" w:rsidRDefault="008E5B53">
            <w:pPr>
              <w:pStyle w:val="TableParagraph"/>
              <w:spacing w:line="256" w:lineRule="exact"/>
              <w:ind w:left="106"/>
              <w:rPr>
                <w:sz w:val="24"/>
                <w:szCs w:val="24"/>
              </w:rPr>
            </w:pPr>
          </w:p>
        </w:tc>
        <w:tc>
          <w:tcPr>
            <w:tcW w:w="2014" w:type="dxa"/>
            <w:gridSpan w:val="5"/>
            <w:tcBorders>
              <w:top w:val="nil"/>
              <w:left w:val="single" w:sz="4" w:space="0" w:color="000000"/>
              <w:bottom w:val="nil"/>
              <w:right w:val="single" w:sz="4" w:space="0" w:color="000000"/>
            </w:tcBorders>
            <w:hideMark/>
          </w:tcPr>
          <w:p w:rsidR="008E5B53" w:rsidRDefault="008E5B53">
            <w:pPr>
              <w:pStyle w:val="TableParagraph"/>
              <w:spacing w:line="256" w:lineRule="exact"/>
              <w:ind w:left="117"/>
              <w:rPr>
                <w:sz w:val="24"/>
                <w:szCs w:val="24"/>
              </w:rPr>
            </w:pPr>
            <w:r>
              <w:rPr>
                <w:spacing w:val="-5"/>
                <w:sz w:val="24"/>
                <w:szCs w:val="24"/>
              </w:rPr>
              <w:t>ПГС</w:t>
            </w:r>
          </w:p>
        </w:tc>
        <w:tc>
          <w:tcPr>
            <w:tcW w:w="1942"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338" w:type="dxa"/>
            <w:gridSpan w:val="3"/>
            <w:tcBorders>
              <w:top w:val="nil"/>
              <w:left w:val="single" w:sz="4" w:space="0" w:color="000000"/>
              <w:bottom w:val="single" w:sz="4" w:space="0" w:color="000000"/>
              <w:right w:val="single" w:sz="4" w:space="0" w:color="000000"/>
            </w:tcBorders>
            <w:hideMark/>
          </w:tcPr>
          <w:p w:rsidR="008E5B53" w:rsidRDefault="008E5B53">
            <w:pPr>
              <w:pStyle w:val="TableParagraph"/>
              <w:spacing w:line="256" w:lineRule="exact"/>
              <w:ind w:left="105"/>
              <w:rPr>
                <w:sz w:val="24"/>
                <w:szCs w:val="24"/>
              </w:rPr>
            </w:pPr>
            <w:r>
              <w:rPr>
                <w:spacing w:val="-2"/>
                <w:sz w:val="24"/>
                <w:szCs w:val="24"/>
              </w:rPr>
              <w:t>услуги,</w:t>
            </w:r>
          </w:p>
        </w:tc>
      </w:tr>
      <w:tr w:rsidR="008E5B53" w:rsidTr="0087644C">
        <w:trPr>
          <w:gridAfter w:val="6"/>
          <w:wAfter w:w="9711" w:type="dxa"/>
          <w:trHeight w:val="276"/>
        </w:trPr>
        <w:tc>
          <w:tcPr>
            <w:tcW w:w="2151" w:type="dxa"/>
            <w:gridSpan w:val="2"/>
            <w:tcBorders>
              <w:top w:val="nil"/>
              <w:left w:val="single" w:sz="4" w:space="0" w:color="000000"/>
              <w:bottom w:val="nil"/>
              <w:right w:val="single" w:sz="4" w:space="0" w:color="000000"/>
            </w:tcBorders>
            <w:hideMark/>
          </w:tcPr>
          <w:p w:rsidR="008E5B53" w:rsidRDefault="008E5B53">
            <w:pPr>
              <w:pStyle w:val="TableParagraph"/>
              <w:spacing w:line="256" w:lineRule="exact"/>
              <w:ind w:left="141"/>
              <w:rPr>
                <w:sz w:val="24"/>
                <w:szCs w:val="24"/>
              </w:rPr>
            </w:pPr>
            <w:r>
              <w:rPr>
                <w:spacing w:val="-2"/>
                <w:sz w:val="24"/>
                <w:szCs w:val="24"/>
              </w:rPr>
              <w:t>услуги</w:t>
            </w:r>
          </w:p>
        </w:tc>
        <w:tc>
          <w:tcPr>
            <w:tcW w:w="3258" w:type="dxa"/>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702" w:type="dxa"/>
            <w:gridSpan w:val="2"/>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694" w:type="dxa"/>
            <w:gridSpan w:val="2"/>
            <w:vMerge/>
            <w:tcBorders>
              <w:top w:val="nil"/>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14"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942" w:type="dxa"/>
            <w:gridSpan w:val="5"/>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338" w:type="dxa"/>
            <w:gridSpan w:val="3"/>
            <w:tcBorders>
              <w:top w:val="nil"/>
              <w:left w:val="single" w:sz="4" w:space="0" w:color="000000"/>
              <w:bottom w:val="single" w:sz="4" w:space="0" w:color="000000"/>
              <w:right w:val="single" w:sz="4" w:space="0" w:color="000000"/>
            </w:tcBorders>
          </w:tcPr>
          <w:p w:rsidR="008E5B53" w:rsidRDefault="008E5B53">
            <w:pPr>
              <w:pStyle w:val="TableParagraph"/>
              <w:spacing w:line="256" w:lineRule="exact"/>
              <w:ind w:left="105"/>
              <w:rPr>
                <w:sz w:val="24"/>
                <w:szCs w:val="24"/>
              </w:rPr>
            </w:pPr>
          </w:p>
        </w:tc>
      </w:tr>
      <w:tr w:rsidR="008E5B53" w:rsidTr="0087644C">
        <w:trPr>
          <w:gridAfter w:val="6"/>
          <w:wAfter w:w="9711" w:type="dxa"/>
          <w:trHeight w:val="270"/>
        </w:trPr>
        <w:tc>
          <w:tcPr>
            <w:tcW w:w="2151" w:type="dxa"/>
            <w:gridSpan w:val="2"/>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3258" w:type="dxa"/>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9"/>
              <w:rPr>
                <w:sz w:val="24"/>
                <w:szCs w:val="24"/>
              </w:rPr>
            </w:pPr>
            <w:r>
              <w:rPr>
                <w:sz w:val="24"/>
                <w:szCs w:val="24"/>
              </w:rPr>
              <w:t>Формирование</w:t>
            </w:r>
            <w:r>
              <w:rPr>
                <w:spacing w:val="-3"/>
                <w:sz w:val="24"/>
                <w:szCs w:val="24"/>
              </w:rPr>
              <w:t xml:space="preserve"> </w:t>
            </w:r>
            <w:r>
              <w:rPr>
                <w:sz w:val="24"/>
                <w:szCs w:val="24"/>
              </w:rPr>
              <w:t>решения</w:t>
            </w:r>
            <w:r>
              <w:rPr>
                <w:spacing w:val="-1"/>
                <w:sz w:val="24"/>
                <w:szCs w:val="24"/>
              </w:rPr>
              <w:t xml:space="preserve"> </w:t>
            </w:r>
            <w:r>
              <w:rPr>
                <w:spacing w:val="-10"/>
                <w:sz w:val="24"/>
                <w:szCs w:val="24"/>
              </w:rPr>
              <w:t>о</w:t>
            </w:r>
          </w:p>
        </w:tc>
        <w:tc>
          <w:tcPr>
            <w:tcW w:w="1702" w:type="dxa"/>
            <w:gridSpan w:val="2"/>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702" w:type="dxa"/>
            <w:gridSpan w:val="3"/>
            <w:vMerge w:val="restart"/>
            <w:tcBorders>
              <w:top w:val="single" w:sz="4" w:space="0" w:color="000000"/>
              <w:left w:val="single" w:sz="4" w:space="0" w:color="000000"/>
              <w:bottom w:val="single" w:sz="4" w:space="0" w:color="000000"/>
              <w:right w:val="single" w:sz="4" w:space="0" w:color="000000"/>
            </w:tcBorders>
            <w:hideMark/>
          </w:tcPr>
          <w:p w:rsidR="008E5B53" w:rsidRPr="008E5B53" w:rsidRDefault="008E5B53">
            <w:pPr>
              <w:pStyle w:val="TableParagraph"/>
              <w:spacing w:line="250" w:lineRule="exact"/>
              <w:ind w:left="106"/>
              <w:rPr>
                <w:sz w:val="24"/>
                <w:szCs w:val="24"/>
              </w:rPr>
            </w:pPr>
            <w:r w:rsidRPr="008E5B53">
              <w:rPr>
                <w:spacing w:val="-5"/>
                <w:sz w:val="24"/>
                <w:szCs w:val="24"/>
              </w:rPr>
              <w:t>за</w:t>
            </w:r>
          </w:p>
          <w:p w:rsidR="008E5B53" w:rsidRPr="008E5B53" w:rsidRDefault="008E5B53">
            <w:pPr>
              <w:pStyle w:val="TableParagraph"/>
              <w:spacing w:line="246" w:lineRule="exact"/>
              <w:ind w:left="106"/>
              <w:rPr>
                <w:sz w:val="24"/>
                <w:szCs w:val="24"/>
              </w:rPr>
            </w:pPr>
            <w:r w:rsidRPr="008E5B53">
              <w:rPr>
                <w:spacing w:val="-2"/>
                <w:sz w:val="24"/>
                <w:szCs w:val="24"/>
              </w:rPr>
              <w:t>предоставлен</w:t>
            </w:r>
          </w:p>
          <w:p w:rsidR="008E5B53" w:rsidRPr="008E5B53" w:rsidRDefault="008E5B53">
            <w:pPr>
              <w:pStyle w:val="TableParagraph"/>
              <w:spacing w:line="246" w:lineRule="exact"/>
              <w:ind w:left="106"/>
              <w:rPr>
                <w:sz w:val="24"/>
                <w:szCs w:val="24"/>
              </w:rPr>
            </w:pPr>
            <w:r w:rsidRPr="008E5B53">
              <w:rPr>
                <w:spacing w:val="-5"/>
                <w:sz w:val="24"/>
                <w:szCs w:val="24"/>
              </w:rPr>
              <w:lastRenderedPageBreak/>
              <w:t>ие</w:t>
            </w:r>
          </w:p>
          <w:p w:rsidR="008E5B53" w:rsidRPr="008E5B53" w:rsidRDefault="008E5B53">
            <w:pPr>
              <w:pStyle w:val="TableParagraph"/>
              <w:spacing w:line="246" w:lineRule="exact"/>
              <w:ind w:left="106"/>
              <w:rPr>
                <w:sz w:val="24"/>
                <w:szCs w:val="24"/>
              </w:rPr>
            </w:pPr>
            <w:r w:rsidRPr="008E5B53">
              <w:rPr>
                <w:spacing w:val="-2"/>
                <w:sz w:val="24"/>
                <w:szCs w:val="24"/>
              </w:rPr>
              <w:t>муниципальн</w:t>
            </w:r>
          </w:p>
          <w:p w:rsidR="008E5B53" w:rsidRPr="008E5B53" w:rsidRDefault="008E5B53">
            <w:pPr>
              <w:pStyle w:val="TableParagraph"/>
              <w:spacing w:line="246" w:lineRule="exact"/>
              <w:ind w:left="106"/>
              <w:rPr>
                <w:sz w:val="24"/>
                <w:szCs w:val="24"/>
              </w:rPr>
            </w:pPr>
            <w:r w:rsidRPr="008E5B53">
              <w:rPr>
                <w:sz w:val="24"/>
                <w:szCs w:val="24"/>
              </w:rPr>
              <w:t xml:space="preserve">ой </w:t>
            </w:r>
            <w:r w:rsidRPr="008E5B53">
              <w:rPr>
                <w:spacing w:val="-2"/>
                <w:sz w:val="24"/>
                <w:szCs w:val="24"/>
              </w:rPr>
              <w:t>услуги;</w:t>
            </w:r>
          </w:p>
          <w:p w:rsidR="008E5B53" w:rsidRPr="008E5B53" w:rsidRDefault="008E5B53">
            <w:pPr>
              <w:pStyle w:val="TableParagraph"/>
              <w:spacing w:line="246" w:lineRule="exact"/>
              <w:ind w:left="106"/>
              <w:rPr>
                <w:sz w:val="24"/>
                <w:szCs w:val="24"/>
              </w:rPr>
            </w:pPr>
            <w:r w:rsidRPr="008E5B53">
              <w:rPr>
                <w:spacing w:val="-2"/>
                <w:sz w:val="24"/>
                <w:szCs w:val="24"/>
              </w:rPr>
              <w:t>Руководитель</w:t>
            </w:r>
          </w:p>
          <w:p w:rsidR="008E5B53" w:rsidRPr="008E5B53" w:rsidRDefault="008E5B53">
            <w:pPr>
              <w:pStyle w:val="TableParagraph"/>
              <w:spacing w:line="246" w:lineRule="exact"/>
              <w:ind w:left="106"/>
              <w:rPr>
                <w:sz w:val="24"/>
                <w:szCs w:val="24"/>
              </w:rPr>
            </w:pPr>
            <w:r w:rsidRPr="008E5B53">
              <w:rPr>
                <w:spacing w:val="-2"/>
                <w:sz w:val="24"/>
                <w:szCs w:val="24"/>
              </w:rPr>
              <w:t>Уполномочен</w:t>
            </w:r>
          </w:p>
          <w:p w:rsidR="008E5B53" w:rsidRPr="008E5B53" w:rsidRDefault="008E5B53">
            <w:pPr>
              <w:pStyle w:val="TableParagraph"/>
              <w:spacing w:line="246" w:lineRule="exact"/>
              <w:ind w:left="106"/>
              <w:rPr>
                <w:sz w:val="24"/>
                <w:szCs w:val="24"/>
              </w:rPr>
            </w:pPr>
            <w:r w:rsidRPr="008E5B53">
              <w:rPr>
                <w:spacing w:val="-4"/>
                <w:sz w:val="24"/>
                <w:szCs w:val="24"/>
              </w:rPr>
              <w:t>ного</w:t>
            </w:r>
          </w:p>
          <w:p w:rsidR="008E5B53" w:rsidRPr="008E5B53" w:rsidRDefault="008E5B53">
            <w:pPr>
              <w:pStyle w:val="TableParagraph"/>
              <w:spacing w:line="246" w:lineRule="exact"/>
              <w:ind w:left="106"/>
              <w:rPr>
                <w:sz w:val="24"/>
                <w:szCs w:val="24"/>
              </w:rPr>
            </w:pPr>
            <w:r w:rsidRPr="008E5B53">
              <w:rPr>
                <w:spacing w:val="-2"/>
                <w:sz w:val="24"/>
                <w:szCs w:val="24"/>
              </w:rPr>
              <w:t>органа) или</w:t>
            </w:r>
          </w:p>
          <w:p w:rsidR="008E5B53" w:rsidRPr="008E5B53" w:rsidRDefault="008E5B53">
            <w:pPr>
              <w:pStyle w:val="TableParagraph"/>
              <w:spacing w:line="246" w:lineRule="exact"/>
              <w:ind w:left="106"/>
              <w:rPr>
                <w:sz w:val="24"/>
                <w:szCs w:val="24"/>
              </w:rPr>
            </w:pPr>
            <w:r w:rsidRPr="008E5B53">
              <w:rPr>
                <w:spacing w:val="-4"/>
                <w:sz w:val="24"/>
                <w:szCs w:val="24"/>
              </w:rPr>
              <w:t>иное</w:t>
            </w:r>
          </w:p>
          <w:p w:rsidR="008E5B53" w:rsidRDefault="008E5B53">
            <w:pPr>
              <w:pStyle w:val="TableParagraph"/>
              <w:spacing w:line="246" w:lineRule="exact"/>
              <w:ind w:left="106"/>
              <w:rPr>
                <w:sz w:val="24"/>
                <w:szCs w:val="24"/>
              </w:rPr>
            </w:pPr>
            <w:r>
              <w:rPr>
                <w:spacing w:val="-2"/>
                <w:sz w:val="24"/>
                <w:szCs w:val="24"/>
              </w:rPr>
              <w:t>уполномочен</w:t>
            </w:r>
          </w:p>
          <w:p w:rsidR="008E5B53" w:rsidRDefault="008E5B53">
            <w:pPr>
              <w:pStyle w:val="TableParagraph"/>
              <w:spacing w:line="246" w:lineRule="exact"/>
              <w:ind w:left="106"/>
              <w:rPr>
                <w:sz w:val="24"/>
                <w:szCs w:val="24"/>
              </w:rPr>
            </w:pPr>
            <w:r>
              <w:rPr>
                <w:sz w:val="24"/>
                <w:szCs w:val="24"/>
              </w:rPr>
              <w:t>ное</w:t>
            </w:r>
            <w:r>
              <w:rPr>
                <w:spacing w:val="-3"/>
                <w:sz w:val="24"/>
                <w:szCs w:val="24"/>
              </w:rPr>
              <w:t xml:space="preserve"> </w:t>
            </w:r>
            <w:r>
              <w:rPr>
                <w:sz w:val="24"/>
                <w:szCs w:val="24"/>
              </w:rPr>
              <w:t>им</w:t>
            </w:r>
            <w:r>
              <w:rPr>
                <w:spacing w:val="-1"/>
                <w:sz w:val="24"/>
                <w:szCs w:val="24"/>
              </w:rPr>
              <w:t xml:space="preserve"> </w:t>
            </w:r>
            <w:r>
              <w:rPr>
                <w:spacing w:val="-4"/>
                <w:sz w:val="24"/>
                <w:szCs w:val="24"/>
              </w:rPr>
              <w:t>лицо</w:t>
            </w:r>
          </w:p>
        </w:tc>
        <w:tc>
          <w:tcPr>
            <w:tcW w:w="2006" w:type="dxa"/>
            <w:gridSpan w:val="4"/>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942" w:type="dxa"/>
            <w:gridSpan w:val="5"/>
            <w:vMerge w:val="restart"/>
            <w:tcBorders>
              <w:top w:val="single" w:sz="4" w:space="0" w:color="000000"/>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2338" w:type="dxa"/>
            <w:gridSpan w:val="3"/>
            <w:tcBorders>
              <w:top w:val="single" w:sz="4" w:space="0" w:color="000000"/>
              <w:left w:val="single" w:sz="4" w:space="0" w:color="000000"/>
              <w:bottom w:val="nil"/>
              <w:right w:val="single" w:sz="4" w:space="0" w:color="000000"/>
            </w:tcBorders>
            <w:hideMark/>
          </w:tcPr>
          <w:p w:rsidR="008E5B53" w:rsidRDefault="008E5B53">
            <w:pPr>
              <w:pStyle w:val="TableParagraph"/>
              <w:spacing w:line="250" w:lineRule="exact"/>
              <w:ind w:left="106"/>
              <w:rPr>
                <w:sz w:val="24"/>
                <w:szCs w:val="24"/>
              </w:rPr>
            </w:pPr>
            <w:r>
              <w:rPr>
                <w:spacing w:val="-2"/>
                <w:sz w:val="24"/>
                <w:szCs w:val="24"/>
              </w:rPr>
              <w:t>подписанный</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pacing w:val="-2"/>
                <w:sz w:val="24"/>
                <w:szCs w:val="24"/>
              </w:rPr>
              <w:t>предоставлении</w:t>
            </w: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усиленной</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val="restart"/>
            <w:tcBorders>
              <w:top w:val="nil"/>
              <w:left w:val="single" w:sz="4" w:space="0" w:color="000000"/>
              <w:bottom w:val="nil"/>
              <w:right w:val="single" w:sz="4" w:space="0" w:color="000000"/>
            </w:tcBorders>
            <w:hideMark/>
          </w:tcPr>
          <w:p w:rsidR="008E5B53" w:rsidRDefault="008E5B53">
            <w:pPr>
              <w:pStyle w:val="TableParagraph"/>
              <w:spacing w:line="246" w:lineRule="exact"/>
              <w:ind w:left="109"/>
              <w:rPr>
                <w:sz w:val="24"/>
                <w:szCs w:val="24"/>
              </w:rPr>
            </w:pPr>
            <w:r>
              <w:rPr>
                <w:sz w:val="24"/>
                <w:szCs w:val="24"/>
              </w:rPr>
              <w:t>муниципальной</w:t>
            </w:r>
            <w:r>
              <w:rPr>
                <w:spacing w:val="-8"/>
                <w:sz w:val="24"/>
                <w:szCs w:val="24"/>
              </w:rPr>
              <w:t xml:space="preserve"> </w:t>
            </w:r>
            <w:r>
              <w:rPr>
                <w:spacing w:val="-2"/>
                <w:sz w:val="24"/>
                <w:szCs w:val="24"/>
              </w:rPr>
              <w:t>услуги</w:t>
            </w: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квалифицированной</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подписью</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руководителем</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Уполномоченного</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z w:val="24"/>
                <w:szCs w:val="24"/>
              </w:rPr>
              <w:t>органа</w:t>
            </w:r>
            <w:r>
              <w:rPr>
                <w:spacing w:val="-2"/>
                <w:sz w:val="24"/>
                <w:szCs w:val="24"/>
              </w:rPr>
              <w:t xml:space="preserve"> </w:t>
            </w:r>
            <w:r>
              <w:rPr>
                <w:sz w:val="24"/>
                <w:szCs w:val="24"/>
              </w:rPr>
              <w:t>или</w:t>
            </w:r>
            <w:r>
              <w:rPr>
                <w:spacing w:val="1"/>
                <w:sz w:val="24"/>
                <w:szCs w:val="24"/>
              </w:rPr>
              <w:t xml:space="preserve"> </w:t>
            </w:r>
            <w:r>
              <w:rPr>
                <w:spacing w:val="-2"/>
                <w:sz w:val="24"/>
                <w:szCs w:val="24"/>
              </w:rPr>
              <w:t>иного</w:t>
            </w: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pacing w:val="-2"/>
                <w:sz w:val="24"/>
                <w:szCs w:val="24"/>
              </w:rPr>
              <w:t>уполномоченного</w:t>
            </w:r>
          </w:p>
        </w:tc>
      </w:tr>
      <w:tr w:rsidR="008E5B53" w:rsidTr="0087644C">
        <w:trPr>
          <w:gridAfter w:val="6"/>
          <w:wAfter w:w="9711" w:type="dxa"/>
          <w:trHeight w:val="266"/>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E5B53" w:rsidRDefault="008E5B53">
            <w:pPr>
              <w:pStyle w:val="TableParagraph"/>
              <w:spacing w:line="246" w:lineRule="exact"/>
              <w:ind w:left="106"/>
              <w:rPr>
                <w:sz w:val="24"/>
                <w:szCs w:val="24"/>
              </w:rPr>
            </w:pPr>
            <w:r>
              <w:rPr>
                <w:sz w:val="24"/>
                <w:szCs w:val="24"/>
              </w:rPr>
              <w:t>им</w:t>
            </w:r>
            <w:r>
              <w:rPr>
                <w:spacing w:val="-1"/>
                <w:sz w:val="24"/>
                <w:szCs w:val="24"/>
              </w:rPr>
              <w:t xml:space="preserve"> </w:t>
            </w:r>
            <w:r>
              <w:rPr>
                <w:spacing w:val="-4"/>
                <w:sz w:val="24"/>
                <w:szCs w:val="24"/>
              </w:rPr>
              <w:t>лица</w:t>
            </w:r>
          </w:p>
        </w:tc>
      </w:tr>
      <w:tr w:rsidR="008E5B53" w:rsidTr="0087644C">
        <w:trPr>
          <w:gridAfter w:val="6"/>
          <w:wAfter w:w="9711" w:type="dxa"/>
          <w:trHeight w:val="266"/>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265"/>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50"/>
        </w:trPr>
        <w:tc>
          <w:tcPr>
            <w:tcW w:w="2151" w:type="dxa"/>
            <w:gridSpan w:val="2"/>
            <w:vMerge/>
            <w:tcBorders>
              <w:top w:val="single" w:sz="4" w:space="0" w:color="000000"/>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r>
      <w:tr w:rsidR="008E5B53" w:rsidTr="0087644C">
        <w:trPr>
          <w:gridAfter w:val="6"/>
          <w:wAfter w:w="9711" w:type="dxa"/>
          <w:trHeight w:val="528"/>
        </w:trPr>
        <w:tc>
          <w:tcPr>
            <w:tcW w:w="2151" w:type="dxa"/>
            <w:gridSpan w:val="2"/>
            <w:vMerge w:val="restart"/>
            <w:tcBorders>
              <w:top w:val="nil"/>
              <w:left w:val="single" w:sz="4" w:space="0" w:color="000000"/>
              <w:bottom w:val="single" w:sz="4" w:space="0" w:color="000000"/>
              <w:right w:val="single" w:sz="4" w:space="0" w:color="000000"/>
            </w:tcBorders>
          </w:tcPr>
          <w:p w:rsidR="008E5B53" w:rsidRDefault="008E5B53">
            <w:pPr>
              <w:rPr>
                <w:rFonts w:ascii="Times New Roman" w:eastAsia="Times New Roman" w:hAnsi="Times New Roman" w:cs="Times New Roman"/>
              </w:rPr>
            </w:pPr>
          </w:p>
        </w:tc>
        <w:tc>
          <w:tcPr>
            <w:tcW w:w="3258" w:type="dxa"/>
            <w:tcBorders>
              <w:top w:val="single" w:sz="4" w:space="0" w:color="000000"/>
              <w:left w:val="single" w:sz="4" w:space="0" w:color="000000"/>
              <w:bottom w:val="nil"/>
              <w:right w:val="single" w:sz="4" w:space="0" w:color="000000"/>
            </w:tcBorders>
            <w:hideMark/>
          </w:tcPr>
          <w:p w:rsidR="008E5B53" w:rsidRDefault="008E5B53">
            <w:pPr>
              <w:pStyle w:val="TableParagraph"/>
              <w:rPr>
                <w:sz w:val="24"/>
                <w:szCs w:val="24"/>
              </w:rPr>
            </w:pPr>
            <w:r>
              <w:rPr>
                <w:sz w:val="24"/>
                <w:szCs w:val="24"/>
              </w:rPr>
              <w:t>Принятие</w:t>
            </w:r>
            <w:r>
              <w:rPr>
                <w:spacing w:val="-3"/>
                <w:sz w:val="24"/>
                <w:szCs w:val="24"/>
              </w:rPr>
              <w:t xml:space="preserve"> </w:t>
            </w:r>
            <w:r>
              <w:rPr>
                <w:sz w:val="24"/>
                <w:szCs w:val="24"/>
              </w:rPr>
              <w:t>решения</w:t>
            </w:r>
            <w:r>
              <w:rPr>
                <w:spacing w:val="-3"/>
                <w:sz w:val="24"/>
                <w:szCs w:val="24"/>
              </w:rPr>
              <w:t xml:space="preserve"> </w:t>
            </w:r>
            <w:r>
              <w:rPr>
                <w:sz w:val="24"/>
                <w:szCs w:val="24"/>
              </w:rPr>
              <w:t>об</w:t>
            </w:r>
            <w:r>
              <w:rPr>
                <w:spacing w:val="-2"/>
                <w:sz w:val="24"/>
                <w:szCs w:val="24"/>
              </w:rPr>
              <w:t xml:space="preserve"> отказе</w:t>
            </w:r>
          </w:p>
        </w:tc>
        <w:tc>
          <w:tcPr>
            <w:tcW w:w="1702" w:type="dxa"/>
            <w:gridSpan w:val="2"/>
            <w:vMerge w:val="restart"/>
            <w:tcBorders>
              <w:top w:val="nil"/>
              <w:left w:val="single" w:sz="4" w:space="0" w:color="000000"/>
              <w:bottom w:val="single" w:sz="4" w:space="0" w:color="000000"/>
              <w:right w:val="single" w:sz="4" w:space="0" w:color="000000"/>
            </w:tcBorders>
          </w:tcPr>
          <w:p w:rsidR="008E5B53" w:rsidRDefault="008E5B53">
            <w:pPr>
              <w:rPr>
                <w:rFonts w:ascii="Times New Roman" w:eastAsia="Times New Roman" w:hAnsi="Times New Roman" w:cs="Times New Roman"/>
              </w:rPr>
            </w:pPr>
          </w:p>
        </w:tc>
        <w:tc>
          <w:tcPr>
            <w:tcW w:w="1702" w:type="dxa"/>
            <w:gridSpan w:val="3"/>
            <w:vMerge w:val="restart"/>
            <w:tcBorders>
              <w:top w:val="nil"/>
              <w:left w:val="single" w:sz="4" w:space="0" w:color="000000"/>
              <w:bottom w:val="single" w:sz="4" w:space="0" w:color="000000"/>
              <w:right w:val="single" w:sz="4" w:space="0" w:color="000000"/>
            </w:tcBorders>
          </w:tcPr>
          <w:p w:rsidR="008E5B53" w:rsidRDefault="008E5B53">
            <w:pPr>
              <w:rPr>
                <w:rFonts w:ascii="Times New Roman" w:eastAsia="Times New Roman" w:hAnsi="Times New Roman" w:cs="Times New Roman"/>
              </w:rPr>
            </w:pPr>
          </w:p>
        </w:tc>
        <w:tc>
          <w:tcPr>
            <w:tcW w:w="2006" w:type="dxa"/>
            <w:gridSpan w:val="4"/>
            <w:vMerge w:val="restart"/>
            <w:tcBorders>
              <w:top w:val="nil"/>
              <w:left w:val="single" w:sz="4" w:space="0" w:color="000000"/>
              <w:bottom w:val="single" w:sz="4" w:space="0" w:color="000000"/>
              <w:right w:val="single" w:sz="4" w:space="0" w:color="000000"/>
            </w:tcBorders>
          </w:tcPr>
          <w:p w:rsidR="008E5B53" w:rsidRDefault="008E5B53">
            <w:pPr>
              <w:rPr>
                <w:rFonts w:ascii="Times New Roman" w:eastAsia="Times New Roman" w:hAnsi="Times New Roman" w:cs="Times New Roman"/>
              </w:rPr>
            </w:pPr>
          </w:p>
        </w:tc>
        <w:tc>
          <w:tcPr>
            <w:tcW w:w="1942" w:type="dxa"/>
            <w:gridSpan w:val="5"/>
            <w:vMerge w:val="restart"/>
            <w:tcBorders>
              <w:top w:val="nil"/>
              <w:left w:val="single" w:sz="4" w:space="0" w:color="000000"/>
              <w:bottom w:val="single" w:sz="4" w:space="0" w:color="000000"/>
              <w:right w:val="single" w:sz="4" w:space="0" w:color="000000"/>
            </w:tcBorders>
          </w:tcPr>
          <w:p w:rsidR="008E5B53" w:rsidRDefault="008E5B53">
            <w:pPr>
              <w:rPr>
                <w:rFonts w:ascii="Times New Roman" w:eastAsia="Times New Roman" w:hAnsi="Times New Roman" w:cs="Times New Roman"/>
              </w:rPr>
            </w:pPr>
          </w:p>
        </w:tc>
        <w:tc>
          <w:tcPr>
            <w:tcW w:w="2338" w:type="dxa"/>
            <w:gridSpan w:val="3"/>
            <w:vMerge w:val="restart"/>
            <w:tcBorders>
              <w:top w:val="nil"/>
              <w:left w:val="single" w:sz="4" w:space="0" w:color="000000"/>
              <w:bottom w:val="single" w:sz="4" w:space="0" w:color="000000"/>
              <w:right w:val="single" w:sz="4" w:space="0" w:color="000000"/>
            </w:tcBorders>
            <w:hideMark/>
          </w:tcPr>
          <w:p w:rsidR="008E5B53" w:rsidRPr="008E5B53" w:rsidRDefault="008E5B53">
            <w:pPr>
              <w:pStyle w:val="TableParagraph"/>
              <w:spacing w:line="250" w:lineRule="exact"/>
              <w:ind w:left="106"/>
              <w:rPr>
                <w:sz w:val="24"/>
                <w:szCs w:val="24"/>
              </w:rPr>
            </w:pPr>
            <w:r w:rsidRPr="008E5B53">
              <w:rPr>
                <w:spacing w:val="-2"/>
                <w:sz w:val="24"/>
                <w:szCs w:val="24"/>
              </w:rPr>
              <w:t>Результат</w:t>
            </w:r>
          </w:p>
          <w:p w:rsidR="008E5B53" w:rsidRPr="008E5B53" w:rsidRDefault="008E5B53">
            <w:pPr>
              <w:pStyle w:val="TableParagraph"/>
              <w:spacing w:line="246" w:lineRule="exact"/>
              <w:ind w:left="106"/>
              <w:rPr>
                <w:sz w:val="24"/>
                <w:szCs w:val="24"/>
              </w:rPr>
            </w:pPr>
            <w:r w:rsidRPr="008E5B53">
              <w:rPr>
                <w:spacing w:val="-2"/>
                <w:sz w:val="24"/>
                <w:szCs w:val="24"/>
              </w:rPr>
              <w:t>предоставления</w:t>
            </w:r>
          </w:p>
          <w:p w:rsidR="008E5B53" w:rsidRPr="008E5B53" w:rsidRDefault="008E5B53">
            <w:pPr>
              <w:pStyle w:val="TableParagraph"/>
              <w:spacing w:line="246" w:lineRule="exact"/>
              <w:ind w:left="106"/>
              <w:rPr>
                <w:sz w:val="24"/>
                <w:szCs w:val="24"/>
              </w:rPr>
            </w:pPr>
            <w:r w:rsidRPr="008E5B53">
              <w:rPr>
                <w:spacing w:val="-2"/>
                <w:sz w:val="24"/>
                <w:szCs w:val="24"/>
              </w:rPr>
              <w:t>муниципальной</w:t>
            </w:r>
          </w:p>
          <w:p w:rsidR="008E5B53" w:rsidRPr="008E5B53" w:rsidRDefault="008E5B53">
            <w:pPr>
              <w:pStyle w:val="TableParagraph"/>
              <w:spacing w:line="246" w:lineRule="exact"/>
              <w:ind w:left="106"/>
              <w:rPr>
                <w:sz w:val="24"/>
                <w:szCs w:val="24"/>
              </w:rPr>
            </w:pPr>
            <w:r w:rsidRPr="008E5B53">
              <w:rPr>
                <w:sz w:val="24"/>
                <w:szCs w:val="24"/>
              </w:rPr>
              <w:t>услуги</w:t>
            </w:r>
            <w:r w:rsidRPr="008E5B53">
              <w:rPr>
                <w:spacing w:val="-3"/>
                <w:sz w:val="24"/>
                <w:szCs w:val="24"/>
              </w:rPr>
              <w:t xml:space="preserve"> </w:t>
            </w:r>
            <w:r w:rsidRPr="008E5B53">
              <w:rPr>
                <w:sz w:val="24"/>
                <w:szCs w:val="24"/>
              </w:rPr>
              <w:t>по</w:t>
            </w:r>
            <w:r w:rsidRPr="008E5B53">
              <w:rPr>
                <w:spacing w:val="-3"/>
                <w:sz w:val="24"/>
                <w:szCs w:val="24"/>
              </w:rPr>
              <w:t xml:space="preserve"> </w:t>
            </w:r>
            <w:r w:rsidRPr="008E5B53">
              <w:rPr>
                <w:spacing w:val="-2"/>
                <w:sz w:val="24"/>
                <w:szCs w:val="24"/>
              </w:rPr>
              <w:t>форме,</w:t>
            </w:r>
          </w:p>
          <w:p w:rsidR="008E5B53" w:rsidRPr="008E5B53" w:rsidRDefault="008E5B53">
            <w:pPr>
              <w:pStyle w:val="TableParagraph"/>
              <w:spacing w:line="246" w:lineRule="exact"/>
              <w:ind w:left="106"/>
              <w:rPr>
                <w:sz w:val="24"/>
                <w:szCs w:val="24"/>
              </w:rPr>
            </w:pPr>
            <w:r w:rsidRPr="008E5B53">
              <w:rPr>
                <w:sz w:val="24"/>
                <w:szCs w:val="24"/>
              </w:rPr>
              <w:t>приведенной</w:t>
            </w:r>
            <w:r w:rsidRPr="008E5B53">
              <w:rPr>
                <w:spacing w:val="-7"/>
                <w:sz w:val="24"/>
                <w:szCs w:val="24"/>
              </w:rPr>
              <w:t xml:space="preserve"> </w:t>
            </w:r>
            <w:r w:rsidRPr="008E5B53">
              <w:rPr>
                <w:spacing w:val="-10"/>
                <w:sz w:val="24"/>
                <w:szCs w:val="24"/>
              </w:rPr>
              <w:t>в</w:t>
            </w:r>
          </w:p>
          <w:p w:rsidR="008E5B53" w:rsidRPr="008E5B53" w:rsidRDefault="008E5B53">
            <w:pPr>
              <w:pStyle w:val="TableParagraph"/>
              <w:spacing w:line="246" w:lineRule="exact"/>
              <w:ind w:left="106"/>
              <w:rPr>
                <w:sz w:val="24"/>
                <w:szCs w:val="24"/>
              </w:rPr>
            </w:pPr>
            <w:r w:rsidRPr="008E5B53">
              <w:rPr>
                <w:sz w:val="24"/>
                <w:szCs w:val="24"/>
              </w:rPr>
              <w:t>приложении</w:t>
            </w:r>
            <w:r w:rsidRPr="008E5B53">
              <w:rPr>
                <w:spacing w:val="-4"/>
                <w:sz w:val="24"/>
                <w:szCs w:val="24"/>
              </w:rPr>
              <w:t xml:space="preserve"> </w:t>
            </w:r>
            <w:r w:rsidRPr="008E5B53">
              <w:rPr>
                <w:sz w:val="24"/>
                <w:szCs w:val="24"/>
              </w:rPr>
              <w:t>№6</w:t>
            </w:r>
            <w:r w:rsidRPr="008E5B53">
              <w:rPr>
                <w:spacing w:val="-2"/>
                <w:sz w:val="24"/>
                <w:szCs w:val="24"/>
              </w:rPr>
              <w:t xml:space="preserve"> </w:t>
            </w:r>
            <w:r w:rsidRPr="008E5B53">
              <w:rPr>
                <w:spacing w:val="-10"/>
                <w:sz w:val="24"/>
                <w:szCs w:val="24"/>
              </w:rPr>
              <w:t>к</w:t>
            </w:r>
          </w:p>
          <w:p w:rsidR="008E5B53" w:rsidRPr="008E5B53" w:rsidRDefault="008E5B53">
            <w:pPr>
              <w:pStyle w:val="TableParagraph"/>
              <w:spacing w:line="246" w:lineRule="exact"/>
              <w:ind w:left="106"/>
              <w:rPr>
                <w:spacing w:val="-2"/>
                <w:sz w:val="24"/>
                <w:szCs w:val="24"/>
              </w:rPr>
            </w:pPr>
            <w:r w:rsidRPr="008E5B53">
              <w:rPr>
                <w:spacing w:val="-2"/>
                <w:sz w:val="24"/>
                <w:szCs w:val="24"/>
              </w:rPr>
              <w:t>Административном</w:t>
            </w:r>
          </w:p>
        </w:tc>
      </w:tr>
      <w:tr w:rsidR="008E5B53" w:rsidTr="0087644C">
        <w:trPr>
          <w:gridAfter w:val="6"/>
          <w:wAfter w:w="9711" w:type="dxa"/>
          <w:trHeight w:val="270"/>
        </w:trPr>
        <w:tc>
          <w:tcPr>
            <w:tcW w:w="2151" w:type="dxa"/>
            <w:gridSpan w:val="2"/>
            <w:vMerge/>
            <w:tcBorders>
              <w:top w:val="nil"/>
              <w:left w:val="single" w:sz="4" w:space="0" w:color="000000"/>
              <w:bottom w:val="single" w:sz="4" w:space="0" w:color="000000"/>
              <w:right w:val="single" w:sz="4" w:space="0" w:color="000000"/>
            </w:tcBorders>
            <w:vAlign w:val="center"/>
            <w:hideMark/>
          </w:tcPr>
          <w:p w:rsidR="008E5B53" w:rsidRP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hideMark/>
          </w:tcPr>
          <w:p w:rsidR="008E5B53" w:rsidRDefault="008E5B53">
            <w:pPr>
              <w:pStyle w:val="TableParagraph"/>
              <w:spacing w:line="250" w:lineRule="exact"/>
              <w:ind w:left="109"/>
              <w:rPr>
                <w:sz w:val="24"/>
                <w:szCs w:val="24"/>
              </w:rPr>
            </w:pPr>
            <w:r>
              <w:rPr>
                <w:sz w:val="24"/>
                <w:szCs w:val="24"/>
              </w:rPr>
              <w:t>в</w:t>
            </w:r>
            <w:r>
              <w:rPr>
                <w:spacing w:val="-3"/>
                <w:sz w:val="24"/>
                <w:szCs w:val="24"/>
              </w:rPr>
              <w:t xml:space="preserve"> </w:t>
            </w:r>
            <w:r>
              <w:rPr>
                <w:sz w:val="24"/>
                <w:szCs w:val="24"/>
              </w:rPr>
              <w:t>предоставлении</w:t>
            </w:r>
            <w:r>
              <w:rPr>
                <w:spacing w:val="1"/>
                <w:sz w:val="24"/>
                <w:szCs w:val="24"/>
              </w:rPr>
              <w:t xml:space="preserve"> </w:t>
            </w:r>
            <w:r>
              <w:rPr>
                <w:spacing w:val="-2"/>
                <w:sz w:val="24"/>
                <w:szCs w:val="24"/>
              </w:rPr>
              <w:t>услуги</w:t>
            </w: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spacing w:val="-2"/>
              </w:rPr>
            </w:pPr>
          </w:p>
        </w:tc>
      </w:tr>
      <w:tr w:rsidR="008E5B53" w:rsidTr="0087644C">
        <w:trPr>
          <w:gridAfter w:val="6"/>
          <w:wAfter w:w="9711" w:type="dxa"/>
          <w:trHeight w:val="266"/>
        </w:trPr>
        <w:tc>
          <w:tcPr>
            <w:tcW w:w="2151" w:type="dxa"/>
            <w:gridSpan w:val="2"/>
            <w:vMerge/>
            <w:tcBorders>
              <w:top w:val="nil"/>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spacing w:line="246" w:lineRule="exact"/>
              <w:ind w:left="109"/>
              <w:rPr>
                <w:sz w:val="24"/>
                <w:szCs w:val="24"/>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spacing w:val="-2"/>
              </w:rPr>
            </w:pPr>
          </w:p>
        </w:tc>
      </w:tr>
      <w:tr w:rsidR="008E5B53" w:rsidTr="0087644C">
        <w:trPr>
          <w:gridAfter w:val="6"/>
          <w:wAfter w:w="9711" w:type="dxa"/>
          <w:trHeight w:val="266"/>
        </w:trPr>
        <w:tc>
          <w:tcPr>
            <w:tcW w:w="2151" w:type="dxa"/>
            <w:gridSpan w:val="2"/>
            <w:vMerge/>
            <w:tcBorders>
              <w:top w:val="nil"/>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nil"/>
              <w:right w:val="single" w:sz="4" w:space="0" w:color="000000"/>
            </w:tcBorders>
          </w:tcPr>
          <w:p w:rsidR="008E5B53" w:rsidRDefault="008E5B53">
            <w:pPr>
              <w:pStyle w:val="TableParagraph"/>
              <w:rPr>
                <w:sz w:val="24"/>
                <w:szCs w:val="24"/>
              </w:rPr>
            </w:pPr>
          </w:p>
        </w:tc>
        <w:tc>
          <w:tcPr>
            <w:tcW w:w="1702" w:type="dxa"/>
            <w:gridSpan w:val="2"/>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vMerge/>
            <w:tcBorders>
              <w:top w:val="nil"/>
              <w:left w:val="single" w:sz="4" w:space="0" w:color="000000"/>
              <w:bottom w:val="nil"/>
              <w:right w:val="single" w:sz="4" w:space="0" w:color="000000"/>
            </w:tcBorders>
            <w:vAlign w:val="center"/>
            <w:hideMark/>
          </w:tcPr>
          <w:p w:rsidR="008E5B53" w:rsidRDefault="008E5B53">
            <w:pPr>
              <w:widowControl/>
              <w:rPr>
                <w:rFonts w:ascii="Times New Roman" w:eastAsia="Times New Roman" w:hAnsi="Times New Roman" w:cs="Times New Roman"/>
                <w:spacing w:val="-2"/>
              </w:rPr>
            </w:pPr>
          </w:p>
        </w:tc>
      </w:tr>
      <w:tr w:rsidR="008E5B53" w:rsidTr="0087644C">
        <w:trPr>
          <w:gridAfter w:val="6"/>
          <w:wAfter w:w="9711" w:type="dxa"/>
          <w:trHeight w:val="365"/>
        </w:trPr>
        <w:tc>
          <w:tcPr>
            <w:tcW w:w="2151" w:type="dxa"/>
            <w:gridSpan w:val="2"/>
            <w:vMerge/>
            <w:tcBorders>
              <w:top w:val="nil"/>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3258" w:type="dxa"/>
            <w:tcBorders>
              <w:top w:val="nil"/>
              <w:left w:val="single" w:sz="4" w:space="0" w:color="000000"/>
              <w:bottom w:val="single" w:sz="4" w:space="0" w:color="000000"/>
              <w:right w:val="single" w:sz="4" w:space="0" w:color="000000"/>
            </w:tcBorders>
          </w:tcPr>
          <w:p w:rsidR="008E5B53" w:rsidRDefault="008E5B53">
            <w:pPr>
              <w:pStyle w:val="TableParagraph"/>
              <w:rPr>
                <w:sz w:val="24"/>
                <w:szCs w:val="24"/>
              </w:rPr>
            </w:pPr>
          </w:p>
        </w:tc>
        <w:tc>
          <w:tcPr>
            <w:tcW w:w="1702" w:type="dxa"/>
            <w:gridSpan w:val="2"/>
            <w:vMerge/>
            <w:tcBorders>
              <w:top w:val="nil"/>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702" w:type="dxa"/>
            <w:gridSpan w:val="3"/>
            <w:vMerge/>
            <w:tcBorders>
              <w:top w:val="nil"/>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006" w:type="dxa"/>
            <w:gridSpan w:val="4"/>
            <w:vMerge/>
            <w:tcBorders>
              <w:top w:val="nil"/>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1942" w:type="dxa"/>
            <w:gridSpan w:val="5"/>
            <w:vMerge/>
            <w:tcBorders>
              <w:top w:val="nil"/>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rPr>
            </w:pPr>
          </w:p>
        </w:tc>
        <w:tc>
          <w:tcPr>
            <w:tcW w:w="2338" w:type="dxa"/>
            <w:gridSpan w:val="3"/>
            <w:vMerge/>
            <w:tcBorders>
              <w:top w:val="nil"/>
              <w:left w:val="single" w:sz="4" w:space="0" w:color="000000"/>
              <w:bottom w:val="single" w:sz="4" w:space="0" w:color="000000"/>
              <w:right w:val="single" w:sz="4" w:space="0" w:color="000000"/>
            </w:tcBorders>
            <w:vAlign w:val="center"/>
            <w:hideMark/>
          </w:tcPr>
          <w:p w:rsidR="008E5B53" w:rsidRDefault="008E5B53">
            <w:pPr>
              <w:widowControl/>
              <w:rPr>
                <w:rFonts w:ascii="Times New Roman" w:eastAsia="Times New Roman" w:hAnsi="Times New Roman" w:cs="Times New Roman"/>
                <w:spacing w:val="-2"/>
              </w:rPr>
            </w:pPr>
          </w:p>
        </w:tc>
      </w:tr>
      <w:tr w:rsidR="0087644C" w:rsidTr="0087644C">
        <w:trPr>
          <w:gridAfter w:val="5"/>
          <w:wAfter w:w="9704" w:type="dxa"/>
          <w:trHeight w:val="278"/>
        </w:trPr>
        <w:tc>
          <w:tcPr>
            <w:tcW w:w="2156" w:type="dxa"/>
            <w:gridSpan w:val="2"/>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spacing w:line="259" w:lineRule="exact"/>
              <w:ind w:left="9"/>
              <w:jc w:val="center"/>
              <w:rPr>
                <w:sz w:val="24"/>
                <w:szCs w:val="24"/>
              </w:rPr>
            </w:pPr>
          </w:p>
        </w:tc>
        <w:tc>
          <w:tcPr>
            <w:tcW w:w="3260" w:type="dxa"/>
            <w:tcBorders>
              <w:top w:val="single" w:sz="4" w:space="0" w:color="000000"/>
              <w:left w:val="single" w:sz="4" w:space="0" w:color="000000"/>
              <w:bottom w:val="nil"/>
              <w:right w:val="single" w:sz="4" w:space="0" w:color="000000"/>
            </w:tcBorders>
            <w:hideMark/>
          </w:tcPr>
          <w:p w:rsidR="0087644C" w:rsidRDefault="0087644C">
            <w:pPr>
              <w:pStyle w:val="TableParagraph"/>
              <w:spacing w:line="259" w:lineRule="exact"/>
              <w:ind w:left="12"/>
              <w:jc w:val="center"/>
              <w:rPr>
                <w:sz w:val="24"/>
                <w:szCs w:val="24"/>
              </w:rPr>
            </w:pPr>
            <w:r>
              <w:rPr>
                <w:sz w:val="24"/>
                <w:szCs w:val="24"/>
              </w:rPr>
              <w:t>Формирование</w:t>
            </w:r>
            <w:r>
              <w:rPr>
                <w:spacing w:val="-3"/>
                <w:sz w:val="24"/>
                <w:szCs w:val="24"/>
              </w:rPr>
              <w:t xml:space="preserve"> </w:t>
            </w:r>
            <w:r>
              <w:rPr>
                <w:sz w:val="24"/>
                <w:szCs w:val="24"/>
              </w:rPr>
              <w:t>решения</w:t>
            </w:r>
            <w:r>
              <w:rPr>
                <w:spacing w:val="-1"/>
                <w:sz w:val="24"/>
                <w:szCs w:val="24"/>
              </w:rPr>
              <w:t xml:space="preserve"> </w:t>
            </w:r>
            <w:r>
              <w:rPr>
                <w:spacing w:val="-5"/>
                <w:sz w:val="24"/>
                <w:szCs w:val="24"/>
              </w:rPr>
              <w:t>об</w:t>
            </w:r>
          </w:p>
        </w:tc>
        <w:tc>
          <w:tcPr>
            <w:tcW w:w="1702" w:type="dxa"/>
            <w:gridSpan w:val="2"/>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spacing w:line="259" w:lineRule="exact"/>
              <w:ind w:left="10"/>
              <w:jc w:val="center"/>
              <w:rPr>
                <w:sz w:val="24"/>
                <w:szCs w:val="24"/>
              </w:rPr>
            </w:pPr>
          </w:p>
        </w:tc>
        <w:tc>
          <w:tcPr>
            <w:tcW w:w="1702" w:type="dxa"/>
            <w:gridSpan w:val="3"/>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spacing w:line="259" w:lineRule="exact"/>
              <w:ind w:left="10"/>
              <w:jc w:val="center"/>
              <w:rPr>
                <w:sz w:val="24"/>
                <w:szCs w:val="24"/>
              </w:rPr>
            </w:pPr>
          </w:p>
        </w:tc>
        <w:tc>
          <w:tcPr>
            <w:tcW w:w="2006" w:type="dxa"/>
            <w:gridSpan w:val="5"/>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spacing w:line="259" w:lineRule="exact"/>
              <w:ind w:left="9"/>
              <w:jc w:val="center"/>
              <w:rPr>
                <w:sz w:val="24"/>
                <w:szCs w:val="24"/>
              </w:rPr>
            </w:pPr>
          </w:p>
        </w:tc>
        <w:tc>
          <w:tcPr>
            <w:tcW w:w="1942" w:type="dxa"/>
            <w:gridSpan w:val="5"/>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spacing w:line="259" w:lineRule="exact"/>
              <w:ind w:left="4"/>
              <w:jc w:val="center"/>
              <w:rPr>
                <w:sz w:val="24"/>
                <w:szCs w:val="24"/>
              </w:rPr>
            </w:pPr>
          </w:p>
        </w:tc>
        <w:tc>
          <w:tcPr>
            <w:tcW w:w="2338" w:type="dxa"/>
            <w:gridSpan w:val="3"/>
            <w:tcBorders>
              <w:top w:val="single" w:sz="4" w:space="0" w:color="000000"/>
              <w:left w:val="single" w:sz="4" w:space="0" w:color="000000"/>
              <w:bottom w:val="nil"/>
              <w:right w:val="single" w:sz="4" w:space="0" w:color="000000"/>
            </w:tcBorders>
            <w:hideMark/>
          </w:tcPr>
          <w:p w:rsidR="0087644C" w:rsidRDefault="0087644C">
            <w:pPr>
              <w:pStyle w:val="TableParagraph"/>
              <w:spacing w:line="259" w:lineRule="exact"/>
              <w:ind w:left="6"/>
              <w:jc w:val="center"/>
              <w:rPr>
                <w:sz w:val="24"/>
                <w:szCs w:val="24"/>
              </w:rPr>
            </w:pPr>
            <w:r>
              <w:rPr>
                <w:sz w:val="24"/>
                <w:szCs w:val="24"/>
              </w:rPr>
              <w:t>у</w:t>
            </w:r>
            <w:r>
              <w:rPr>
                <w:spacing w:val="-3"/>
                <w:sz w:val="24"/>
                <w:szCs w:val="24"/>
              </w:rPr>
              <w:t xml:space="preserve"> </w:t>
            </w:r>
            <w:r>
              <w:rPr>
                <w:spacing w:val="-2"/>
                <w:sz w:val="24"/>
                <w:szCs w:val="24"/>
              </w:rPr>
              <w:t>регламенту,</w:t>
            </w:r>
          </w:p>
        </w:tc>
      </w:tr>
      <w:tr w:rsidR="0087644C" w:rsidTr="0087644C">
        <w:trPr>
          <w:gridAfter w:val="5"/>
          <w:wAfter w:w="9704" w:type="dxa"/>
          <w:trHeight w:val="270"/>
        </w:trPr>
        <w:tc>
          <w:tcPr>
            <w:tcW w:w="2156" w:type="dxa"/>
            <w:gridSpan w:val="2"/>
            <w:vMerge w:val="restart"/>
            <w:tcBorders>
              <w:top w:val="single" w:sz="4" w:space="0" w:color="000000"/>
              <w:left w:val="single" w:sz="4" w:space="0" w:color="000000"/>
              <w:bottom w:val="single" w:sz="4" w:space="0" w:color="000000"/>
              <w:right w:val="single" w:sz="4" w:space="0" w:color="000000"/>
            </w:tcBorders>
            <w:vAlign w:val="center"/>
          </w:tcPr>
          <w:p w:rsidR="0087644C" w:rsidRDefault="0087644C">
            <w:pPr>
              <w:pStyle w:val="TableParagraph"/>
              <w:rPr>
                <w:sz w:val="24"/>
                <w:szCs w:val="24"/>
              </w:rPr>
            </w:pPr>
          </w:p>
          <w:p w:rsidR="0087644C" w:rsidRDefault="0087644C">
            <w:pPr>
              <w:pStyle w:val="TableParagraph"/>
              <w:rPr>
                <w:sz w:val="24"/>
                <w:szCs w:val="24"/>
              </w:rPr>
            </w:pPr>
            <w:r w:rsidRPr="008E5B53">
              <w:rPr>
                <w:sz w:val="24"/>
                <w:szCs w:val="24"/>
              </w:rPr>
              <w:t xml:space="preserve">формирование и </w:t>
            </w:r>
            <w:r w:rsidRPr="008E5B53">
              <w:rPr>
                <w:spacing w:val="-2"/>
                <w:sz w:val="24"/>
                <w:szCs w:val="24"/>
              </w:rPr>
              <w:t xml:space="preserve">регистрация результата муниципальной услуги, </w:t>
            </w:r>
            <w:r w:rsidRPr="008E5B53">
              <w:rPr>
                <w:sz w:val="24"/>
                <w:szCs w:val="24"/>
              </w:rPr>
              <w:t xml:space="preserve">указанного в пункте 2.18 </w:t>
            </w:r>
            <w:r w:rsidRPr="008E5B53">
              <w:rPr>
                <w:spacing w:val="-2"/>
                <w:sz w:val="24"/>
                <w:szCs w:val="24"/>
              </w:rPr>
              <w:t xml:space="preserve">Административно </w:t>
            </w:r>
            <w:r w:rsidRPr="008E5B53">
              <w:rPr>
                <w:sz w:val="24"/>
                <w:szCs w:val="24"/>
              </w:rPr>
              <w:t>го регламента,</w:t>
            </w:r>
            <w:r w:rsidRPr="008E5B53">
              <w:rPr>
                <w:spacing w:val="40"/>
                <w:sz w:val="24"/>
                <w:szCs w:val="24"/>
              </w:rPr>
              <w:t xml:space="preserve"> </w:t>
            </w:r>
            <w:r w:rsidRPr="008E5B53">
              <w:rPr>
                <w:sz w:val="24"/>
                <w:szCs w:val="24"/>
              </w:rPr>
              <w:t xml:space="preserve">в </w:t>
            </w:r>
            <w:r w:rsidRPr="008E5B53">
              <w:rPr>
                <w:spacing w:val="-2"/>
                <w:sz w:val="24"/>
                <w:szCs w:val="24"/>
              </w:rPr>
              <w:t xml:space="preserve">форме электронного </w:t>
            </w:r>
            <w:r w:rsidRPr="008E5B53">
              <w:rPr>
                <w:sz w:val="24"/>
                <w:szCs w:val="24"/>
              </w:rPr>
              <w:t>документа в ГИС</w:t>
            </w:r>
          </w:p>
        </w:tc>
        <w:tc>
          <w:tcPr>
            <w:tcW w:w="3260" w:type="dxa"/>
            <w:tcBorders>
              <w:top w:val="nil"/>
              <w:left w:val="single" w:sz="4" w:space="0" w:color="000000"/>
              <w:bottom w:val="nil"/>
              <w:right w:val="single" w:sz="4" w:space="0" w:color="000000"/>
            </w:tcBorders>
            <w:hideMark/>
          </w:tcPr>
          <w:p w:rsidR="0087644C" w:rsidRDefault="0087644C">
            <w:pPr>
              <w:pStyle w:val="TableParagraph"/>
              <w:spacing w:line="250" w:lineRule="exact"/>
              <w:ind w:left="109"/>
              <w:rPr>
                <w:sz w:val="24"/>
                <w:szCs w:val="24"/>
              </w:rPr>
            </w:pPr>
            <w:r>
              <w:rPr>
                <w:sz w:val="24"/>
                <w:szCs w:val="24"/>
              </w:rPr>
              <w:t>отказе</w:t>
            </w:r>
            <w:r>
              <w:rPr>
                <w:spacing w:val="-1"/>
                <w:sz w:val="24"/>
                <w:szCs w:val="24"/>
              </w:rPr>
              <w:t xml:space="preserve"> </w:t>
            </w:r>
            <w:r>
              <w:rPr>
                <w:sz w:val="24"/>
                <w:szCs w:val="24"/>
              </w:rPr>
              <w:t>в</w:t>
            </w:r>
            <w:r>
              <w:rPr>
                <w:spacing w:val="-1"/>
                <w:sz w:val="24"/>
                <w:szCs w:val="24"/>
              </w:rPr>
              <w:t xml:space="preserve"> </w:t>
            </w:r>
            <w:r>
              <w:rPr>
                <w:spacing w:val="-2"/>
                <w:sz w:val="24"/>
                <w:szCs w:val="24"/>
              </w:rPr>
              <w:t>предоставлении</w:t>
            </w:r>
          </w:p>
        </w:tc>
        <w:tc>
          <w:tcPr>
            <w:tcW w:w="1702" w:type="dxa"/>
            <w:gridSpan w:val="2"/>
            <w:vMerge w:val="restart"/>
            <w:tcBorders>
              <w:top w:val="single" w:sz="4" w:space="0" w:color="000000"/>
              <w:left w:val="single" w:sz="4" w:space="0" w:color="000000"/>
              <w:bottom w:val="single" w:sz="4" w:space="0" w:color="000000"/>
              <w:right w:val="single" w:sz="4" w:space="0" w:color="000000"/>
            </w:tcBorders>
            <w:vAlign w:val="center"/>
          </w:tcPr>
          <w:p w:rsidR="0087644C" w:rsidRDefault="0087644C">
            <w:pPr>
              <w:pStyle w:val="TableParagraph"/>
              <w:rPr>
                <w:sz w:val="24"/>
                <w:szCs w:val="24"/>
              </w:rPr>
            </w:pPr>
          </w:p>
          <w:p w:rsidR="0087644C" w:rsidRDefault="0087644C">
            <w:pPr>
              <w:pStyle w:val="TableParagraph"/>
              <w:rPr>
                <w:sz w:val="24"/>
                <w:szCs w:val="24"/>
              </w:rPr>
            </w:pPr>
            <w:r w:rsidRPr="008E5B53">
              <w:rPr>
                <w:spacing w:val="-4"/>
                <w:sz w:val="24"/>
                <w:szCs w:val="24"/>
              </w:rPr>
              <w:t xml:space="preserve">после </w:t>
            </w:r>
            <w:r w:rsidRPr="008E5B53">
              <w:rPr>
                <w:spacing w:val="-2"/>
                <w:sz w:val="24"/>
                <w:szCs w:val="24"/>
              </w:rPr>
              <w:t xml:space="preserve">окончания процедуры принятия </w:t>
            </w:r>
            <w:r w:rsidRPr="008E5B53">
              <w:rPr>
                <w:sz w:val="24"/>
                <w:szCs w:val="24"/>
              </w:rPr>
              <w:t xml:space="preserve">решения (в общий срок </w:t>
            </w:r>
            <w:r w:rsidRPr="008E5B53">
              <w:rPr>
                <w:spacing w:val="-2"/>
                <w:sz w:val="24"/>
                <w:szCs w:val="24"/>
              </w:rPr>
              <w:t xml:space="preserve">предоставлен </w:t>
            </w:r>
            <w:r w:rsidRPr="008E5B53">
              <w:rPr>
                <w:spacing w:val="-6"/>
                <w:sz w:val="24"/>
                <w:szCs w:val="24"/>
              </w:rPr>
              <w:t xml:space="preserve">ия </w:t>
            </w:r>
            <w:r w:rsidRPr="008E5B53">
              <w:rPr>
                <w:spacing w:val="-2"/>
                <w:sz w:val="24"/>
                <w:szCs w:val="24"/>
              </w:rPr>
              <w:t xml:space="preserve">муниципаль </w:t>
            </w:r>
            <w:r w:rsidRPr="008E5B53">
              <w:rPr>
                <w:sz w:val="24"/>
                <w:szCs w:val="24"/>
              </w:rPr>
              <w:t xml:space="preserve">ной услуги </w:t>
            </w:r>
            <w:r w:rsidRPr="008E5B53">
              <w:rPr>
                <w:spacing w:val="-6"/>
                <w:sz w:val="24"/>
                <w:szCs w:val="24"/>
              </w:rPr>
              <w:t xml:space="preserve">не </w:t>
            </w:r>
            <w:r w:rsidRPr="008E5B53">
              <w:rPr>
                <w:spacing w:val="-2"/>
                <w:sz w:val="24"/>
                <w:szCs w:val="24"/>
              </w:rPr>
              <w:t>включается)</w:t>
            </w:r>
          </w:p>
        </w:tc>
        <w:tc>
          <w:tcPr>
            <w:tcW w:w="1702" w:type="dxa"/>
            <w:gridSpan w:val="3"/>
            <w:vMerge w:val="restart"/>
            <w:tcBorders>
              <w:top w:val="single" w:sz="4" w:space="0" w:color="000000"/>
              <w:left w:val="single" w:sz="4" w:space="0" w:color="000000"/>
              <w:bottom w:val="single" w:sz="4" w:space="0" w:color="000000"/>
              <w:right w:val="single" w:sz="4" w:space="0" w:color="000000"/>
            </w:tcBorders>
            <w:vAlign w:val="center"/>
          </w:tcPr>
          <w:p w:rsidR="0087644C" w:rsidRDefault="0087644C">
            <w:pPr>
              <w:pStyle w:val="TableParagraph"/>
              <w:rPr>
                <w:sz w:val="24"/>
                <w:szCs w:val="24"/>
              </w:rPr>
            </w:pPr>
          </w:p>
          <w:p w:rsidR="0087644C" w:rsidRDefault="0087644C">
            <w:pPr>
              <w:pStyle w:val="TableParagraph"/>
              <w:rPr>
                <w:sz w:val="24"/>
                <w:szCs w:val="24"/>
              </w:rPr>
            </w:pPr>
            <w:r w:rsidRPr="008E5B53">
              <w:rPr>
                <w:spacing w:val="-2"/>
                <w:sz w:val="24"/>
                <w:szCs w:val="24"/>
              </w:rPr>
              <w:t xml:space="preserve">должностное </w:t>
            </w:r>
            <w:r w:rsidRPr="008E5B53">
              <w:rPr>
                <w:spacing w:val="-4"/>
                <w:sz w:val="24"/>
                <w:szCs w:val="24"/>
              </w:rPr>
              <w:t xml:space="preserve">лицо </w:t>
            </w:r>
            <w:r w:rsidRPr="008E5B53">
              <w:rPr>
                <w:spacing w:val="-2"/>
                <w:sz w:val="24"/>
                <w:szCs w:val="24"/>
              </w:rPr>
              <w:t xml:space="preserve">Уполномочен </w:t>
            </w:r>
            <w:r w:rsidRPr="008E5B53">
              <w:rPr>
                <w:sz w:val="24"/>
                <w:szCs w:val="24"/>
              </w:rPr>
              <w:t xml:space="preserve">ного органа, </w:t>
            </w:r>
            <w:r w:rsidRPr="008E5B53">
              <w:rPr>
                <w:spacing w:val="-2"/>
                <w:sz w:val="24"/>
                <w:szCs w:val="24"/>
              </w:rPr>
              <w:t xml:space="preserve">ответственно </w:t>
            </w:r>
            <w:r w:rsidRPr="008E5B53">
              <w:rPr>
                <w:sz w:val="24"/>
                <w:szCs w:val="24"/>
              </w:rPr>
              <w:t xml:space="preserve">е за </w:t>
            </w:r>
            <w:r w:rsidRPr="008E5B53">
              <w:rPr>
                <w:spacing w:val="-2"/>
                <w:sz w:val="24"/>
                <w:szCs w:val="24"/>
              </w:rPr>
              <w:t xml:space="preserve">предоставлен </w:t>
            </w:r>
            <w:r w:rsidRPr="008E5B53">
              <w:rPr>
                <w:spacing w:val="-6"/>
                <w:sz w:val="24"/>
                <w:szCs w:val="24"/>
              </w:rPr>
              <w:t xml:space="preserve">ие </w:t>
            </w:r>
            <w:r w:rsidRPr="008E5B53">
              <w:rPr>
                <w:spacing w:val="-2"/>
                <w:sz w:val="24"/>
                <w:szCs w:val="24"/>
              </w:rPr>
              <w:t xml:space="preserve">муниципаль </w:t>
            </w:r>
            <w:r w:rsidRPr="008E5B53">
              <w:rPr>
                <w:sz w:val="24"/>
                <w:szCs w:val="24"/>
              </w:rPr>
              <w:t>нойуслуги</w:t>
            </w:r>
          </w:p>
        </w:tc>
        <w:tc>
          <w:tcPr>
            <w:tcW w:w="2006" w:type="dxa"/>
            <w:gridSpan w:val="5"/>
            <w:vMerge w:val="restart"/>
            <w:tcBorders>
              <w:top w:val="single" w:sz="4" w:space="0" w:color="000000"/>
              <w:left w:val="single" w:sz="4" w:space="0" w:color="000000"/>
              <w:bottom w:val="single" w:sz="4" w:space="0" w:color="000000"/>
              <w:right w:val="single" w:sz="4" w:space="0" w:color="000000"/>
            </w:tcBorders>
            <w:vAlign w:val="center"/>
          </w:tcPr>
          <w:p w:rsidR="0087644C" w:rsidRDefault="0087644C">
            <w:pPr>
              <w:pStyle w:val="TableParagraph"/>
              <w:rPr>
                <w:sz w:val="24"/>
                <w:szCs w:val="24"/>
              </w:rPr>
            </w:pPr>
          </w:p>
          <w:p w:rsidR="0087644C" w:rsidRDefault="0087644C">
            <w:pPr>
              <w:pStyle w:val="TableParagraph"/>
              <w:rPr>
                <w:sz w:val="24"/>
                <w:szCs w:val="24"/>
              </w:rPr>
            </w:pPr>
            <w:r>
              <w:rPr>
                <w:spacing w:val="-2"/>
                <w:sz w:val="24"/>
                <w:szCs w:val="24"/>
              </w:rPr>
              <w:t xml:space="preserve">Уполномоченны </w:t>
            </w:r>
            <w:r>
              <w:rPr>
                <w:sz w:val="24"/>
                <w:szCs w:val="24"/>
              </w:rPr>
              <w:t>й орган) / ГИС</w:t>
            </w:r>
          </w:p>
        </w:tc>
        <w:tc>
          <w:tcPr>
            <w:tcW w:w="1942" w:type="dxa"/>
            <w:gridSpan w:val="5"/>
            <w:vMerge w:val="restart"/>
            <w:tcBorders>
              <w:top w:val="single" w:sz="4" w:space="0" w:color="000000"/>
              <w:left w:val="single" w:sz="4" w:space="0" w:color="000000"/>
              <w:bottom w:val="single" w:sz="4" w:space="0" w:color="000000"/>
              <w:right w:val="single" w:sz="4" w:space="0" w:color="000000"/>
            </w:tcBorders>
            <w:vAlign w:val="center"/>
          </w:tcPr>
          <w:p w:rsidR="0087644C" w:rsidRDefault="0087644C">
            <w:pPr>
              <w:pStyle w:val="TableParagraph"/>
              <w:rPr>
                <w:sz w:val="24"/>
                <w:szCs w:val="24"/>
              </w:rPr>
            </w:pPr>
          </w:p>
          <w:p w:rsidR="0087644C" w:rsidRDefault="0087644C">
            <w:pPr>
              <w:pStyle w:val="TableParagraph"/>
              <w:rPr>
                <w:sz w:val="24"/>
                <w:szCs w:val="24"/>
              </w:rPr>
            </w:pPr>
            <w:r>
              <w:rPr>
                <w:sz w:val="24"/>
                <w:szCs w:val="24"/>
              </w:rPr>
              <w:t>–</w:t>
            </w:r>
          </w:p>
        </w:tc>
        <w:tc>
          <w:tcPr>
            <w:tcW w:w="2338" w:type="dxa"/>
            <w:gridSpan w:val="3"/>
            <w:tcBorders>
              <w:top w:val="nil"/>
              <w:left w:val="single" w:sz="4" w:space="0" w:color="000000"/>
              <w:bottom w:val="nil"/>
              <w:right w:val="single" w:sz="4" w:space="0" w:color="000000"/>
            </w:tcBorders>
            <w:hideMark/>
          </w:tcPr>
          <w:p w:rsidR="0087644C" w:rsidRDefault="0087644C">
            <w:pPr>
              <w:pStyle w:val="TableParagraph"/>
              <w:spacing w:line="250" w:lineRule="exact"/>
              <w:ind w:left="106"/>
              <w:rPr>
                <w:sz w:val="24"/>
                <w:szCs w:val="24"/>
              </w:rPr>
            </w:pPr>
            <w:r>
              <w:rPr>
                <w:spacing w:val="-2"/>
                <w:sz w:val="24"/>
                <w:szCs w:val="24"/>
              </w:rPr>
              <w:t>подписанный</w:t>
            </w:r>
          </w:p>
        </w:tc>
      </w:tr>
      <w:tr w:rsidR="0087644C" w:rsidTr="0087644C">
        <w:trPr>
          <w:gridAfter w:val="5"/>
          <w:wAfter w:w="9704" w:type="dxa"/>
          <w:trHeight w:val="265"/>
        </w:trPr>
        <w:tc>
          <w:tcPr>
            <w:tcW w:w="2156"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3260" w:type="dxa"/>
            <w:tcBorders>
              <w:top w:val="nil"/>
              <w:left w:val="single" w:sz="4" w:space="0" w:color="000000"/>
              <w:bottom w:val="nil"/>
              <w:right w:val="single" w:sz="4" w:space="0" w:color="000000"/>
            </w:tcBorders>
            <w:hideMark/>
          </w:tcPr>
          <w:p w:rsidR="0087644C" w:rsidRDefault="0087644C">
            <w:pPr>
              <w:pStyle w:val="TableParagraph"/>
              <w:spacing w:line="246" w:lineRule="exact"/>
              <w:ind w:left="109"/>
              <w:rPr>
                <w:sz w:val="24"/>
                <w:szCs w:val="24"/>
              </w:rPr>
            </w:pPr>
            <w:r>
              <w:rPr>
                <w:sz w:val="24"/>
                <w:szCs w:val="24"/>
              </w:rPr>
              <w:t xml:space="preserve">муниципальной </w:t>
            </w:r>
            <w:r>
              <w:rPr>
                <w:spacing w:val="-2"/>
                <w:sz w:val="24"/>
                <w:szCs w:val="24"/>
              </w:rPr>
              <w:t>услуги</w:t>
            </w:r>
          </w:p>
        </w:tc>
        <w:tc>
          <w:tcPr>
            <w:tcW w:w="1702"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702" w:type="dxa"/>
            <w:gridSpan w:val="3"/>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006"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942"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7644C" w:rsidRDefault="0087644C">
            <w:pPr>
              <w:pStyle w:val="TableParagraph"/>
              <w:spacing w:line="246" w:lineRule="exact"/>
              <w:ind w:left="106"/>
              <w:rPr>
                <w:sz w:val="24"/>
                <w:szCs w:val="24"/>
              </w:rPr>
            </w:pPr>
            <w:r>
              <w:rPr>
                <w:spacing w:val="-2"/>
                <w:sz w:val="24"/>
                <w:szCs w:val="24"/>
              </w:rPr>
              <w:t>усиленной</w:t>
            </w:r>
          </w:p>
        </w:tc>
      </w:tr>
      <w:tr w:rsidR="0087644C" w:rsidTr="0087644C">
        <w:trPr>
          <w:gridAfter w:val="5"/>
          <w:wAfter w:w="9704" w:type="dxa"/>
          <w:trHeight w:val="265"/>
        </w:trPr>
        <w:tc>
          <w:tcPr>
            <w:tcW w:w="2156"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3260" w:type="dxa"/>
            <w:tcBorders>
              <w:top w:val="nil"/>
              <w:left w:val="single" w:sz="4" w:space="0" w:color="000000"/>
              <w:bottom w:val="nil"/>
              <w:right w:val="single" w:sz="4" w:space="0" w:color="000000"/>
            </w:tcBorders>
            <w:hideMark/>
          </w:tcPr>
          <w:p w:rsidR="0087644C" w:rsidRDefault="0087644C">
            <w:pPr>
              <w:pStyle w:val="TableParagraph"/>
              <w:spacing w:line="246" w:lineRule="exact"/>
              <w:ind w:left="109"/>
              <w:rPr>
                <w:sz w:val="24"/>
                <w:szCs w:val="24"/>
              </w:rPr>
            </w:pPr>
          </w:p>
        </w:tc>
        <w:tc>
          <w:tcPr>
            <w:tcW w:w="1702"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702" w:type="dxa"/>
            <w:gridSpan w:val="3"/>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006"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942"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7644C" w:rsidRDefault="0087644C">
            <w:pPr>
              <w:pStyle w:val="TableParagraph"/>
              <w:spacing w:line="246" w:lineRule="exact"/>
              <w:ind w:left="106"/>
              <w:rPr>
                <w:sz w:val="24"/>
                <w:szCs w:val="24"/>
              </w:rPr>
            </w:pPr>
            <w:r>
              <w:rPr>
                <w:spacing w:val="-2"/>
                <w:sz w:val="24"/>
                <w:szCs w:val="24"/>
              </w:rPr>
              <w:t>квалифицированной</w:t>
            </w:r>
          </w:p>
        </w:tc>
      </w:tr>
      <w:tr w:rsidR="0087644C" w:rsidTr="0087644C">
        <w:trPr>
          <w:gridAfter w:val="5"/>
          <w:wAfter w:w="9704" w:type="dxa"/>
          <w:trHeight w:val="265"/>
        </w:trPr>
        <w:tc>
          <w:tcPr>
            <w:tcW w:w="2156"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3260" w:type="dxa"/>
            <w:tcBorders>
              <w:top w:val="nil"/>
              <w:left w:val="single" w:sz="4" w:space="0" w:color="000000"/>
              <w:bottom w:val="nil"/>
              <w:right w:val="single" w:sz="4" w:space="0" w:color="000000"/>
            </w:tcBorders>
          </w:tcPr>
          <w:p w:rsidR="0087644C" w:rsidRDefault="0087644C">
            <w:pPr>
              <w:pStyle w:val="TableParagraph"/>
              <w:spacing w:line="246" w:lineRule="exact"/>
              <w:ind w:left="109"/>
              <w:rPr>
                <w:sz w:val="24"/>
                <w:szCs w:val="24"/>
              </w:rPr>
            </w:pPr>
          </w:p>
        </w:tc>
        <w:tc>
          <w:tcPr>
            <w:tcW w:w="1702"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702" w:type="dxa"/>
            <w:gridSpan w:val="3"/>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006"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942"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7644C" w:rsidRDefault="0087644C">
            <w:pPr>
              <w:pStyle w:val="TableParagraph"/>
              <w:spacing w:line="246" w:lineRule="exact"/>
              <w:ind w:left="106"/>
              <w:rPr>
                <w:sz w:val="24"/>
                <w:szCs w:val="24"/>
              </w:rPr>
            </w:pPr>
            <w:r>
              <w:rPr>
                <w:spacing w:val="-2"/>
                <w:sz w:val="24"/>
                <w:szCs w:val="24"/>
              </w:rPr>
              <w:t>подписью</w:t>
            </w:r>
          </w:p>
        </w:tc>
      </w:tr>
      <w:tr w:rsidR="0087644C" w:rsidTr="0087644C">
        <w:trPr>
          <w:gridAfter w:val="5"/>
          <w:wAfter w:w="9704" w:type="dxa"/>
          <w:trHeight w:val="265"/>
        </w:trPr>
        <w:tc>
          <w:tcPr>
            <w:tcW w:w="2156"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3260" w:type="dxa"/>
            <w:tcBorders>
              <w:top w:val="nil"/>
              <w:left w:val="single" w:sz="4" w:space="0" w:color="000000"/>
              <w:bottom w:val="nil"/>
              <w:right w:val="single" w:sz="4" w:space="0" w:color="000000"/>
            </w:tcBorders>
          </w:tcPr>
          <w:p w:rsidR="0087644C" w:rsidRDefault="0087644C">
            <w:pPr>
              <w:pStyle w:val="TableParagraph"/>
              <w:rPr>
                <w:sz w:val="24"/>
                <w:szCs w:val="24"/>
              </w:rPr>
            </w:pPr>
          </w:p>
        </w:tc>
        <w:tc>
          <w:tcPr>
            <w:tcW w:w="1702"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702" w:type="dxa"/>
            <w:gridSpan w:val="3"/>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006"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942"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7644C" w:rsidRDefault="0087644C">
            <w:pPr>
              <w:pStyle w:val="TableParagraph"/>
              <w:spacing w:line="246" w:lineRule="exact"/>
              <w:ind w:left="106"/>
              <w:rPr>
                <w:sz w:val="24"/>
                <w:szCs w:val="24"/>
              </w:rPr>
            </w:pPr>
            <w:r>
              <w:rPr>
                <w:spacing w:val="-2"/>
                <w:sz w:val="24"/>
                <w:szCs w:val="24"/>
              </w:rPr>
              <w:t>руководителем</w:t>
            </w:r>
          </w:p>
        </w:tc>
      </w:tr>
      <w:tr w:rsidR="0087644C" w:rsidTr="0087644C">
        <w:trPr>
          <w:gridAfter w:val="5"/>
          <w:wAfter w:w="9704" w:type="dxa"/>
          <w:trHeight w:val="265"/>
        </w:trPr>
        <w:tc>
          <w:tcPr>
            <w:tcW w:w="2156"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3260" w:type="dxa"/>
            <w:tcBorders>
              <w:top w:val="nil"/>
              <w:left w:val="single" w:sz="4" w:space="0" w:color="000000"/>
              <w:bottom w:val="single" w:sz="4" w:space="0" w:color="000000"/>
              <w:right w:val="single" w:sz="4" w:space="0" w:color="000000"/>
            </w:tcBorders>
          </w:tcPr>
          <w:p w:rsidR="0087644C" w:rsidRDefault="0087644C">
            <w:pPr>
              <w:pStyle w:val="TableParagraph"/>
              <w:rPr>
                <w:sz w:val="24"/>
                <w:szCs w:val="24"/>
              </w:rPr>
            </w:pPr>
          </w:p>
        </w:tc>
        <w:tc>
          <w:tcPr>
            <w:tcW w:w="1702"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702" w:type="dxa"/>
            <w:gridSpan w:val="3"/>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006"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942"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7644C" w:rsidRDefault="0087644C">
            <w:pPr>
              <w:pStyle w:val="TableParagraph"/>
              <w:spacing w:line="246" w:lineRule="exact"/>
              <w:ind w:left="106"/>
              <w:rPr>
                <w:sz w:val="24"/>
                <w:szCs w:val="24"/>
              </w:rPr>
            </w:pPr>
            <w:r>
              <w:rPr>
                <w:spacing w:val="-2"/>
                <w:sz w:val="24"/>
                <w:szCs w:val="24"/>
              </w:rPr>
              <w:t>Уполномоченного</w:t>
            </w:r>
          </w:p>
        </w:tc>
      </w:tr>
      <w:tr w:rsidR="0087644C" w:rsidTr="0087644C">
        <w:trPr>
          <w:gridAfter w:val="5"/>
          <w:wAfter w:w="9704" w:type="dxa"/>
          <w:trHeight w:val="265"/>
        </w:trPr>
        <w:tc>
          <w:tcPr>
            <w:tcW w:w="2156"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3260" w:type="dxa"/>
            <w:vMerge w:val="restart"/>
            <w:tcBorders>
              <w:top w:val="nil"/>
              <w:left w:val="single" w:sz="4" w:space="0" w:color="000000"/>
              <w:bottom w:val="single" w:sz="4" w:space="0" w:color="000000"/>
              <w:right w:val="single" w:sz="4" w:space="0" w:color="000000"/>
            </w:tcBorders>
            <w:vAlign w:val="center"/>
          </w:tcPr>
          <w:p w:rsidR="0087644C" w:rsidRDefault="0087644C">
            <w:pPr>
              <w:pStyle w:val="TableParagraph"/>
              <w:rPr>
                <w:sz w:val="24"/>
                <w:szCs w:val="24"/>
              </w:rPr>
            </w:pPr>
          </w:p>
          <w:p w:rsidR="0087644C" w:rsidRDefault="0087644C">
            <w:pPr>
              <w:pStyle w:val="TableParagraph"/>
              <w:rPr>
                <w:sz w:val="24"/>
                <w:szCs w:val="24"/>
              </w:rPr>
            </w:pPr>
            <w:r w:rsidRPr="008E5B53">
              <w:rPr>
                <w:sz w:val="24"/>
                <w:szCs w:val="24"/>
              </w:rPr>
              <w:t xml:space="preserve">Регистрация результата </w:t>
            </w:r>
            <w:r w:rsidRPr="008E5B53">
              <w:rPr>
                <w:spacing w:val="-2"/>
                <w:sz w:val="24"/>
                <w:szCs w:val="24"/>
              </w:rPr>
              <w:t xml:space="preserve">предоставления </w:t>
            </w:r>
            <w:r w:rsidRPr="008E5B53">
              <w:rPr>
                <w:sz w:val="24"/>
                <w:szCs w:val="24"/>
              </w:rPr>
              <w:t>муниципальной услуги</w:t>
            </w:r>
          </w:p>
        </w:tc>
        <w:tc>
          <w:tcPr>
            <w:tcW w:w="1702"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702" w:type="dxa"/>
            <w:gridSpan w:val="3"/>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006"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942"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7644C" w:rsidRDefault="0087644C">
            <w:pPr>
              <w:pStyle w:val="TableParagraph"/>
              <w:spacing w:line="246" w:lineRule="exact"/>
              <w:ind w:left="106"/>
              <w:rPr>
                <w:sz w:val="24"/>
                <w:szCs w:val="24"/>
              </w:rPr>
            </w:pPr>
            <w:r>
              <w:rPr>
                <w:sz w:val="24"/>
                <w:szCs w:val="24"/>
              </w:rPr>
              <w:t>органа</w:t>
            </w:r>
            <w:r>
              <w:rPr>
                <w:spacing w:val="-2"/>
                <w:sz w:val="24"/>
                <w:szCs w:val="24"/>
              </w:rPr>
              <w:t xml:space="preserve"> </w:t>
            </w:r>
            <w:r>
              <w:rPr>
                <w:sz w:val="24"/>
                <w:szCs w:val="24"/>
              </w:rPr>
              <w:t>или</w:t>
            </w:r>
            <w:r>
              <w:rPr>
                <w:spacing w:val="1"/>
                <w:sz w:val="24"/>
                <w:szCs w:val="24"/>
              </w:rPr>
              <w:t xml:space="preserve"> </w:t>
            </w:r>
            <w:r>
              <w:rPr>
                <w:spacing w:val="-2"/>
                <w:sz w:val="24"/>
                <w:szCs w:val="24"/>
              </w:rPr>
              <w:t>иного</w:t>
            </w:r>
          </w:p>
        </w:tc>
      </w:tr>
      <w:tr w:rsidR="0087644C" w:rsidTr="0087644C">
        <w:trPr>
          <w:gridAfter w:val="5"/>
          <w:wAfter w:w="9704" w:type="dxa"/>
          <w:trHeight w:val="265"/>
        </w:trPr>
        <w:tc>
          <w:tcPr>
            <w:tcW w:w="2156"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3260" w:type="dxa"/>
            <w:vMerge/>
            <w:tcBorders>
              <w:top w:val="nil"/>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702"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702" w:type="dxa"/>
            <w:gridSpan w:val="3"/>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006"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942"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338" w:type="dxa"/>
            <w:gridSpan w:val="3"/>
            <w:tcBorders>
              <w:top w:val="nil"/>
              <w:left w:val="single" w:sz="4" w:space="0" w:color="000000"/>
              <w:bottom w:val="nil"/>
              <w:right w:val="single" w:sz="4" w:space="0" w:color="000000"/>
            </w:tcBorders>
            <w:hideMark/>
          </w:tcPr>
          <w:p w:rsidR="0087644C" w:rsidRDefault="0087644C">
            <w:pPr>
              <w:pStyle w:val="TableParagraph"/>
              <w:spacing w:line="246" w:lineRule="exact"/>
              <w:ind w:left="106"/>
              <w:rPr>
                <w:sz w:val="24"/>
                <w:szCs w:val="24"/>
              </w:rPr>
            </w:pPr>
            <w:r>
              <w:rPr>
                <w:spacing w:val="-2"/>
                <w:sz w:val="24"/>
                <w:szCs w:val="24"/>
              </w:rPr>
              <w:t>уполномоченного</w:t>
            </w:r>
          </w:p>
        </w:tc>
      </w:tr>
      <w:tr w:rsidR="0087644C" w:rsidTr="0087644C">
        <w:trPr>
          <w:gridAfter w:val="5"/>
          <w:wAfter w:w="9704" w:type="dxa"/>
          <w:trHeight w:val="266"/>
        </w:trPr>
        <w:tc>
          <w:tcPr>
            <w:tcW w:w="2156"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3260" w:type="dxa"/>
            <w:vMerge/>
            <w:tcBorders>
              <w:top w:val="nil"/>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702" w:type="dxa"/>
            <w:gridSpan w:val="2"/>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702" w:type="dxa"/>
            <w:gridSpan w:val="3"/>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006"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1942" w:type="dxa"/>
            <w:gridSpan w:val="5"/>
            <w:vMerge/>
            <w:tcBorders>
              <w:top w:val="single" w:sz="4" w:space="0" w:color="000000"/>
              <w:left w:val="single" w:sz="4" w:space="0" w:color="000000"/>
              <w:bottom w:val="single" w:sz="4" w:space="0" w:color="000000"/>
              <w:right w:val="single" w:sz="4" w:space="0" w:color="000000"/>
            </w:tcBorders>
            <w:vAlign w:val="center"/>
            <w:hideMark/>
          </w:tcPr>
          <w:p w:rsidR="0087644C" w:rsidRDefault="0087644C">
            <w:pPr>
              <w:widowControl/>
              <w:rPr>
                <w:rFonts w:ascii="Times New Roman" w:eastAsia="Times New Roman" w:hAnsi="Times New Roman" w:cs="Times New Roman"/>
              </w:rPr>
            </w:pPr>
          </w:p>
        </w:tc>
        <w:tc>
          <w:tcPr>
            <w:tcW w:w="2338" w:type="dxa"/>
            <w:gridSpan w:val="3"/>
            <w:tcBorders>
              <w:top w:val="nil"/>
              <w:left w:val="single" w:sz="4" w:space="0" w:color="000000"/>
              <w:bottom w:val="single" w:sz="4" w:space="0" w:color="000000"/>
              <w:right w:val="single" w:sz="4" w:space="0" w:color="000000"/>
            </w:tcBorders>
            <w:hideMark/>
          </w:tcPr>
          <w:p w:rsidR="0087644C" w:rsidRDefault="0087644C">
            <w:pPr>
              <w:pStyle w:val="TableParagraph"/>
              <w:spacing w:line="246" w:lineRule="exact"/>
              <w:ind w:left="106"/>
              <w:rPr>
                <w:sz w:val="24"/>
                <w:szCs w:val="24"/>
              </w:rPr>
            </w:pPr>
            <w:r>
              <w:rPr>
                <w:sz w:val="24"/>
                <w:szCs w:val="24"/>
              </w:rPr>
              <w:t>им</w:t>
            </w:r>
            <w:r>
              <w:rPr>
                <w:spacing w:val="-1"/>
                <w:sz w:val="24"/>
                <w:szCs w:val="24"/>
              </w:rPr>
              <w:t xml:space="preserve"> </w:t>
            </w:r>
            <w:r>
              <w:rPr>
                <w:spacing w:val="-4"/>
                <w:sz w:val="24"/>
                <w:szCs w:val="24"/>
              </w:rPr>
              <w:t>лица</w:t>
            </w:r>
          </w:p>
        </w:tc>
      </w:tr>
      <w:tr w:rsidR="0087644C" w:rsidTr="0087644C">
        <w:trPr>
          <w:gridAfter w:val="5"/>
          <w:wAfter w:w="9704" w:type="dxa"/>
          <w:trHeight w:val="547"/>
        </w:trPr>
        <w:tc>
          <w:tcPr>
            <w:tcW w:w="2156" w:type="dxa"/>
            <w:gridSpan w:val="2"/>
            <w:vMerge/>
            <w:tcBorders>
              <w:top w:val="single" w:sz="4" w:space="0" w:color="000000"/>
              <w:left w:val="single" w:sz="4" w:space="0" w:color="000000"/>
              <w:bottom w:val="single" w:sz="4" w:space="0" w:color="000000"/>
              <w:right w:val="single" w:sz="4" w:space="0" w:color="000000"/>
            </w:tcBorders>
            <w:hideMark/>
          </w:tcPr>
          <w:p w:rsidR="0087644C" w:rsidRDefault="0087644C">
            <w:pPr>
              <w:widowControl/>
              <w:rPr>
                <w:rFonts w:ascii="Times New Roman" w:eastAsia="Times New Roman" w:hAnsi="Times New Roman" w:cs="Times New Roman"/>
              </w:rPr>
            </w:pPr>
          </w:p>
        </w:tc>
        <w:tc>
          <w:tcPr>
            <w:tcW w:w="3260" w:type="dxa"/>
            <w:vMerge/>
            <w:tcBorders>
              <w:top w:val="single" w:sz="4" w:space="0" w:color="000000"/>
              <w:left w:val="single" w:sz="4" w:space="0" w:color="000000"/>
              <w:bottom w:val="single" w:sz="4" w:space="0" w:color="000000"/>
              <w:right w:val="single" w:sz="4" w:space="0" w:color="000000"/>
            </w:tcBorders>
            <w:hideMark/>
          </w:tcPr>
          <w:p w:rsidR="0087644C" w:rsidRDefault="0087644C">
            <w:pPr>
              <w:widowControl/>
              <w:rPr>
                <w:rFonts w:ascii="Times New Roman" w:eastAsia="Times New Roman" w:hAnsi="Times New Roman" w:cs="Times New Roman"/>
              </w:rPr>
            </w:pPr>
          </w:p>
        </w:tc>
        <w:tc>
          <w:tcPr>
            <w:tcW w:w="1702" w:type="dxa"/>
            <w:gridSpan w:val="2"/>
            <w:vMerge/>
            <w:tcBorders>
              <w:top w:val="single" w:sz="4" w:space="0" w:color="000000"/>
              <w:left w:val="single" w:sz="4" w:space="0" w:color="000000"/>
              <w:bottom w:val="single" w:sz="4" w:space="0" w:color="000000"/>
              <w:right w:val="single" w:sz="4" w:space="0" w:color="000000"/>
            </w:tcBorders>
            <w:hideMark/>
          </w:tcPr>
          <w:p w:rsidR="0087644C" w:rsidRDefault="0087644C">
            <w:pPr>
              <w:widowControl/>
              <w:rPr>
                <w:rFonts w:ascii="Times New Roman" w:eastAsia="Times New Roman" w:hAnsi="Times New Roman" w:cs="Times New Roman"/>
              </w:rPr>
            </w:pPr>
          </w:p>
        </w:tc>
        <w:tc>
          <w:tcPr>
            <w:tcW w:w="1702" w:type="dxa"/>
            <w:gridSpan w:val="3"/>
            <w:vMerge/>
            <w:tcBorders>
              <w:top w:val="single" w:sz="4" w:space="0" w:color="000000"/>
              <w:left w:val="single" w:sz="4" w:space="0" w:color="000000"/>
              <w:bottom w:val="single" w:sz="4" w:space="0" w:color="000000"/>
              <w:right w:val="single" w:sz="4" w:space="0" w:color="000000"/>
            </w:tcBorders>
            <w:hideMark/>
          </w:tcPr>
          <w:p w:rsidR="0087644C" w:rsidRDefault="0087644C">
            <w:pPr>
              <w:widowControl/>
              <w:rPr>
                <w:rFonts w:ascii="Times New Roman" w:eastAsia="Times New Roman" w:hAnsi="Times New Roman" w:cs="Times New Roman"/>
              </w:rPr>
            </w:pPr>
          </w:p>
        </w:tc>
        <w:tc>
          <w:tcPr>
            <w:tcW w:w="2006" w:type="dxa"/>
            <w:gridSpan w:val="5"/>
            <w:vMerge/>
            <w:tcBorders>
              <w:top w:val="single" w:sz="4" w:space="0" w:color="000000"/>
              <w:left w:val="single" w:sz="4" w:space="0" w:color="000000"/>
              <w:bottom w:val="single" w:sz="4" w:space="0" w:color="000000"/>
              <w:right w:val="single" w:sz="4" w:space="0" w:color="000000"/>
            </w:tcBorders>
            <w:hideMark/>
          </w:tcPr>
          <w:p w:rsidR="0087644C" w:rsidRDefault="0087644C">
            <w:pPr>
              <w:widowControl/>
              <w:rPr>
                <w:rFonts w:ascii="Times New Roman" w:eastAsia="Times New Roman" w:hAnsi="Times New Roman" w:cs="Times New Roman"/>
              </w:rPr>
            </w:pPr>
          </w:p>
        </w:tc>
        <w:tc>
          <w:tcPr>
            <w:tcW w:w="1942" w:type="dxa"/>
            <w:gridSpan w:val="5"/>
            <w:vMerge/>
            <w:tcBorders>
              <w:top w:val="single" w:sz="4" w:space="0" w:color="000000"/>
              <w:left w:val="single" w:sz="4" w:space="0" w:color="000000"/>
              <w:bottom w:val="single" w:sz="4" w:space="0" w:color="000000"/>
              <w:right w:val="single" w:sz="4" w:space="0" w:color="000000"/>
            </w:tcBorders>
            <w:hideMark/>
          </w:tcPr>
          <w:p w:rsidR="0087644C" w:rsidRDefault="0087644C">
            <w:pPr>
              <w:widowControl/>
              <w:rPr>
                <w:rFonts w:ascii="Times New Roman" w:eastAsia="Times New Roman" w:hAnsi="Times New Roman" w:cs="Times New Roman"/>
              </w:rPr>
            </w:pPr>
          </w:p>
        </w:tc>
        <w:tc>
          <w:tcPr>
            <w:tcW w:w="2338" w:type="dxa"/>
            <w:gridSpan w:val="3"/>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spacing w:line="266" w:lineRule="exact"/>
              <w:ind w:left="106"/>
              <w:rPr>
                <w:sz w:val="24"/>
                <w:szCs w:val="24"/>
              </w:rPr>
            </w:pPr>
            <w:r w:rsidRPr="008E5B53">
              <w:rPr>
                <w:sz w:val="24"/>
                <w:szCs w:val="24"/>
              </w:rPr>
              <w:t>Внесение</w:t>
            </w:r>
            <w:r w:rsidRPr="008E5B53">
              <w:rPr>
                <w:spacing w:val="-15"/>
                <w:sz w:val="24"/>
                <w:szCs w:val="24"/>
              </w:rPr>
              <w:t xml:space="preserve"> </w:t>
            </w:r>
            <w:r w:rsidRPr="008E5B53">
              <w:rPr>
                <w:sz w:val="24"/>
                <w:szCs w:val="24"/>
              </w:rPr>
              <w:t xml:space="preserve">сведений о конечном </w:t>
            </w:r>
            <w:r w:rsidRPr="008E5B53">
              <w:rPr>
                <w:spacing w:val="-2"/>
                <w:sz w:val="24"/>
                <w:szCs w:val="24"/>
              </w:rPr>
              <w:t xml:space="preserve">результате предоставления </w:t>
            </w:r>
            <w:r w:rsidRPr="008E5B53">
              <w:rPr>
                <w:spacing w:val="-2"/>
                <w:sz w:val="24"/>
                <w:szCs w:val="24"/>
              </w:rPr>
              <w:lastRenderedPageBreak/>
              <w:t>государственной (муниципальной) услуги</w:t>
            </w:r>
          </w:p>
        </w:tc>
      </w:tr>
      <w:tr w:rsidR="0087644C" w:rsidTr="0087644C">
        <w:trPr>
          <w:gridAfter w:val="5"/>
          <w:wAfter w:w="9704" w:type="dxa"/>
          <w:trHeight w:val="3389"/>
        </w:trPr>
        <w:tc>
          <w:tcPr>
            <w:tcW w:w="2156"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87644C" w:rsidRPr="008E5B53" w:rsidRDefault="0087644C">
            <w:pPr>
              <w:pStyle w:val="TableParagraph"/>
              <w:ind w:left="141" w:right="136"/>
              <w:rPr>
                <w:sz w:val="24"/>
                <w:szCs w:val="24"/>
              </w:rPr>
            </w:pPr>
            <w:r w:rsidRPr="008E5B53">
              <w:rPr>
                <w:sz w:val="24"/>
                <w:szCs w:val="24"/>
              </w:rPr>
              <w:lastRenderedPageBreak/>
              <w:t xml:space="preserve">формирование и </w:t>
            </w:r>
            <w:r w:rsidRPr="008E5B53">
              <w:rPr>
                <w:spacing w:val="-2"/>
                <w:sz w:val="24"/>
                <w:szCs w:val="24"/>
              </w:rPr>
              <w:t xml:space="preserve">регистрация результата муниципальной услуги, </w:t>
            </w:r>
            <w:r w:rsidRPr="008E5B53">
              <w:rPr>
                <w:sz w:val="24"/>
                <w:szCs w:val="24"/>
              </w:rPr>
              <w:t xml:space="preserve">указанного в пункте 2.18 </w:t>
            </w:r>
            <w:r w:rsidRPr="008E5B53">
              <w:rPr>
                <w:spacing w:val="-2"/>
                <w:sz w:val="24"/>
                <w:szCs w:val="24"/>
              </w:rPr>
              <w:t xml:space="preserve">Административно </w:t>
            </w:r>
            <w:r w:rsidRPr="008E5B53">
              <w:rPr>
                <w:sz w:val="24"/>
                <w:szCs w:val="24"/>
              </w:rPr>
              <w:t>го регламента,</w:t>
            </w:r>
            <w:r w:rsidRPr="008E5B53">
              <w:rPr>
                <w:spacing w:val="40"/>
                <w:sz w:val="24"/>
                <w:szCs w:val="24"/>
              </w:rPr>
              <w:t xml:space="preserve"> </w:t>
            </w:r>
            <w:r w:rsidRPr="008E5B53">
              <w:rPr>
                <w:sz w:val="24"/>
                <w:szCs w:val="24"/>
              </w:rPr>
              <w:t xml:space="preserve">в </w:t>
            </w:r>
            <w:r w:rsidRPr="008E5B53">
              <w:rPr>
                <w:spacing w:val="-2"/>
                <w:sz w:val="24"/>
                <w:szCs w:val="24"/>
              </w:rPr>
              <w:t xml:space="preserve">форме электронного </w:t>
            </w:r>
            <w:r w:rsidRPr="008E5B53">
              <w:rPr>
                <w:sz w:val="24"/>
                <w:szCs w:val="24"/>
              </w:rPr>
              <w:t>документа в ГИС</w:t>
            </w:r>
          </w:p>
          <w:p w:rsidR="0087644C" w:rsidRPr="008E5B53" w:rsidRDefault="0087644C">
            <w:pPr>
              <w:pStyle w:val="TableParagraph"/>
              <w:ind w:left="141" w:right="136"/>
              <w:rPr>
                <w:sz w:val="24"/>
                <w:szCs w:val="24"/>
              </w:rPr>
            </w:pPr>
          </w:p>
        </w:tc>
        <w:tc>
          <w:tcPr>
            <w:tcW w:w="3260" w:type="dxa"/>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ind w:left="109" w:right="536"/>
              <w:rPr>
                <w:sz w:val="24"/>
                <w:szCs w:val="24"/>
              </w:rPr>
            </w:pPr>
            <w:r w:rsidRPr="008E5B53">
              <w:rPr>
                <w:sz w:val="24"/>
                <w:szCs w:val="24"/>
              </w:rPr>
              <w:t xml:space="preserve">Направление в </w:t>
            </w:r>
            <w:r w:rsidRPr="008E5B53">
              <w:rPr>
                <w:spacing w:val="-2"/>
                <w:sz w:val="24"/>
                <w:szCs w:val="24"/>
              </w:rPr>
              <w:t xml:space="preserve">многофункциональный </w:t>
            </w:r>
            <w:r w:rsidRPr="008E5B53">
              <w:rPr>
                <w:sz w:val="24"/>
                <w:szCs w:val="24"/>
              </w:rPr>
              <w:t xml:space="preserve">центр результата </w:t>
            </w:r>
            <w:r w:rsidRPr="008E5B53">
              <w:rPr>
                <w:spacing w:val="-2"/>
                <w:sz w:val="24"/>
                <w:szCs w:val="24"/>
              </w:rPr>
              <w:t xml:space="preserve">государственной </w:t>
            </w:r>
            <w:r w:rsidRPr="008E5B53">
              <w:rPr>
                <w:sz w:val="24"/>
                <w:szCs w:val="24"/>
              </w:rPr>
              <w:t>(муниципальной)</w:t>
            </w:r>
            <w:r w:rsidRPr="008E5B53">
              <w:rPr>
                <w:spacing w:val="-15"/>
                <w:sz w:val="24"/>
                <w:szCs w:val="24"/>
              </w:rPr>
              <w:t xml:space="preserve"> </w:t>
            </w:r>
            <w:r w:rsidRPr="008E5B53">
              <w:rPr>
                <w:sz w:val="24"/>
                <w:szCs w:val="24"/>
              </w:rPr>
              <w:t xml:space="preserve">услуги, указанного в пункте 2.19 </w:t>
            </w:r>
            <w:r w:rsidRPr="008E5B53">
              <w:rPr>
                <w:spacing w:val="-2"/>
                <w:sz w:val="24"/>
                <w:szCs w:val="24"/>
              </w:rPr>
              <w:t xml:space="preserve">Административного </w:t>
            </w:r>
            <w:r w:rsidRPr="008E5B53">
              <w:rPr>
                <w:sz w:val="24"/>
                <w:szCs w:val="24"/>
              </w:rPr>
              <w:t>регламента, в форме электронного</w:t>
            </w:r>
            <w:r w:rsidRPr="008E5B53">
              <w:rPr>
                <w:spacing w:val="-15"/>
                <w:sz w:val="24"/>
                <w:szCs w:val="24"/>
              </w:rPr>
              <w:t xml:space="preserve"> </w:t>
            </w:r>
            <w:r w:rsidRPr="008E5B53">
              <w:rPr>
                <w:sz w:val="24"/>
                <w:szCs w:val="24"/>
              </w:rPr>
              <w:t>документа, подписанного</w:t>
            </w:r>
            <w:r w:rsidRPr="008E5B53">
              <w:rPr>
                <w:spacing w:val="-2"/>
                <w:sz w:val="24"/>
                <w:szCs w:val="24"/>
              </w:rPr>
              <w:t xml:space="preserve"> усиленной</w:t>
            </w:r>
          </w:p>
          <w:p w:rsidR="0087644C" w:rsidRPr="008E5B53" w:rsidRDefault="0087644C">
            <w:pPr>
              <w:pStyle w:val="TableParagraph"/>
              <w:ind w:left="141" w:right="564"/>
              <w:rPr>
                <w:sz w:val="24"/>
                <w:szCs w:val="24"/>
              </w:rPr>
            </w:pPr>
            <w:r>
              <w:rPr>
                <w:spacing w:val="-2"/>
                <w:sz w:val="24"/>
                <w:szCs w:val="24"/>
              </w:rPr>
              <w:t xml:space="preserve">квалифицированной </w:t>
            </w:r>
            <w:r>
              <w:rPr>
                <w:sz w:val="24"/>
                <w:szCs w:val="24"/>
              </w:rPr>
              <w:t>электронной</w:t>
            </w:r>
            <w:r>
              <w:rPr>
                <w:spacing w:val="-15"/>
                <w:sz w:val="24"/>
                <w:szCs w:val="24"/>
              </w:rPr>
              <w:t xml:space="preserve"> </w:t>
            </w:r>
            <w:r>
              <w:rPr>
                <w:sz w:val="24"/>
                <w:szCs w:val="24"/>
              </w:rPr>
              <w:t>подписью</w:t>
            </w:r>
          </w:p>
        </w:tc>
        <w:tc>
          <w:tcPr>
            <w:tcW w:w="1702" w:type="dxa"/>
            <w:gridSpan w:val="2"/>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ind w:left="138" w:right="141"/>
              <w:rPr>
                <w:sz w:val="24"/>
                <w:szCs w:val="24"/>
              </w:rPr>
            </w:pPr>
            <w:r w:rsidRPr="008E5B53">
              <w:rPr>
                <w:sz w:val="24"/>
                <w:szCs w:val="24"/>
              </w:rPr>
              <w:t xml:space="preserve">в сроки, </w:t>
            </w:r>
            <w:r w:rsidRPr="008E5B53">
              <w:rPr>
                <w:spacing w:val="-2"/>
                <w:sz w:val="24"/>
                <w:szCs w:val="24"/>
              </w:rPr>
              <w:t xml:space="preserve">установленны </w:t>
            </w:r>
            <w:r w:rsidRPr="008E5B53">
              <w:rPr>
                <w:spacing w:val="-10"/>
                <w:sz w:val="24"/>
                <w:szCs w:val="24"/>
              </w:rPr>
              <w:t>е</w:t>
            </w:r>
            <w:r w:rsidRPr="008E5B53">
              <w:rPr>
                <w:spacing w:val="-2"/>
                <w:sz w:val="24"/>
                <w:szCs w:val="24"/>
              </w:rPr>
              <w:t xml:space="preserve"> соглашением </w:t>
            </w:r>
            <w:r w:rsidRPr="008E5B53">
              <w:rPr>
                <w:spacing w:val="-10"/>
                <w:sz w:val="24"/>
                <w:szCs w:val="24"/>
              </w:rPr>
              <w:t xml:space="preserve">о </w:t>
            </w:r>
            <w:r w:rsidRPr="008E5B53">
              <w:rPr>
                <w:spacing w:val="-2"/>
                <w:sz w:val="24"/>
                <w:szCs w:val="24"/>
              </w:rPr>
              <w:t xml:space="preserve">взаимодейств </w:t>
            </w:r>
            <w:r w:rsidRPr="008E5B53">
              <w:rPr>
                <w:sz w:val="24"/>
                <w:szCs w:val="24"/>
              </w:rPr>
              <w:t xml:space="preserve">ии между </w:t>
            </w:r>
            <w:r w:rsidRPr="008E5B53">
              <w:rPr>
                <w:spacing w:val="-2"/>
                <w:sz w:val="24"/>
                <w:szCs w:val="24"/>
              </w:rPr>
              <w:t xml:space="preserve">Уполномочен </w:t>
            </w:r>
            <w:r w:rsidRPr="008E5B53">
              <w:rPr>
                <w:sz w:val="24"/>
                <w:szCs w:val="24"/>
              </w:rPr>
              <w:t xml:space="preserve">ным органом </w:t>
            </w:r>
            <w:r w:rsidRPr="008E5B53">
              <w:rPr>
                <w:spacing w:val="-10"/>
                <w:sz w:val="24"/>
                <w:szCs w:val="24"/>
              </w:rPr>
              <w:t xml:space="preserve">и </w:t>
            </w:r>
            <w:r w:rsidRPr="008E5B53">
              <w:rPr>
                <w:spacing w:val="-2"/>
                <w:sz w:val="24"/>
                <w:szCs w:val="24"/>
              </w:rPr>
              <w:t>многофункци</w:t>
            </w:r>
          </w:p>
        </w:tc>
        <w:tc>
          <w:tcPr>
            <w:tcW w:w="1686" w:type="dxa"/>
            <w:gridSpan w:val="2"/>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ind w:left="106" w:right="41"/>
              <w:rPr>
                <w:sz w:val="24"/>
                <w:szCs w:val="24"/>
              </w:rPr>
            </w:pPr>
            <w:r w:rsidRPr="008E5B53">
              <w:rPr>
                <w:spacing w:val="-2"/>
                <w:sz w:val="24"/>
                <w:szCs w:val="24"/>
              </w:rPr>
              <w:t xml:space="preserve">должностное </w:t>
            </w:r>
            <w:r w:rsidRPr="008E5B53">
              <w:rPr>
                <w:spacing w:val="-4"/>
                <w:sz w:val="24"/>
                <w:szCs w:val="24"/>
              </w:rPr>
              <w:t xml:space="preserve">лицо </w:t>
            </w:r>
            <w:r w:rsidRPr="008E5B53">
              <w:rPr>
                <w:spacing w:val="-2"/>
                <w:sz w:val="24"/>
                <w:szCs w:val="24"/>
              </w:rPr>
              <w:t xml:space="preserve">Уполномочен </w:t>
            </w:r>
            <w:r w:rsidRPr="008E5B53">
              <w:rPr>
                <w:sz w:val="24"/>
                <w:szCs w:val="24"/>
              </w:rPr>
              <w:t xml:space="preserve">ного органа, </w:t>
            </w:r>
            <w:r w:rsidRPr="008E5B53">
              <w:rPr>
                <w:spacing w:val="-2"/>
                <w:sz w:val="24"/>
                <w:szCs w:val="24"/>
              </w:rPr>
              <w:t xml:space="preserve">ответственное </w:t>
            </w:r>
            <w:r w:rsidRPr="008E5B53">
              <w:rPr>
                <w:spacing w:val="-6"/>
                <w:sz w:val="24"/>
                <w:szCs w:val="24"/>
              </w:rPr>
              <w:t xml:space="preserve">за </w:t>
            </w:r>
            <w:r w:rsidRPr="008E5B53">
              <w:rPr>
                <w:spacing w:val="-2"/>
                <w:sz w:val="24"/>
                <w:szCs w:val="24"/>
              </w:rPr>
              <w:t xml:space="preserve">предоставлен </w:t>
            </w:r>
            <w:r w:rsidRPr="008E5B53">
              <w:rPr>
                <w:spacing w:val="-6"/>
                <w:sz w:val="24"/>
                <w:szCs w:val="24"/>
              </w:rPr>
              <w:t xml:space="preserve">ие </w:t>
            </w:r>
            <w:r w:rsidRPr="008E5B53">
              <w:rPr>
                <w:spacing w:val="-2"/>
                <w:sz w:val="24"/>
                <w:szCs w:val="24"/>
              </w:rPr>
              <w:t xml:space="preserve">государствен </w:t>
            </w:r>
            <w:r w:rsidRPr="008E5B53">
              <w:rPr>
                <w:spacing w:val="-6"/>
                <w:sz w:val="24"/>
                <w:szCs w:val="24"/>
              </w:rPr>
              <w:t>но</w:t>
            </w:r>
          </w:p>
          <w:p w:rsidR="0087644C" w:rsidRPr="008E5B53" w:rsidRDefault="0087644C">
            <w:pPr>
              <w:pStyle w:val="TableParagraph"/>
              <w:ind w:left="136" w:right="119"/>
              <w:rPr>
                <w:sz w:val="24"/>
                <w:szCs w:val="24"/>
              </w:rPr>
            </w:pPr>
            <w:r>
              <w:rPr>
                <w:spacing w:val="-2"/>
                <w:sz w:val="24"/>
                <w:szCs w:val="24"/>
              </w:rPr>
              <w:t xml:space="preserve">(муниципальн </w:t>
            </w:r>
            <w:r>
              <w:rPr>
                <w:sz w:val="24"/>
                <w:szCs w:val="24"/>
              </w:rPr>
              <w:t>ой) услуги</w:t>
            </w:r>
          </w:p>
        </w:tc>
        <w:tc>
          <w:tcPr>
            <w:tcW w:w="2022" w:type="dxa"/>
            <w:gridSpan w:val="6"/>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ind w:left="134" w:right="119"/>
              <w:rPr>
                <w:sz w:val="24"/>
                <w:szCs w:val="24"/>
              </w:rPr>
            </w:pPr>
            <w:r w:rsidRPr="008E5B53">
              <w:rPr>
                <w:spacing w:val="-2"/>
                <w:sz w:val="24"/>
                <w:szCs w:val="24"/>
              </w:rPr>
              <w:t xml:space="preserve">Уполномоченны </w:t>
            </w:r>
            <w:r w:rsidRPr="008E5B53">
              <w:rPr>
                <w:sz w:val="24"/>
                <w:szCs w:val="24"/>
              </w:rPr>
              <w:t xml:space="preserve">й орган) / АИС </w:t>
            </w:r>
            <w:r w:rsidRPr="008E5B53">
              <w:rPr>
                <w:spacing w:val="-4"/>
                <w:sz w:val="24"/>
                <w:szCs w:val="24"/>
              </w:rPr>
              <w:t>МФЦ</w:t>
            </w:r>
          </w:p>
        </w:tc>
        <w:tc>
          <w:tcPr>
            <w:tcW w:w="1942" w:type="dxa"/>
            <w:gridSpan w:val="5"/>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ind w:left="105" w:right="118"/>
              <w:rPr>
                <w:sz w:val="24"/>
                <w:szCs w:val="24"/>
              </w:rPr>
            </w:pPr>
            <w:r w:rsidRPr="008E5B53">
              <w:rPr>
                <w:spacing w:val="-2"/>
                <w:sz w:val="24"/>
                <w:szCs w:val="24"/>
              </w:rPr>
              <w:t xml:space="preserve">Указание </w:t>
            </w:r>
            <w:r w:rsidRPr="008E5B53">
              <w:rPr>
                <w:sz w:val="24"/>
                <w:szCs w:val="24"/>
              </w:rPr>
              <w:t>заявителем в Запросе</w:t>
            </w:r>
            <w:r w:rsidRPr="008E5B53">
              <w:rPr>
                <w:spacing w:val="-10"/>
                <w:sz w:val="24"/>
                <w:szCs w:val="24"/>
              </w:rPr>
              <w:t xml:space="preserve"> </w:t>
            </w:r>
            <w:r w:rsidRPr="008E5B53">
              <w:rPr>
                <w:sz w:val="24"/>
                <w:szCs w:val="24"/>
              </w:rPr>
              <w:t xml:space="preserve">способа </w:t>
            </w:r>
            <w:r w:rsidRPr="008E5B53">
              <w:rPr>
                <w:spacing w:val="-2"/>
                <w:sz w:val="24"/>
                <w:szCs w:val="24"/>
              </w:rPr>
              <w:t>выдачи результата муниципальной</w:t>
            </w:r>
          </w:p>
          <w:p w:rsidR="0087644C" w:rsidRDefault="0087644C">
            <w:pPr>
              <w:pStyle w:val="TableParagraph"/>
              <w:spacing w:line="270" w:lineRule="exact"/>
              <w:ind w:left="105"/>
              <w:rPr>
                <w:sz w:val="24"/>
                <w:szCs w:val="24"/>
              </w:rPr>
            </w:pPr>
            <w:r w:rsidRPr="008E5B53">
              <w:rPr>
                <w:sz w:val="24"/>
                <w:szCs w:val="24"/>
              </w:rPr>
              <w:t xml:space="preserve">услуги в </w:t>
            </w:r>
            <w:r w:rsidRPr="008E5B53">
              <w:rPr>
                <w:spacing w:val="-2"/>
                <w:sz w:val="24"/>
                <w:szCs w:val="24"/>
              </w:rPr>
              <w:t xml:space="preserve">многофункцион </w:t>
            </w:r>
            <w:r w:rsidRPr="008E5B53">
              <w:rPr>
                <w:sz w:val="24"/>
                <w:szCs w:val="24"/>
              </w:rPr>
              <w:t>альном</w:t>
            </w:r>
            <w:r w:rsidRPr="008E5B53">
              <w:rPr>
                <w:spacing w:val="-15"/>
                <w:sz w:val="24"/>
                <w:szCs w:val="24"/>
              </w:rPr>
              <w:t xml:space="preserve"> </w:t>
            </w:r>
            <w:r w:rsidRPr="008E5B53">
              <w:rPr>
                <w:sz w:val="24"/>
                <w:szCs w:val="24"/>
              </w:rPr>
              <w:t>центре,</w:t>
            </w:r>
            <w:r w:rsidRPr="008E5B53">
              <w:rPr>
                <w:spacing w:val="-15"/>
                <w:sz w:val="24"/>
                <w:szCs w:val="24"/>
              </w:rPr>
              <w:t xml:space="preserve"> </w:t>
            </w:r>
            <w:r w:rsidRPr="008E5B53">
              <w:rPr>
                <w:sz w:val="24"/>
                <w:szCs w:val="24"/>
              </w:rPr>
              <w:t>а также подача</w:t>
            </w:r>
          </w:p>
        </w:tc>
        <w:tc>
          <w:tcPr>
            <w:tcW w:w="2338" w:type="dxa"/>
            <w:gridSpan w:val="3"/>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ind w:left="105"/>
              <w:rPr>
                <w:sz w:val="24"/>
                <w:szCs w:val="24"/>
              </w:rPr>
            </w:pPr>
            <w:r w:rsidRPr="008E5B53">
              <w:rPr>
                <w:sz w:val="24"/>
                <w:szCs w:val="24"/>
              </w:rPr>
              <w:t xml:space="preserve">выдача результата </w:t>
            </w:r>
            <w:r w:rsidRPr="008E5B53">
              <w:rPr>
                <w:spacing w:val="-2"/>
                <w:sz w:val="24"/>
                <w:szCs w:val="24"/>
              </w:rPr>
              <w:t xml:space="preserve">муниципальной </w:t>
            </w:r>
            <w:r w:rsidRPr="008E5B53">
              <w:rPr>
                <w:sz w:val="24"/>
                <w:szCs w:val="24"/>
              </w:rPr>
              <w:t>услуги</w:t>
            </w:r>
            <w:r w:rsidRPr="008E5B53">
              <w:rPr>
                <w:spacing w:val="-15"/>
                <w:sz w:val="24"/>
                <w:szCs w:val="24"/>
              </w:rPr>
              <w:t xml:space="preserve"> </w:t>
            </w:r>
            <w:r w:rsidRPr="008E5B53">
              <w:rPr>
                <w:sz w:val="24"/>
                <w:szCs w:val="24"/>
              </w:rPr>
              <w:t>заявителю</w:t>
            </w:r>
            <w:r w:rsidRPr="008E5B53">
              <w:rPr>
                <w:spacing w:val="-15"/>
                <w:sz w:val="24"/>
                <w:szCs w:val="24"/>
              </w:rPr>
              <w:t xml:space="preserve"> </w:t>
            </w:r>
            <w:r w:rsidRPr="008E5B53">
              <w:rPr>
                <w:sz w:val="24"/>
                <w:szCs w:val="24"/>
              </w:rPr>
              <w:t xml:space="preserve">в форме бумажного </w:t>
            </w:r>
            <w:r w:rsidRPr="008E5B53">
              <w:rPr>
                <w:spacing w:val="-2"/>
                <w:sz w:val="24"/>
                <w:szCs w:val="24"/>
              </w:rPr>
              <w:t>документа, подтверждающего содержание электронного документа,</w:t>
            </w:r>
          </w:p>
          <w:p w:rsidR="0087644C" w:rsidRPr="008E5B53" w:rsidRDefault="0087644C">
            <w:pPr>
              <w:pStyle w:val="TableParagraph"/>
              <w:ind w:left="153" w:right="198"/>
              <w:rPr>
                <w:sz w:val="24"/>
                <w:szCs w:val="24"/>
              </w:rPr>
            </w:pPr>
            <w:r>
              <w:rPr>
                <w:spacing w:val="-2"/>
                <w:sz w:val="24"/>
                <w:szCs w:val="24"/>
              </w:rPr>
              <w:t>заверенного печатью</w:t>
            </w:r>
          </w:p>
        </w:tc>
      </w:tr>
      <w:tr w:rsidR="0087644C" w:rsidTr="0087644C">
        <w:trPr>
          <w:gridAfter w:val="5"/>
          <w:wAfter w:w="9704" w:type="dxa"/>
          <w:trHeight w:val="3311"/>
        </w:trPr>
        <w:tc>
          <w:tcPr>
            <w:tcW w:w="2156" w:type="dxa"/>
            <w:gridSpan w:val="2"/>
            <w:vMerge/>
            <w:tcBorders>
              <w:top w:val="single" w:sz="4" w:space="0" w:color="000000"/>
              <w:left w:val="single" w:sz="4" w:space="0" w:color="000000"/>
              <w:bottom w:val="single" w:sz="4" w:space="0" w:color="000000"/>
              <w:right w:val="single" w:sz="4" w:space="0" w:color="000000"/>
            </w:tcBorders>
            <w:hideMark/>
          </w:tcPr>
          <w:p w:rsidR="0087644C" w:rsidRPr="008E5B53" w:rsidRDefault="0087644C">
            <w:pPr>
              <w:widowControl/>
              <w:rPr>
                <w:rFonts w:ascii="Times New Roman" w:eastAsia="Times New Roman" w:hAnsi="Times New Roman" w:cs="Times New Roman"/>
              </w:rPr>
            </w:pPr>
          </w:p>
        </w:tc>
        <w:tc>
          <w:tcPr>
            <w:tcW w:w="3260" w:type="dxa"/>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spacing w:line="270" w:lineRule="atLeast"/>
              <w:ind w:left="109" w:right="757"/>
              <w:rPr>
                <w:sz w:val="24"/>
                <w:szCs w:val="24"/>
              </w:rPr>
            </w:pPr>
            <w:r w:rsidRPr="008E5B53">
              <w:rPr>
                <w:spacing w:val="-2"/>
                <w:sz w:val="24"/>
                <w:szCs w:val="24"/>
              </w:rPr>
              <w:t xml:space="preserve">уполномоченного </w:t>
            </w:r>
            <w:r w:rsidRPr="008E5B53">
              <w:rPr>
                <w:sz w:val="24"/>
                <w:szCs w:val="24"/>
              </w:rPr>
              <w:t>должностного лица Уполномоченного</w:t>
            </w:r>
            <w:r w:rsidRPr="008E5B53">
              <w:rPr>
                <w:spacing w:val="-15"/>
                <w:sz w:val="24"/>
                <w:szCs w:val="24"/>
              </w:rPr>
              <w:t xml:space="preserve"> </w:t>
            </w:r>
            <w:r w:rsidRPr="008E5B53">
              <w:rPr>
                <w:sz w:val="24"/>
                <w:szCs w:val="24"/>
              </w:rPr>
              <w:t>органа</w:t>
            </w:r>
          </w:p>
        </w:tc>
        <w:tc>
          <w:tcPr>
            <w:tcW w:w="1702" w:type="dxa"/>
            <w:gridSpan w:val="2"/>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ind w:left="109" w:right="136"/>
              <w:rPr>
                <w:sz w:val="24"/>
                <w:szCs w:val="24"/>
              </w:rPr>
            </w:pPr>
            <w:r>
              <w:rPr>
                <w:spacing w:val="-2"/>
                <w:sz w:val="24"/>
                <w:szCs w:val="24"/>
              </w:rPr>
              <w:t>ональным центром</w:t>
            </w:r>
          </w:p>
        </w:tc>
        <w:tc>
          <w:tcPr>
            <w:tcW w:w="1686" w:type="dxa"/>
            <w:gridSpan w:val="2"/>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spacing w:line="270" w:lineRule="atLeast"/>
              <w:ind w:left="106" w:right="41"/>
              <w:rPr>
                <w:sz w:val="24"/>
                <w:szCs w:val="24"/>
              </w:rPr>
            </w:pPr>
          </w:p>
        </w:tc>
        <w:tc>
          <w:tcPr>
            <w:tcW w:w="2022" w:type="dxa"/>
            <w:gridSpan w:val="6"/>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ind w:left="106" w:right="119"/>
              <w:rPr>
                <w:sz w:val="24"/>
                <w:szCs w:val="24"/>
              </w:rPr>
            </w:pPr>
          </w:p>
        </w:tc>
        <w:tc>
          <w:tcPr>
            <w:tcW w:w="1942" w:type="dxa"/>
            <w:gridSpan w:val="5"/>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spacing w:line="270" w:lineRule="atLeast"/>
              <w:ind w:left="105"/>
              <w:rPr>
                <w:sz w:val="24"/>
                <w:szCs w:val="24"/>
              </w:rPr>
            </w:pPr>
            <w:r w:rsidRPr="008E5B53">
              <w:rPr>
                <w:sz w:val="24"/>
                <w:szCs w:val="24"/>
              </w:rPr>
              <w:t xml:space="preserve">Запроса через </w:t>
            </w:r>
            <w:r w:rsidRPr="008E5B53">
              <w:rPr>
                <w:spacing w:val="-2"/>
                <w:sz w:val="24"/>
                <w:szCs w:val="24"/>
              </w:rPr>
              <w:t xml:space="preserve">многофункцион </w:t>
            </w:r>
            <w:r w:rsidRPr="008E5B53">
              <w:rPr>
                <w:sz w:val="24"/>
                <w:szCs w:val="24"/>
              </w:rPr>
              <w:t>альный центр</w:t>
            </w:r>
          </w:p>
        </w:tc>
        <w:tc>
          <w:tcPr>
            <w:tcW w:w="2338" w:type="dxa"/>
            <w:gridSpan w:val="3"/>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ind w:left="105" w:right="118"/>
              <w:rPr>
                <w:sz w:val="24"/>
                <w:szCs w:val="24"/>
              </w:rPr>
            </w:pPr>
            <w:r w:rsidRPr="008E5B53">
              <w:rPr>
                <w:spacing w:val="-2"/>
                <w:sz w:val="24"/>
                <w:szCs w:val="24"/>
              </w:rPr>
              <w:t xml:space="preserve">многофункциональн </w:t>
            </w:r>
            <w:r w:rsidRPr="008E5B53">
              <w:rPr>
                <w:sz w:val="24"/>
                <w:szCs w:val="24"/>
              </w:rPr>
              <w:t>ого центра;</w:t>
            </w:r>
            <w:r w:rsidRPr="008E5B53">
              <w:rPr>
                <w:spacing w:val="40"/>
                <w:sz w:val="24"/>
                <w:szCs w:val="24"/>
              </w:rPr>
              <w:t xml:space="preserve"> </w:t>
            </w:r>
            <w:r w:rsidRPr="008E5B53">
              <w:rPr>
                <w:sz w:val="24"/>
                <w:szCs w:val="24"/>
              </w:rPr>
              <w:t>внесение</w:t>
            </w:r>
            <w:r w:rsidRPr="008E5B53">
              <w:rPr>
                <w:spacing w:val="-15"/>
                <w:sz w:val="24"/>
                <w:szCs w:val="24"/>
              </w:rPr>
              <w:t xml:space="preserve"> </w:t>
            </w:r>
            <w:r w:rsidRPr="008E5B53">
              <w:rPr>
                <w:sz w:val="24"/>
                <w:szCs w:val="24"/>
              </w:rPr>
              <w:t>сведений</w:t>
            </w:r>
            <w:r w:rsidRPr="008E5B53">
              <w:rPr>
                <w:spacing w:val="-14"/>
                <w:sz w:val="24"/>
                <w:szCs w:val="24"/>
              </w:rPr>
              <w:t xml:space="preserve"> </w:t>
            </w:r>
            <w:r w:rsidRPr="008E5B53">
              <w:rPr>
                <w:sz w:val="24"/>
                <w:szCs w:val="24"/>
              </w:rPr>
              <w:t xml:space="preserve">в ГИС о выдаче </w:t>
            </w:r>
            <w:r w:rsidRPr="008E5B53">
              <w:rPr>
                <w:spacing w:val="-2"/>
                <w:sz w:val="24"/>
                <w:szCs w:val="24"/>
              </w:rPr>
              <w:t>результата муниципальной</w:t>
            </w:r>
          </w:p>
          <w:p w:rsidR="0087644C" w:rsidRDefault="0087644C">
            <w:pPr>
              <w:pStyle w:val="TableParagraph"/>
              <w:spacing w:line="270" w:lineRule="atLeast"/>
              <w:ind w:left="105" w:right="198"/>
              <w:rPr>
                <w:sz w:val="24"/>
                <w:szCs w:val="24"/>
              </w:rPr>
            </w:pPr>
            <w:r>
              <w:rPr>
                <w:spacing w:val="-2"/>
                <w:sz w:val="24"/>
                <w:szCs w:val="24"/>
              </w:rPr>
              <w:t>услуги</w:t>
            </w:r>
          </w:p>
        </w:tc>
      </w:tr>
      <w:tr w:rsidR="0087644C" w:rsidTr="0087644C">
        <w:trPr>
          <w:gridAfter w:val="5"/>
          <w:wAfter w:w="9704" w:type="dxa"/>
          <w:trHeight w:val="2207"/>
        </w:trPr>
        <w:tc>
          <w:tcPr>
            <w:tcW w:w="2156" w:type="dxa"/>
            <w:gridSpan w:val="2"/>
            <w:vMerge w:val="restart"/>
            <w:tcBorders>
              <w:top w:val="single" w:sz="4" w:space="0" w:color="000000"/>
              <w:left w:val="single" w:sz="4" w:space="0" w:color="000000"/>
              <w:bottom w:val="single" w:sz="4" w:space="0" w:color="000000"/>
              <w:right w:val="single" w:sz="4" w:space="0" w:color="000000"/>
            </w:tcBorders>
            <w:vAlign w:val="center"/>
          </w:tcPr>
          <w:p w:rsidR="0087644C" w:rsidRDefault="0087644C">
            <w:pPr>
              <w:pStyle w:val="TableParagraph"/>
              <w:rPr>
                <w:sz w:val="24"/>
                <w:szCs w:val="24"/>
              </w:rPr>
            </w:pPr>
          </w:p>
        </w:tc>
        <w:tc>
          <w:tcPr>
            <w:tcW w:w="3260" w:type="dxa"/>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ind w:left="109" w:right="515"/>
              <w:rPr>
                <w:sz w:val="24"/>
                <w:szCs w:val="24"/>
              </w:rPr>
            </w:pPr>
            <w:r w:rsidRPr="008E5B53">
              <w:rPr>
                <w:sz w:val="24"/>
                <w:szCs w:val="24"/>
              </w:rPr>
              <w:t>Направление заявителю результата предоставления муниципальной услуги в личный</w:t>
            </w:r>
            <w:r w:rsidRPr="008E5B53">
              <w:rPr>
                <w:spacing w:val="-13"/>
                <w:sz w:val="24"/>
                <w:szCs w:val="24"/>
              </w:rPr>
              <w:t xml:space="preserve"> </w:t>
            </w:r>
            <w:r w:rsidRPr="008E5B53">
              <w:rPr>
                <w:sz w:val="24"/>
                <w:szCs w:val="24"/>
              </w:rPr>
              <w:t>кабинет</w:t>
            </w:r>
            <w:r w:rsidRPr="008E5B53">
              <w:rPr>
                <w:spacing w:val="-14"/>
                <w:sz w:val="24"/>
                <w:szCs w:val="24"/>
              </w:rPr>
              <w:t xml:space="preserve"> </w:t>
            </w:r>
            <w:r w:rsidRPr="008E5B53">
              <w:rPr>
                <w:sz w:val="24"/>
                <w:szCs w:val="24"/>
              </w:rPr>
              <w:t>на</w:t>
            </w:r>
            <w:r w:rsidRPr="008E5B53">
              <w:rPr>
                <w:spacing w:val="-12"/>
                <w:sz w:val="24"/>
                <w:szCs w:val="24"/>
              </w:rPr>
              <w:t xml:space="preserve"> </w:t>
            </w:r>
            <w:r w:rsidRPr="008E5B53">
              <w:rPr>
                <w:sz w:val="24"/>
                <w:szCs w:val="24"/>
              </w:rPr>
              <w:t xml:space="preserve">Едином </w:t>
            </w:r>
            <w:r w:rsidRPr="008E5B53">
              <w:rPr>
                <w:spacing w:val="-2"/>
                <w:sz w:val="24"/>
                <w:szCs w:val="24"/>
              </w:rPr>
              <w:t>портале</w:t>
            </w:r>
          </w:p>
        </w:tc>
        <w:tc>
          <w:tcPr>
            <w:tcW w:w="1702" w:type="dxa"/>
            <w:gridSpan w:val="2"/>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ind w:left="109"/>
              <w:rPr>
                <w:sz w:val="24"/>
                <w:szCs w:val="24"/>
              </w:rPr>
            </w:pPr>
            <w:r w:rsidRPr="008E5B53">
              <w:rPr>
                <w:sz w:val="24"/>
                <w:szCs w:val="24"/>
              </w:rPr>
              <w:t xml:space="preserve">В день </w:t>
            </w:r>
            <w:r w:rsidRPr="008E5B53">
              <w:rPr>
                <w:spacing w:val="-2"/>
                <w:sz w:val="24"/>
                <w:szCs w:val="24"/>
              </w:rPr>
              <w:t xml:space="preserve">регистрации результата предоставлен </w:t>
            </w:r>
            <w:r w:rsidRPr="008E5B53">
              <w:rPr>
                <w:spacing w:val="-6"/>
                <w:sz w:val="24"/>
                <w:szCs w:val="24"/>
              </w:rPr>
              <w:t xml:space="preserve">ия </w:t>
            </w:r>
            <w:r w:rsidRPr="008E5B53">
              <w:rPr>
                <w:spacing w:val="-2"/>
                <w:sz w:val="24"/>
                <w:szCs w:val="24"/>
              </w:rPr>
              <w:t xml:space="preserve">государствен </w:t>
            </w:r>
            <w:r w:rsidRPr="008E5B53">
              <w:rPr>
                <w:spacing w:val="-4"/>
                <w:sz w:val="24"/>
                <w:szCs w:val="24"/>
              </w:rPr>
              <w:t xml:space="preserve">ной </w:t>
            </w:r>
            <w:r w:rsidRPr="008E5B53">
              <w:rPr>
                <w:spacing w:val="-2"/>
                <w:sz w:val="24"/>
                <w:szCs w:val="24"/>
              </w:rPr>
              <w:t xml:space="preserve">(муниципаль </w:t>
            </w:r>
            <w:r w:rsidRPr="008E5B53">
              <w:rPr>
                <w:sz w:val="24"/>
                <w:szCs w:val="24"/>
              </w:rPr>
              <w:t>ной) услуги</w:t>
            </w:r>
          </w:p>
        </w:tc>
        <w:tc>
          <w:tcPr>
            <w:tcW w:w="1686" w:type="dxa"/>
            <w:gridSpan w:val="2"/>
            <w:tcBorders>
              <w:top w:val="single" w:sz="4" w:space="0" w:color="000000"/>
              <w:left w:val="single" w:sz="4" w:space="0" w:color="000000"/>
              <w:bottom w:val="single" w:sz="4" w:space="0" w:color="000000"/>
              <w:right w:val="single" w:sz="4" w:space="0" w:color="000000"/>
            </w:tcBorders>
          </w:tcPr>
          <w:p w:rsidR="0087644C" w:rsidRPr="008E5B53" w:rsidRDefault="0087644C">
            <w:pPr>
              <w:pStyle w:val="TableParagraph"/>
              <w:ind w:left="136" w:right="119"/>
              <w:rPr>
                <w:sz w:val="24"/>
                <w:szCs w:val="24"/>
              </w:rPr>
            </w:pPr>
            <w:r w:rsidRPr="008E5B53">
              <w:rPr>
                <w:spacing w:val="-2"/>
                <w:sz w:val="24"/>
                <w:szCs w:val="24"/>
              </w:rPr>
              <w:t xml:space="preserve">должностное </w:t>
            </w:r>
            <w:r w:rsidRPr="008E5B53">
              <w:rPr>
                <w:spacing w:val="-4"/>
                <w:sz w:val="24"/>
                <w:szCs w:val="24"/>
              </w:rPr>
              <w:t xml:space="preserve">лицо </w:t>
            </w:r>
            <w:r w:rsidRPr="008E5B53">
              <w:rPr>
                <w:spacing w:val="-2"/>
                <w:sz w:val="24"/>
                <w:szCs w:val="24"/>
              </w:rPr>
              <w:t xml:space="preserve">Уполномочен </w:t>
            </w:r>
            <w:r w:rsidRPr="008E5B53">
              <w:rPr>
                <w:sz w:val="24"/>
                <w:szCs w:val="24"/>
              </w:rPr>
              <w:t xml:space="preserve">ного органа, </w:t>
            </w:r>
            <w:r w:rsidRPr="008E5B53">
              <w:rPr>
                <w:spacing w:val="-2"/>
                <w:sz w:val="24"/>
                <w:szCs w:val="24"/>
              </w:rPr>
              <w:t xml:space="preserve">ответственно </w:t>
            </w:r>
            <w:r w:rsidRPr="008E5B53">
              <w:rPr>
                <w:sz w:val="24"/>
                <w:szCs w:val="24"/>
              </w:rPr>
              <w:t xml:space="preserve">е за </w:t>
            </w:r>
            <w:r w:rsidRPr="008E5B53">
              <w:rPr>
                <w:spacing w:val="-2"/>
                <w:sz w:val="24"/>
                <w:szCs w:val="24"/>
              </w:rPr>
              <w:t xml:space="preserve">предоставлен </w:t>
            </w:r>
            <w:r w:rsidRPr="008E5B53">
              <w:rPr>
                <w:spacing w:val="-6"/>
                <w:sz w:val="24"/>
                <w:szCs w:val="24"/>
              </w:rPr>
              <w:t xml:space="preserve">ие </w:t>
            </w:r>
            <w:r w:rsidRPr="008E5B53">
              <w:rPr>
                <w:spacing w:val="-2"/>
                <w:sz w:val="24"/>
                <w:szCs w:val="24"/>
              </w:rPr>
              <w:t xml:space="preserve">государствен </w:t>
            </w:r>
            <w:r w:rsidRPr="008E5B53">
              <w:rPr>
                <w:spacing w:val="-6"/>
                <w:sz w:val="24"/>
                <w:szCs w:val="24"/>
              </w:rPr>
              <w:t>но</w:t>
            </w:r>
            <w:r>
              <w:rPr>
                <w:spacing w:val="-6"/>
                <w:sz w:val="24"/>
                <w:szCs w:val="24"/>
              </w:rPr>
              <w:t>й</w:t>
            </w:r>
          </w:p>
          <w:p w:rsidR="0087644C" w:rsidRDefault="0087644C">
            <w:pPr>
              <w:pStyle w:val="TableParagraph"/>
              <w:rPr>
                <w:sz w:val="24"/>
                <w:szCs w:val="24"/>
              </w:rPr>
            </w:pPr>
            <w:r>
              <w:rPr>
                <w:spacing w:val="-2"/>
                <w:sz w:val="24"/>
                <w:szCs w:val="24"/>
              </w:rPr>
              <w:t xml:space="preserve">(муниципаль </w:t>
            </w:r>
            <w:r>
              <w:rPr>
                <w:sz w:val="24"/>
                <w:szCs w:val="24"/>
              </w:rPr>
              <w:t>ной) услуги</w:t>
            </w:r>
          </w:p>
        </w:tc>
        <w:tc>
          <w:tcPr>
            <w:tcW w:w="2022" w:type="dxa"/>
            <w:gridSpan w:val="6"/>
            <w:tcBorders>
              <w:top w:val="single" w:sz="4" w:space="0" w:color="000000"/>
              <w:left w:val="single" w:sz="4" w:space="0" w:color="000000"/>
              <w:bottom w:val="single" w:sz="4" w:space="0" w:color="000000"/>
              <w:right w:val="single" w:sz="4" w:space="0" w:color="000000"/>
            </w:tcBorders>
          </w:tcPr>
          <w:p w:rsidR="0087644C" w:rsidRDefault="0087644C">
            <w:pPr>
              <w:pStyle w:val="TableParagraph"/>
              <w:rPr>
                <w:sz w:val="24"/>
                <w:szCs w:val="24"/>
              </w:rPr>
            </w:pPr>
            <w:r>
              <w:rPr>
                <w:spacing w:val="-5"/>
                <w:sz w:val="24"/>
                <w:szCs w:val="24"/>
              </w:rPr>
              <w:t>ГИС</w:t>
            </w:r>
          </w:p>
        </w:tc>
        <w:tc>
          <w:tcPr>
            <w:tcW w:w="1942" w:type="dxa"/>
            <w:gridSpan w:val="5"/>
            <w:tcBorders>
              <w:top w:val="single" w:sz="4" w:space="0" w:color="000000"/>
              <w:left w:val="single" w:sz="4" w:space="0" w:color="000000"/>
              <w:bottom w:val="single" w:sz="4" w:space="0" w:color="000000"/>
              <w:right w:val="single" w:sz="4" w:space="0" w:color="000000"/>
            </w:tcBorders>
            <w:hideMark/>
          </w:tcPr>
          <w:p w:rsidR="0087644C" w:rsidRPr="008E5B53" w:rsidRDefault="0087644C">
            <w:pPr>
              <w:pStyle w:val="TableParagraph"/>
              <w:ind w:left="105"/>
              <w:rPr>
                <w:sz w:val="24"/>
                <w:szCs w:val="24"/>
              </w:rPr>
            </w:pPr>
          </w:p>
        </w:tc>
        <w:tc>
          <w:tcPr>
            <w:tcW w:w="2338" w:type="dxa"/>
            <w:gridSpan w:val="3"/>
            <w:tcBorders>
              <w:top w:val="single" w:sz="4" w:space="0" w:color="000000"/>
              <w:left w:val="single" w:sz="4" w:space="0" w:color="000000"/>
              <w:bottom w:val="single" w:sz="4" w:space="0" w:color="000000"/>
              <w:right w:val="single" w:sz="4" w:space="0" w:color="000000"/>
            </w:tcBorders>
            <w:hideMark/>
          </w:tcPr>
          <w:p w:rsidR="0087644C" w:rsidRDefault="0087644C">
            <w:pPr>
              <w:pStyle w:val="TableParagraph"/>
              <w:spacing w:line="261" w:lineRule="exact"/>
              <w:ind w:left="105"/>
              <w:rPr>
                <w:sz w:val="24"/>
                <w:szCs w:val="24"/>
              </w:rPr>
            </w:pPr>
            <w:r w:rsidRPr="008E5B53">
              <w:rPr>
                <w:spacing w:val="-2"/>
                <w:sz w:val="24"/>
                <w:szCs w:val="24"/>
              </w:rPr>
              <w:t xml:space="preserve">Результат муниципальной услуги, направленный </w:t>
            </w:r>
            <w:r w:rsidRPr="008E5B53">
              <w:rPr>
                <w:sz w:val="24"/>
                <w:szCs w:val="24"/>
              </w:rPr>
              <w:t>заявителю в личный кабинет</w:t>
            </w:r>
            <w:r w:rsidRPr="008E5B53">
              <w:rPr>
                <w:spacing w:val="40"/>
                <w:sz w:val="24"/>
                <w:szCs w:val="24"/>
              </w:rPr>
              <w:t xml:space="preserve"> </w:t>
            </w:r>
            <w:r w:rsidRPr="008E5B53">
              <w:rPr>
                <w:sz w:val="24"/>
                <w:szCs w:val="24"/>
              </w:rPr>
              <w:t>на</w:t>
            </w:r>
            <w:r w:rsidRPr="008E5B53">
              <w:rPr>
                <w:spacing w:val="40"/>
                <w:sz w:val="24"/>
                <w:szCs w:val="24"/>
              </w:rPr>
              <w:t xml:space="preserve"> </w:t>
            </w:r>
            <w:r w:rsidRPr="008E5B53">
              <w:rPr>
                <w:sz w:val="24"/>
                <w:szCs w:val="24"/>
              </w:rPr>
              <w:t xml:space="preserve">Едином </w:t>
            </w:r>
            <w:r w:rsidRPr="008E5B53">
              <w:rPr>
                <w:spacing w:val="-2"/>
                <w:sz w:val="24"/>
                <w:szCs w:val="24"/>
              </w:rPr>
              <w:t>портале</w:t>
            </w:r>
          </w:p>
        </w:tc>
      </w:tr>
      <w:tr w:rsidR="0087644C" w:rsidTr="0087644C">
        <w:trPr>
          <w:gridAfter w:val="5"/>
          <w:wAfter w:w="9704" w:type="dxa"/>
          <w:trHeight w:val="3312"/>
        </w:trPr>
        <w:tc>
          <w:tcPr>
            <w:tcW w:w="2156" w:type="dxa"/>
            <w:gridSpan w:val="2"/>
            <w:vMerge/>
            <w:tcBorders>
              <w:top w:val="single" w:sz="4" w:space="0" w:color="000000"/>
              <w:left w:val="single" w:sz="4" w:space="0" w:color="000000"/>
              <w:bottom w:val="single" w:sz="4" w:space="0" w:color="000000"/>
              <w:right w:val="single" w:sz="4" w:space="0" w:color="000000"/>
            </w:tcBorders>
            <w:vAlign w:val="center"/>
          </w:tcPr>
          <w:p w:rsidR="0087644C" w:rsidRDefault="0087644C">
            <w:pPr>
              <w:widowControl/>
              <w:rPr>
                <w:rFonts w:ascii="Times New Roman" w:eastAsia="Times New Roman" w:hAnsi="Times New Roman" w:cs="Times New Roman"/>
              </w:rPr>
            </w:pPr>
          </w:p>
        </w:tc>
        <w:tc>
          <w:tcPr>
            <w:tcW w:w="3260" w:type="dxa"/>
            <w:tcBorders>
              <w:top w:val="single" w:sz="4" w:space="0" w:color="000000"/>
              <w:left w:val="single" w:sz="4" w:space="0" w:color="000000"/>
              <w:bottom w:val="single" w:sz="4" w:space="0" w:color="000000"/>
              <w:right w:val="single" w:sz="4" w:space="0" w:color="000000"/>
            </w:tcBorders>
          </w:tcPr>
          <w:p w:rsidR="0087644C" w:rsidRPr="008E5B53" w:rsidRDefault="0087644C">
            <w:pPr>
              <w:pStyle w:val="TableParagraph"/>
              <w:ind w:left="141" w:right="136"/>
              <w:rPr>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rsidR="0087644C" w:rsidRPr="008E5B53" w:rsidRDefault="0087644C">
            <w:pPr>
              <w:pStyle w:val="TableParagraph"/>
              <w:ind w:left="138" w:right="141"/>
              <w:rPr>
                <w:sz w:val="24"/>
                <w:szCs w:val="24"/>
              </w:rPr>
            </w:pPr>
          </w:p>
        </w:tc>
        <w:tc>
          <w:tcPr>
            <w:tcW w:w="1686" w:type="dxa"/>
            <w:gridSpan w:val="2"/>
            <w:tcBorders>
              <w:top w:val="single" w:sz="4" w:space="0" w:color="000000"/>
              <w:left w:val="single" w:sz="4" w:space="0" w:color="000000"/>
              <w:bottom w:val="single" w:sz="4" w:space="0" w:color="000000"/>
              <w:right w:val="single" w:sz="4" w:space="0" w:color="000000"/>
            </w:tcBorders>
          </w:tcPr>
          <w:p w:rsidR="0087644C" w:rsidRDefault="0087644C">
            <w:pPr>
              <w:pStyle w:val="TableParagraph"/>
              <w:spacing w:line="270" w:lineRule="atLeast"/>
              <w:ind w:left="136" w:right="119"/>
              <w:rPr>
                <w:sz w:val="24"/>
                <w:szCs w:val="24"/>
              </w:rPr>
            </w:pPr>
          </w:p>
        </w:tc>
        <w:tc>
          <w:tcPr>
            <w:tcW w:w="2022" w:type="dxa"/>
            <w:gridSpan w:val="6"/>
            <w:tcBorders>
              <w:top w:val="single" w:sz="4" w:space="0" w:color="000000"/>
              <w:left w:val="single" w:sz="4" w:space="0" w:color="000000"/>
              <w:bottom w:val="single" w:sz="4" w:space="0" w:color="000000"/>
              <w:right w:val="single" w:sz="4" w:space="0" w:color="000000"/>
            </w:tcBorders>
          </w:tcPr>
          <w:p w:rsidR="0087644C" w:rsidRDefault="0087644C">
            <w:pPr>
              <w:pStyle w:val="TableParagraph"/>
              <w:spacing w:line="270" w:lineRule="exact"/>
              <w:ind w:left="134"/>
              <w:rPr>
                <w:sz w:val="24"/>
                <w:szCs w:val="24"/>
              </w:rPr>
            </w:pPr>
          </w:p>
        </w:tc>
        <w:tc>
          <w:tcPr>
            <w:tcW w:w="1942" w:type="dxa"/>
            <w:gridSpan w:val="5"/>
            <w:tcBorders>
              <w:top w:val="single" w:sz="4" w:space="0" w:color="000000"/>
              <w:left w:val="single" w:sz="4" w:space="0" w:color="000000"/>
              <w:bottom w:val="single" w:sz="4" w:space="0" w:color="000000"/>
              <w:right w:val="single" w:sz="4" w:space="0" w:color="000000"/>
            </w:tcBorders>
          </w:tcPr>
          <w:p w:rsidR="0087644C" w:rsidRDefault="0087644C">
            <w:pPr>
              <w:pStyle w:val="TableParagraph"/>
              <w:rPr>
                <w:sz w:val="24"/>
                <w:szCs w:val="24"/>
              </w:rPr>
            </w:pPr>
          </w:p>
        </w:tc>
        <w:tc>
          <w:tcPr>
            <w:tcW w:w="2338" w:type="dxa"/>
            <w:gridSpan w:val="3"/>
            <w:tcBorders>
              <w:top w:val="single" w:sz="4" w:space="0" w:color="000000"/>
              <w:left w:val="single" w:sz="4" w:space="0" w:color="000000"/>
              <w:bottom w:val="single" w:sz="4" w:space="0" w:color="000000"/>
              <w:right w:val="single" w:sz="4" w:space="0" w:color="000000"/>
            </w:tcBorders>
          </w:tcPr>
          <w:p w:rsidR="0087644C" w:rsidRPr="008E5B53" w:rsidRDefault="0087644C">
            <w:pPr>
              <w:pStyle w:val="TableParagraph"/>
              <w:ind w:left="105" w:right="51"/>
              <w:rPr>
                <w:sz w:val="24"/>
                <w:szCs w:val="24"/>
              </w:rPr>
            </w:pPr>
          </w:p>
        </w:tc>
      </w:tr>
    </w:tbl>
    <w:p w:rsidR="006859C7" w:rsidRDefault="006859C7">
      <w:pPr>
        <w:pStyle w:val="12"/>
        <w:ind w:firstLine="0"/>
        <w:jc w:val="center"/>
        <w:rPr>
          <w:b/>
          <w:bCs/>
        </w:rPr>
      </w:pPr>
    </w:p>
    <w:sectPr w:rsidR="006859C7" w:rsidSect="006859C7">
      <w:headerReference w:type="default" r:id="rId16"/>
      <w:footerReference w:type="default" r:id="rId17"/>
      <w:pgSz w:w="16840" w:h="11900" w:orient="landscape"/>
      <w:pgMar w:top="1015" w:right="550" w:bottom="1230" w:left="1128" w:header="584" w:footer="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B16" w:rsidRDefault="00C00B16" w:rsidP="006859C7">
      <w:pPr>
        <w:spacing w:after="0" w:line="240" w:lineRule="auto"/>
      </w:pPr>
      <w:r>
        <w:separator/>
      </w:r>
    </w:p>
  </w:endnote>
  <w:endnote w:type="continuationSeparator" w:id="0">
    <w:p w:rsidR="00C00B16" w:rsidRDefault="00C00B16" w:rsidP="00685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iroFont-19-1">
    <w:altName w:val="Times New Roman"/>
    <w:charset w:val="00"/>
    <w:family w:val="roman"/>
    <w:pitch w:val="default"/>
    <w:sig w:usb0="00000000" w:usb1="00000000" w:usb2="00000000" w:usb3="00000000" w:csb0="00000001" w:csb1="00000000"/>
  </w:font>
  <w:font w:name="CairoFont-19-0">
    <w:altName w:val="Times New Roman"/>
    <w:charset w:val="00"/>
    <w:family w:val="roman"/>
    <w:pitch w:val="default"/>
    <w:sig w:usb0="00000000" w:usb1="00000000" w:usb2="00000000" w:usb3="00000000" w:csb0="00000001" w:csb1="00000000"/>
  </w:font>
  <w:font w:name="CairoFont-48-0">
    <w:altName w:val="Times New Roman"/>
    <w:charset w:val="00"/>
    <w:family w:val="roman"/>
    <w:pitch w:val="default"/>
    <w:sig w:usb0="00000000" w:usb1="00000000" w:usb2="00000000" w:usb3="00000000" w:csb0="00000001" w:csb1="00000000"/>
  </w:font>
  <w:font w:name="CairoFont-88-1">
    <w:altName w:val="Times New Roman"/>
    <w:charset w:val="00"/>
    <w:family w:val="roman"/>
    <w:pitch w:val="default"/>
    <w:sig w:usb0="00000000" w:usb1="00000000" w:usb2="00000000" w:usb3="00000000" w:csb0="00000001" w:csb1="00000000"/>
  </w:font>
  <w:font w:name="CairoFont-88-0">
    <w:altName w:val="Times New Roman"/>
    <w:charset w:val="00"/>
    <w:family w:val="roman"/>
    <w:pitch w:val="default"/>
    <w:sig w:usb0="00000000" w:usb1="00000000" w:usb2="00000000" w:usb3="00000000" w:csb0="00000001" w:csb1="00000000"/>
  </w:font>
  <w:font w:name="CairoFont-92-0">
    <w:altName w:val="Times New Roman"/>
    <w:charset w:val="00"/>
    <w:family w:val="roman"/>
    <w:pitch w:val="default"/>
    <w:sig w:usb0="00000000" w:usb1="00000000" w:usb2="00000000" w:usb3="00000000" w:csb0="00000001" w:csb1="00000000"/>
  </w:font>
  <w:font w:name="CairoFont-93-1">
    <w:altName w:val="Times New Roman"/>
    <w:charset w:val="00"/>
    <w:family w:val="roman"/>
    <w:pitch w:val="default"/>
    <w:sig w:usb0="00000000" w:usb1="00000000" w:usb2="00000000" w:usb3="00000000" w:csb0="00000001" w:csb1="00000000"/>
  </w:font>
  <w:font w:name="CairoFont-93-0">
    <w:altName w:val="Times New Roman"/>
    <w:charset w:val="00"/>
    <w:family w:val="roman"/>
    <w:pitch w:val="default"/>
    <w:sig w:usb0="00000000" w:usb1="00000000" w:usb2="00000000" w:usb3="00000000" w:csb0="00000001" w:csb1="00000000"/>
  </w:font>
  <w:font w:name="CairoFont-97-1">
    <w:altName w:val="Times New Roman"/>
    <w:charset w:val="00"/>
    <w:family w:val="roman"/>
    <w:pitch w:val="default"/>
    <w:sig w:usb0="00000000" w:usb1="00000000" w:usb2="00000000" w:usb3="00000000" w:csb0="00000001" w:csb1="00000000"/>
  </w:font>
  <w:font w:name="CairoFont-97-0">
    <w:altName w:val="Times New Roman"/>
    <w:charset w:val="00"/>
    <w:family w:val="roman"/>
    <w:pitch w:val="default"/>
    <w:sig w:usb0="00000000" w:usb1="00000000" w:usb2="00000000" w:usb3="00000000" w:csb0="00000001" w:csb1="00000000"/>
  </w:font>
  <w:font w:name="CairoFont-99-1">
    <w:altName w:val="Times New Roman"/>
    <w:charset w:val="00"/>
    <w:family w:val="roman"/>
    <w:pitch w:val="default"/>
    <w:sig w:usb0="00000000" w:usb1="00000000" w:usb2="00000000" w:usb3="00000000" w:csb0="00000001" w:csb1="00000000"/>
  </w:font>
  <w:font w:name="CairoFont-100-0">
    <w:altName w:val="Times New Roman"/>
    <w:charset w:val="00"/>
    <w:family w:val="roman"/>
    <w:pitch w:val="default"/>
    <w:sig w:usb0="00000000" w:usb1="00000000" w:usb2="00000000" w:usb3="00000000" w:csb0="00000001" w:csb1="00000000"/>
  </w:font>
  <w:font w:name="CairoFont-100-1">
    <w:altName w:val="Times New Roman"/>
    <w:charset w:val="00"/>
    <w:family w:val="roman"/>
    <w:pitch w:val="default"/>
    <w:sig w:usb0="00000000" w:usb1="00000000" w:usb2="00000000" w:usb3="00000000" w:csb0="00000001" w:csb1="00000000"/>
  </w:font>
  <w:font w:name="CairoFont-99-0">
    <w:altName w:val="Times New Roman"/>
    <w:charset w:val="00"/>
    <w:family w:val="roman"/>
    <w:pitch w:val="default"/>
    <w:sig w:usb0="00000000" w:usb1="00000000" w:usb2="00000000" w:usb3="00000000" w:csb0="00000001" w:csb1="00000000"/>
  </w:font>
  <w:font w:name="CairoFont-164-0">
    <w:altName w:val="Times New Roman"/>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58950"/>
      <w:docPartObj>
        <w:docPartGallery w:val="Page Numbers (Bottom of Page)"/>
        <w:docPartUnique/>
      </w:docPartObj>
    </w:sdtPr>
    <w:sdtEndPr/>
    <w:sdtContent>
      <w:p w:rsidR="003E7406" w:rsidRDefault="003E7406">
        <w:pPr>
          <w:pStyle w:val="af"/>
          <w:jc w:val="center"/>
        </w:pPr>
        <w:r>
          <w:fldChar w:fldCharType="begin"/>
        </w:r>
        <w:r>
          <w:instrText>PAGE   \* MERGEFORMAT</w:instrText>
        </w:r>
        <w:r>
          <w:fldChar w:fldCharType="separate"/>
        </w:r>
        <w:r w:rsidR="00856261">
          <w:rPr>
            <w:noProof/>
          </w:rPr>
          <w:t>2</w:t>
        </w:r>
        <w:r>
          <w:fldChar w:fldCharType="end"/>
        </w:r>
      </w:p>
    </w:sdtContent>
  </w:sdt>
  <w:p w:rsidR="003E7406" w:rsidRDefault="003E7406">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406" w:rsidRDefault="003E7406">
    <w:pPr>
      <w:pStyle w:val="af"/>
      <w:jc w:val="center"/>
    </w:pPr>
    <w:r>
      <w:fldChar w:fldCharType="begin"/>
    </w:r>
    <w:r>
      <w:instrText xml:space="preserve"> PAGE   \* MERGEFORMAT </w:instrText>
    </w:r>
    <w:r>
      <w:fldChar w:fldCharType="separate"/>
    </w:r>
    <w:r w:rsidR="00171AC6">
      <w:rPr>
        <w:noProof/>
      </w:rPr>
      <w:t>54</w:t>
    </w:r>
    <w:r>
      <w:fldChar w:fldCharType="end"/>
    </w:r>
  </w:p>
  <w:p w:rsidR="003E7406" w:rsidRDefault="003E7406">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B16" w:rsidRDefault="00C00B16" w:rsidP="006859C7">
      <w:pPr>
        <w:spacing w:after="0" w:line="240" w:lineRule="auto"/>
      </w:pPr>
      <w:r>
        <w:separator/>
      </w:r>
    </w:p>
  </w:footnote>
  <w:footnote w:type="continuationSeparator" w:id="0">
    <w:p w:rsidR="00C00B16" w:rsidRDefault="00C00B16" w:rsidP="006859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406" w:rsidRDefault="003E7406"/>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406" w:rsidRDefault="003E7406">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29DD"/>
    <w:multiLevelType w:val="multilevel"/>
    <w:tmpl w:val="D816569C"/>
    <w:lvl w:ilvl="0">
      <w:start w:val="2"/>
      <w:numFmt w:val="decimal"/>
      <w:lvlText w:val="%1"/>
      <w:lvlJc w:val="left"/>
      <w:pPr>
        <w:ind w:left="112" w:hanging="708"/>
      </w:pPr>
      <w:rPr>
        <w:lang w:val="ru-RU" w:eastAsia="en-US" w:bidi="ar-SA"/>
      </w:rPr>
    </w:lvl>
    <w:lvl w:ilvl="1">
      <w:start w:val="1"/>
      <w:numFmt w:val="decimal"/>
      <w:lvlText w:val="%1.%2."/>
      <w:lvlJc w:val="left"/>
      <w:pPr>
        <w:ind w:left="112" w:hanging="708"/>
      </w:pPr>
      <w:rPr>
        <w:rFonts w:ascii="Times New Roman" w:eastAsia="Times New Roman" w:hAnsi="Times New Roman" w:cs="Times New Roman" w:hint="default"/>
        <w:b w:val="0"/>
        <w:bCs w:val="0"/>
        <w:i w:val="0"/>
        <w:iCs w:val="0"/>
        <w:spacing w:val="-1"/>
        <w:w w:val="100"/>
        <w:sz w:val="24"/>
        <w:szCs w:val="24"/>
        <w:lang w:val="ru-RU" w:eastAsia="en-US" w:bidi="ar-SA"/>
      </w:rPr>
    </w:lvl>
    <w:lvl w:ilvl="2">
      <w:start w:val="1"/>
      <w:numFmt w:val="decimal"/>
      <w:lvlText w:val="%1.%2.%3."/>
      <w:lvlJc w:val="left"/>
      <w:pPr>
        <w:ind w:left="112" w:hanging="879"/>
      </w:pPr>
      <w:rPr>
        <w:rFonts w:ascii="Times New Roman" w:eastAsia="Times New Roman" w:hAnsi="Times New Roman" w:cs="Times New Roman" w:hint="default"/>
        <w:b w:val="0"/>
        <w:bCs w:val="0"/>
        <w:i w:val="0"/>
        <w:iCs w:val="0"/>
        <w:spacing w:val="-4"/>
        <w:w w:val="100"/>
        <w:sz w:val="24"/>
        <w:szCs w:val="24"/>
        <w:lang w:val="ru-RU" w:eastAsia="en-US" w:bidi="ar-SA"/>
      </w:rPr>
    </w:lvl>
    <w:lvl w:ilvl="3">
      <w:numFmt w:val="bullet"/>
      <w:lvlText w:val="•"/>
      <w:lvlJc w:val="left"/>
      <w:pPr>
        <w:ind w:left="3145" w:hanging="879"/>
      </w:pPr>
      <w:rPr>
        <w:lang w:val="ru-RU" w:eastAsia="en-US" w:bidi="ar-SA"/>
      </w:rPr>
    </w:lvl>
    <w:lvl w:ilvl="4">
      <w:numFmt w:val="bullet"/>
      <w:lvlText w:val="•"/>
      <w:lvlJc w:val="left"/>
      <w:pPr>
        <w:ind w:left="4154" w:hanging="879"/>
      </w:pPr>
      <w:rPr>
        <w:lang w:val="ru-RU" w:eastAsia="en-US" w:bidi="ar-SA"/>
      </w:rPr>
    </w:lvl>
    <w:lvl w:ilvl="5">
      <w:numFmt w:val="bullet"/>
      <w:lvlText w:val="•"/>
      <w:lvlJc w:val="left"/>
      <w:pPr>
        <w:ind w:left="5162" w:hanging="879"/>
      </w:pPr>
      <w:rPr>
        <w:lang w:val="ru-RU" w:eastAsia="en-US" w:bidi="ar-SA"/>
      </w:rPr>
    </w:lvl>
    <w:lvl w:ilvl="6">
      <w:numFmt w:val="bullet"/>
      <w:lvlText w:val="•"/>
      <w:lvlJc w:val="left"/>
      <w:pPr>
        <w:ind w:left="6171" w:hanging="879"/>
      </w:pPr>
      <w:rPr>
        <w:lang w:val="ru-RU" w:eastAsia="en-US" w:bidi="ar-SA"/>
      </w:rPr>
    </w:lvl>
    <w:lvl w:ilvl="7">
      <w:numFmt w:val="bullet"/>
      <w:lvlText w:val="•"/>
      <w:lvlJc w:val="left"/>
      <w:pPr>
        <w:ind w:left="7179" w:hanging="879"/>
      </w:pPr>
      <w:rPr>
        <w:lang w:val="ru-RU" w:eastAsia="en-US" w:bidi="ar-SA"/>
      </w:rPr>
    </w:lvl>
    <w:lvl w:ilvl="8">
      <w:numFmt w:val="bullet"/>
      <w:lvlText w:val="•"/>
      <w:lvlJc w:val="left"/>
      <w:pPr>
        <w:ind w:left="8188" w:hanging="879"/>
      </w:pPr>
      <w:rPr>
        <w:lang w:val="ru-RU" w:eastAsia="en-US" w:bidi="ar-SA"/>
      </w:rPr>
    </w:lvl>
  </w:abstractNum>
  <w:abstractNum w:abstractNumId="1" w15:restartNumberingAfterBreak="0">
    <w:nsid w:val="00A91166"/>
    <w:multiLevelType w:val="hybridMultilevel"/>
    <w:tmpl w:val="9E0E213C"/>
    <w:lvl w:ilvl="0" w:tplc="A27E3188">
      <w:start w:val="1"/>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 w15:restartNumberingAfterBreak="0">
    <w:nsid w:val="015B2B70"/>
    <w:multiLevelType w:val="multilevel"/>
    <w:tmpl w:val="31AA99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A773D6"/>
    <w:multiLevelType w:val="multilevel"/>
    <w:tmpl w:val="09A77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713226"/>
    <w:multiLevelType w:val="multilevel"/>
    <w:tmpl w:val="398CFD9E"/>
    <w:lvl w:ilvl="0">
      <w:start w:val="2"/>
      <w:numFmt w:val="decimal"/>
      <w:lvlText w:val="%1."/>
      <w:lvlJc w:val="left"/>
      <w:pPr>
        <w:ind w:left="480" w:hanging="480"/>
      </w:pPr>
      <w:rPr>
        <w:rFonts w:hint="default"/>
      </w:rPr>
    </w:lvl>
    <w:lvl w:ilvl="1">
      <w:start w:val="3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3B37704"/>
    <w:multiLevelType w:val="multilevel"/>
    <w:tmpl w:val="811CB1B6"/>
    <w:lvl w:ilvl="0">
      <w:start w:val="1"/>
      <w:numFmt w:val="decimal"/>
      <w:lvlText w:val="%1."/>
      <w:lvlJc w:val="left"/>
      <w:pPr>
        <w:ind w:left="360" w:hanging="360"/>
      </w:pPr>
      <w:rPr>
        <w:b/>
        <w:bCs w:val="0"/>
        <w:i w:val="0"/>
        <w:iCs w:val="0"/>
        <w:smallCaps w:val="0"/>
        <w:strike w:val="0"/>
        <w:color w:val="000000"/>
        <w:spacing w:val="0"/>
        <w:w w:val="100"/>
        <w:position w:val="0"/>
        <w:sz w:val="28"/>
        <w:szCs w:val="28"/>
        <w:u w:val="none"/>
        <w:shd w:val="clear" w:color="auto" w:fill="FFFFFF"/>
      </w:rPr>
    </w:lvl>
    <w:lvl w:ilvl="1">
      <w:start w:val="1"/>
      <w:numFmt w:val="decimal"/>
      <w:lvlText w:val="%1.%2."/>
      <w:lvlJc w:val="left"/>
      <w:pPr>
        <w:ind w:left="1425" w:hanging="432"/>
      </w:pPr>
      <w:rPr>
        <w:b w:val="0"/>
        <w:bCs w:val="0"/>
        <w:i w:val="0"/>
        <w:iCs w:val="0"/>
        <w:smallCaps w:val="0"/>
        <w:strike w:val="0"/>
        <w:color w:val="000000"/>
        <w:spacing w:val="0"/>
        <w:w w:val="100"/>
        <w:position w:val="0"/>
        <w:sz w:val="28"/>
        <w:szCs w:val="28"/>
        <w:u w:val="none"/>
        <w:shd w:val="clear" w:color="auto" w:fill="auto"/>
      </w:rPr>
    </w:lvl>
    <w:lvl w:ilvl="2">
      <w:start w:val="1"/>
      <w:numFmt w:val="decimal"/>
      <w:lvlText w:val="%1.%2.%3."/>
      <w:lvlJc w:val="left"/>
      <w:pPr>
        <w:ind w:left="1072" w:hanging="504"/>
      </w:pPr>
      <w:rPr>
        <w:b w:val="0"/>
        <w:bCs w:val="0"/>
        <w:i w:val="0"/>
        <w:iCs w:val="0"/>
        <w:smallCaps w:val="0"/>
        <w:strike w:val="0"/>
        <w:color w:val="000000"/>
        <w:spacing w:val="0"/>
        <w:w w:val="100"/>
        <w:position w:val="0"/>
        <w:sz w:val="28"/>
        <w:szCs w:val="28"/>
        <w:u w:val="none"/>
        <w:shd w:val="clear" w:color="auto" w:fil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27D7B"/>
    <w:multiLevelType w:val="hybridMultilevel"/>
    <w:tmpl w:val="CED69496"/>
    <w:lvl w:ilvl="0" w:tplc="BC00C396">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E5A00"/>
    <w:multiLevelType w:val="multilevel"/>
    <w:tmpl w:val="C8FE7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start w:val="2"/>
      <w:numFmt w:val="decimal"/>
      <w:lvlText w:val="%1.%2."/>
      <w:lvlJc w:val="left"/>
      <w:rPr>
        <w:rFonts w:ascii="Times New Roman" w:eastAsia="Times New Roman" w:hAnsi="Times New Roman" w:cs="Times New Roman"/>
        <w:b w:val="0"/>
        <w:bCs w:val="0"/>
        <w:i w:val="0"/>
        <w:iCs w:val="0"/>
        <w:smallCaps w:val="0"/>
        <w:strike w:val="0"/>
        <w:color w:val="FF0000"/>
        <w:spacing w:val="3"/>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887389"/>
    <w:multiLevelType w:val="hybridMultilevel"/>
    <w:tmpl w:val="21FAFE5E"/>
    <w:lvl w:ilvl="0" w:tplc="7D1C27FA">
      <w:start w:val="2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9A4ACF"/>
    <w:multiLevelType w:val="multilevel"/>
    <w:tmpl w:val="A6BE658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20FC0B95"/>
    <w:multiLevelType w:val="hybridMultilevel"/>
    <w:tmpl w:val="4E06A60E"/>
    <w:lvl w:ilvl="0" w:tplc="E94A46C0">
      <w:start w:val="43"/>
      <w:numFmt w:val="decimal"/>
      <w:lvlText w:val="%1."/>
      <w:lvlJc w:val="left"/>
      <w:pPr>
        <w:ind w:left="1083" w:hanging="375"/>
      </w:pPr>
      <w:rPr>
        <w:rFonts w:hint="default"/>
        <w:b/>
        <w:i w:val="0"/>
        <w:color w:val="auto"/>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2DA3654"/>
    <w:multiLevelType w:val="hybridMultilevel"/>
    <w:tmpl w:val="E348E65E"/>
    <w:lvl w:ilvl="0" w:tplc="532AE4C8">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DF6AD7"/>
    <w:multiLevelType w:val="multilevel"/>
    <w:tmpl w:val="6BDA086C"/>
    <w:lvl w:ilvl="0">
      <w:start w:val="2"/>
      <w:numFmt w:val="decimal"/>
      <w:lvlText w:val="%1."/>
      <w:lvlJc w:val="left"/>
      <w:pPr>
        <w:ind w:left="600" w:hanging="600"/>
      </w:pPr>
      <w:rPr>
        <w:rFonts w:hint="default"/>
      </w:rPr>
    </w:lvl>
    <w:lvl w:ilvl="1">
      <w:start w:val="35"/>
      <w:numFmt w:val="decimal"/>
      <w:lvlText w:val="%1.%2."/>
      <w:lvlJc w:val="left"/>
      <w:pPr>
        <w:ind w:left="1429" w:hanging="720"/>
      </w:pPr>
      <w:rPr>
        <w:rFonts w:hint="default"/>
        <w:sz w:val="24"/>
        <w:szCs w:val="24"/>
      </w:rPr>
    </w:lvl>
    <w:lvl w:ilvl="2">
      <w:start w:val="1"/>
      <w:numFmt w:val="decimal"/>
      <w:lvlText w:val="%1.%2.%3."/>
      <w:lvlJc w:val="left"/>
      <w:pPr>
        <w:ind w:left="2138" w:hanging="720"/>
      </w:pPr>
      <w:rPr>
        <w:rFonts w:hint="default"/>
        <w:sz w:val="24"/>
        <w:szCs w:val="24"/>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2536362D"/>
    <w:multiLevelType w:val="hybridMultilevel"/>
    <w:tmpl w:val="FD009800"/>
    <w:lvl w:ilvl="0" w:tplc="D9F404CA">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7FD41AF"/>
    <w:multiLevelType w:val="multilevel"/>
    <w:tmpl w:val="597A18BE"/>
    <w:lvl w:ilvl="0">
      <w:start w:val="2"/>
      <w:numFmt w:val="decimal"/>
      <w:lvlText w:val="%1."/>
      <w:lvlJc w:val="left"/>
      <w:pPr>
        <w:ind w:left="480" w:hanging="480"/>
      </w:pPr>
      <w:rPr>
        <w:rFonts w:hint="default"/>
      </w:rPr>
    </w:lvl>
    <w:lvl w:ilvl="1">
      <w:start w:val="32"/>
      <w:numFmt w:val="decimal"/>
      <w:lvlText w:val="%1.%2."/>
      <w:lvlJc w:val="left"/>
      <w:pPr>
        <w:ind w:left="1189" w:hanging="480"/>
      </w:pPr>
      <w:rPr>
        <w:rFonts w:hint="default"/>
      </w:rPr>
    </w:lvl>
    <w:lvl w:ilvl="2">
      <w:start w:val="1"/>
      <w:numFmt w:val="decimal"/>
      <w:lvlText w:val="%3)"/>
      <w:lvlJc w:val="left"/>
      <w:pPr>
        <w:ind w:left="2138" w:hanging="720"/>
      </w:pPr>
      <w:rPr>
        <w:rFonts w:ascii="Times New Roman" w:eastAsia="Times New Roman" w:hAnsi="Times New Roman" w:cs="Times New Roman"/>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2BE51E7E"/>
    <w:multiLevelType w:val="hybridMultilevel"/>
    <w:tmpl w:val="AAEC9F90"/>
    <w:lvl w:ilvl="0" w:tplc="74A07DD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CB15049"/>
    <w:multiLevelType w:val="multilevel"/>
    <w:tmpl w:val="8EEEEA66"/>
    <w:lvl w:ilvl="0">
      <w:start w:val="1"/>
      <w:numFmt w:val="decimal"/>
      <w:lvlText w:val="%1."/>
      <w:lvlJc w:val="left"/>
      <w:pPr>
        <w:ind w:left="420" w:hanging="42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2EF70721"/>
    <w:multiLevelType w:val="multilevel"/>
    <w:tmpl w:val="B78AC01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31223224"/>
    <w:multiLevelType w:val="hybridMultilevel"/>
    <w:tmpl w:val="FA005696"/>
    <w:lvl w:ilvl="0" w:tplc="E500F12E">
      <w:start w:val="1"/>
      <w:numFmt w:val="bullet"/>
      <w:lvlText w:val="-"/>
      <w:lvlJc w:val="left"/>
      <w:pPr>
        <w:ind w:left="1069" w:hanging="360"/>
      </w:pPr>
      <w:rPr>
        <w:rFonts w:ascii="Courier New" w:eastAsia="Courier New" w:hAnsi="Courier New" w:cs="Courier New" w:hint="default"/>
        <w:color w:val="000000"/>
        <w:sz w:val="27"/>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9" w15:restartNumberingAfterBreak="0">
    <w:nsid w:val="38B253E2"/>
    <w:multiLevelType w:val="multilevel"/>
    <w:tmpl w:val="38B253E2"/>
    <w:lvl w:ilvl="0">
      <w:start w:val="19"/>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C0C5604"/>
    <w:multiLevelType w:val="multilevel"/>
    <w:tmpl w:val="3C0C5604"/>
    <w:lvl w:ilvl="0">
      <w:start w:val="1"/>
      <w:numFmt w:val="bullet"/>
      <w:lvlText w:val=""/>
      <w:lvlJc w:val="left"/>
      <w:pPr>
        <w:ind w:left="1429"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2E0550E"/>
    <w:multiLevelType w:val="multilevel"/>
    <w:tmpl w:val="42E0550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2" w15:restartNumberingAfterBreak="0">
    <w:nsid w:val="44790EA1"/>
    <w:multiLevelType w:val="hybridMultilevel"/>
    <w:tmpl w:val="139E14A6"/>
    <w:lvl w:ilvl="0" w:tplc="635AD488">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E21831"/>
    <w:multiLevelType w:val="multilevel"/>
    <w:tmpl w:val="49E21831"/>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B096FE6"/>
    <w:multiLevelType w:val="multilevel"/>
    <w:tmpl w:val="E764996E"/>
    <w:lvl w:ilvl="0">
      <w:start w:val="3"/>
      <w:numFmt w:val="decimal"/>
      <w:lvlText w:val="%1."/>
      <w:lvlJc w:val="left"/>
      <w:pPr>
        <w:ind w:left="450" w:hanging="450"/>
      </w:pPr>
      <w:rPr>
        <w:rFonts w:hint="default"/>
      </w:rPr>
    </w:lvl>
    <w:lvl w:ilvl="1">
      <w:start w:val="1"/>
      <w:numFmt w:val="decimal"/>
      <w:lvlText w:val="%1.%2."/>
      <w:lvlJc w:val="left"/>
      <w:pPr>
        <w:ind w:left="1508" w:hanging="720"/>
      </w:pPr>
      <w:rPr>
        <w:rFonts w:hint="default"/>
        <w:sz w:val="24"/>
        <w:szCs w:val="24"/>
      </w:rPr>
    </w:lvl>
    <w:lvl w:ilvl="2">
      <w:start w:val="1"/>
      <w:numFmt w:val="decimal"/>
      <w:lvlText w:val="%1.%2.%3."/>
      <w:lvlJc w:val="left"/>
      <w:pPr>
        <w:ind w:left="2296" w:hanging="720"/>
      </w:pPr>
      <w:rPr>
        <w:rFonts w:hint="default"/>
      </w:rPr>
    </w:lvl>
    <w:lvl w:ilvl="3">
      <w:start w:val="1"/>
      <w:numFmt w:val="decimal"/>
      <w:lvlText w:val="%1.%2.%3.%4."/>
      <w:lvlJc w:val="left"/>
      <w:pPr>
        <w:ind w:left="3444" w:hanging="108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380" w:hanging="1440"/>
      </w:pPr>
      <w:rPr>
        <w:rFonts w:hint="default"/>
      </w:rPr>
    </w:lvl>
    <w:lvl w:ilvl="6">
      <w:start w:val="1"/>
      <w:numFmt w:val="decimal"/>
      <w:lvlText w:val="%1.%2.%3.%4.%5.%6.%7."/>
      <w:lvlJc w:val="left"/>
      <w:pPr>
        <w:ind w:left="6528" w:hanging="1800"/>
      </w:pPr>
      <w:rPr>
        <w:rFonts w:hint="default"/>
      </w:rPr>
    </w:lvl>
    <w:lvl w:ilvl="7">
      <w:start w:val="1"/>
      <w:numFmt w:val="decimal"/>
      <w:lvlText w:val="%1.%2.%3.%4.%5.%6.%7.%8."/>
      <w:lvlJc w:val="left"/>
      <w:pPr>
        <w:ind w:left="7316" w:hanging="1800"/>
      </w:pPr>
      <w:rPr>
        <w:rFonts w:hint="default"/>
      </w:rPr>
    </w:lvl>
    <w:lvl w:ilvl="8">
      <w:start w:val="1"/>
      <w:numFmt w:val="decimal"/>
      <w:lvlText w:val="%1.%2.%3.%4.%5.%6.%7.%8.%9."/>
      <w:lvlJc w:val="left"/>
      <w:pPr>
        <w:ind w:left="8464" w:hanging="2160"/>
      </w:pPr>
      <w:rPr>
        <w:rFonts w:hint="default"/>
      </w:rPr>
    </w:lvl>
  </w:abstractNum>
  <w:abstractNum w:abstractNumId="25" w15:restartNumberingAfterBreak="0">
    <w:nsid w:val="573F5F00"/>
    <w:multiLevelType w:val="multilevel"/>
    <w:tmpl w:val="A5DC7E5A"/>
    <w:lvl w:ilvl="0">
      <w:start w:val="2"/>
      <w:numFmt w:val="decimal"/>
      <w:lvlText w:val="%1."/>
      <w:lvlJc w:val="left"/>
      <w:pPr>
        <w:ind w:left="600" w:hanging="600"/>
      </w:pPr>
      <w:rPr>
        <w:rFonts w:hint="default"/>
      </w:rPr>
    </w:lvl>
    <w:lvl w:ilvl="1">
      <w:start w:val="56"/>
      <w:numFmt w:val="decimal"/>
      <w:lvlText w:val="%1.%2."/>
      <w:lvlJc w:val="left"/>
      <w:pPr>
        <w:ind w:left="720" w:hanging="720"/>
      </w:pPr>
      <w:rPr>
        <w:rFonts w:hint="default"/>
        <w:sz w:val="28"/>
        <w:szCs w:val="28"/>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C5E57BA"/>
    <w:multiLevelType w:val="hybridMultilevel"/>
    <w:tmpl w:val="01D6D302"/>
    <w:lvl w:ilvl="0" w:tplc="6972BF2C">
      <w:start w:val="1"/>
      <w:numFmt w:val="decimal"/>
      <w:lvlText w:val="%1)"/>
      <w:lvlJc w:val="left"/>
      <w:pPr>
        <w:ind w:left="112" w:hanging="321"/>
      </w:pPr>
      <w:rPr>
        <w:rFonts w:ascii="Times New Roman" w:eastAsia="Times New Roman" w:hAnsi="Times New Roman" w:cs="Times New Roman" w:hint="default"/>
        <w:b w:val="0"/>
        <w:bCs w:val="0"/>
        <w:i w:val="0"/>
        <w:iCs w:val="0"/>
        <w:w w:val="100"/>
        <w:sz w:val="24"/>
        <w:szCs w:val="24"/>
        <w:lang w:val="ru-RU" w:eastAsia="en-US" w:bidi="ar-SA"/>
      </w:rPr>
    </w:lvl>
    <w:lvl w:ilvl="1" w:tplc="C2FAA038">
      <w:numFmt w:val="bullet"/>
      <w:lvlText w:val="•"/>
      <w:lvlJc w:val="left"/>
      <w:pPr>
        <w:ind w:left="1128" w:hanging="321"/>
      </w:pPr>
      <w:rPr>
        <w:lang w:val="ru-RU" w:eastAsia="en-US" w:bidi="ar-SA"/>
      </w:rPr>
    </w:lvl>
    <w:lvl w:ilvl="2" w:tplc="34483640">
      <w:numFmt w:val="bullet"/>
      <w:lvlText w:val="•"/>
      <w:lvlJc w:val="left"/>
      <w:pPr>
        <w:ind w:left="2137" w:hanging="321"/>
      </w:pPr>
      <w:rPr>
        <w:lang w:val="ru-RU" w:eastAsia="en-US" w:bidi="ar-SA"/>
      </w:rPr>
    </w:lvl>
    <w:lvl w:ilvl="3" w:tplc="916EB9FE">
      <w:numFmt w:val="bullet"/>
      <w:lvlText w:val="•"/>
      <w:lvlJc w:val="left"/>
      <w:pPr>
        <w:ind w:left="3145" w:hanging="321"/>
      </w:pPr>
      <w:rPr>
        <w:lang w:val="ru-RU" w:eastAsia="en-US" w:bidi="ar-SA"/>
      </w:rPr>
    </w:lvl>
    <w:lvl w:ilvl="4" w:tplc="E9ECC05A">
      <w:numFmt w:val="bullet"/>
      <w:lvlText w:val="•"/>
      <w:lvlJc w:val="left"/>
      <w:pPr>
        <w:ind w:left="4154" w:hanging="321"/>
      </w:pPr>
      <w:rPr>
        <w:lang w:val="ru-RU" w:eastAsia="en-US" w:bidi="ar-SA"/>
      </w:rPr>
    </w:lvl>
    <w:lvl w:ilvl="5" w:tplc="B46E77A2">
      <w:numFmt w:val="bullet"/>
      <w:lvlText w:val="•"/>
      <w:lvlJc w:val="left"/>
      <w:pPr>
        <w:ind w:left="5162" w:hanging="321"/>
      </w:pPr>
      <w:rPr>
        <w:lang w:val="ru-RU" w:eastAsia="en-US" w:bidi="ar-SA"/>
      </w:rPr>
    </w:lvl>
    <w:lvl w:ilvl="6" w:tplc="0AE8A922">
      <w:numFmt w:val="bullet"/>
      <w:lvlText w:val="•"/>
      <w:lvlJc w:val="left"/>
      <w:pPr>
        <w:ind w:left="6171" w:hanging="321"/>
      </w:pPr>
      <w:rPr>
        <w:lang w:val="ru-RU" w:eastAsia="en-US" w:bidi="ar-SA"/>
      </w:rPr>
    </w:lvl>
    <w:lvl w:ilvl="7" w:tplc="101A2B2A">
      <w:numFmt w:val="bullet"/>
      <w:lvlText w:val="•"/>
      <w:lvlJc w:val="left"/>
      <w:pPr>
        <w:ind w:left="7179" w:hanging="321"/>
      </w:pPr>
      <w:rPr>
        <w:lang w:val="ru-RU" w:eastAsia="en-US" w:bidi="ar-SA"/>
      </w:rPr>
    </w:lvl>
    <w:lvl w:ilvl="8" w:tplc="61D0FD72">
      <w:numFmt w:val="bullet"/>
      <w:lvlText w:val="•"/>
      <w:lvlJc w:val="left"/>
      <w:pPr>
        <w:ind w:left="8188" w:hanging="321"/>
      </w:pPr>
      <w:rPr>
        <w:lang w:val="ru-RU" w:eastAsia="en-US" w:bidi="ar-SA"/>
      </w:rPr>
    </w:lvl>
  </w:abstractNum>
  <w:abstractNum w:abstractNumId="27" w15:restartNumberingAfterBreak="0">
    <w:nsid w:val="5C7E0FE8"/>
    <w:multiLevelType w:val="hybridMultilevel"/>
    <w:tmpl w:val="221A860C"/>
    <w:lvl w:ilvl="0" w:tplc="2B1062D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15:restartNumberingAfterBreak="0">
    <w:nsid w:val="5CBD03D3"/>
    <w:multiLevelType w:val="multilevel"/>
    <w:tmpl w:val="9A4CEC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C57C15"/>
    <w:multiLevelType w:val="multilevel"/>
    <w:tmpl w:val="82789928"/>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5ED60938"/>
    <w:multiLevelType w:val="multilevel"/>
    <w:tmpl w:val="0C5457FE"/>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b w:val="0"/>
        <w:i w:val="0"/>
        <w:sz w:val="28"/>
        <w:szCs w:val="28"/>
      </w:rPr>
    </w:lvl>
    <w:lvl w:ilvl="2">
      <w:start w:val="1"/>
      <w:numFmt w:val="decimal"/>
      <w:lvlText w:val="%3)"/>
      <w:lvlJc w:val="left"/>
      <w:pPr>
        <w:ind w:left="2138" w:hanging="720"/>
      </w:pPr>
      <w:rPr>
        <w:rFonts w:ascii="Times New Roman" w:eastAsia="Times New Roman" w:hAnsi="Times New Roman" w:cs="Times New Roman"/>
        <w:b w:val="0"/>
        <w:i w:val="0"/>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60BC6592"/>
    <w:multiLevelType w:val="multilevel"/>
    <w:tmpl w:val="70E22FEA"/>
    <w:lvl w:ilvl="0">
      <w:start w:val="5"/>
      <w:numFmt w:val="decimal"/>
      <w:lvlText w:val="%1"/>
      <w:lvlJc w:val="left"/>
      <w:pPr>
        <w:ind w:left="112" w:hanging="585"/>
      </w:pPr>
      <w:rPr>
        <w:lang w:val="ru-RU" w:eastAsia="en-US" w:bidi="ar-SA"/>
      </w:rPr>
    </w:lvl>
    <w:lvl w:ilvl="1">
      <w:start w:val="1"/>
      <w:numFmt w:val="decimal"/>
      <w:lvlText w:val="%1.%2."/>
      <w:lvlJc w:val="left"/>
      <w:pPr>
        <w:ind w:left="112" w:hanging="585"/>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137" w:hanging="585"/>
      </w:pPr>
      <w:rPr>
        <w:lang w:val="ru-RU" w:eastAsia="en-US" w:bidi="ar-SA"/>
      </w:rPr>
    </w:lvl>
    <w:lvl w:ilvl="3">
      <w:numFmt w:val="bullet"/>
      <w:lvlText w:val="•"/>
      <w:lvlJc w:val="left"/>
      <w:pPr>
        <w:ind w:left="3145" w:hanging="585"/>
      </w:pPr>
      <w:rPr>
        <w:lang w:val="ru-RU" w:eastAsia="en-US" w:bidi="ar-SA"/>
      </w:rPr>
    </w:lvl>
    <w:lvl w:ilvl="4">
      <w:numFmt w:val="bullet"/>
      <w:lvlText w:val="•"/>
      <w:lvlJc w:val="left"/>
      <w:pPr>
        <w:ind w:left="4154" w:hanging="585"/>
      </w:pPr>
      <w:rPr>
        <w:lang w:val="ru-RU" w:eastAsia="en-US" w:bidi="ar-SA"/>
      </w:rPr>
    </w:lvl>
    <w:lvl w:ilvl="5">
      <w:numFmt w:val="bullet"/>
      <w:lvlText w:val="•"/>
      <w:lvlJc w:val="left"/>
      <w:pPr>
        <w:ind w:left="5162" w:hanging="585"/>
      </w:pPr>
      <w:rPr>
        <w:lang w:val="ru-RU" w:eastAsia="en-US" w:bidi="ar-SA"/>
      </w:rPr>
    </w:lvl>
    <w:lvl w:ilvl="6">
      <w:numFmt w:val="bullet"/>
      <w:lvlText w:val="•"/>
      <w:lvlJc w:val="left"/>
      <w:pPr>
        <w:ind w:left="6171" w:hanging="585"/>
      </w:pPr>
      <w:rPr>
        <w:lang w:val="ru-RU" w:eastAsia="en-US" w:bidi="ar-SA"/>
      </w:rPr>
    </w:lvl>
    <w:lvl w:ilvl="7">
      <w:numFmt w:val="bullet"/>
      <w:lvlText w:val="•"/>
      <w:lvlJc w:val="left"/>
      <w:pPr>
        <w:ind w:left="7179" w:hanging="585"/>
      </w:pPr>
      <w:rPr>
        <w:lang w:val="ru-RU" w:eastAsia="en-US" w:bidi="ar-SA"/>
      </w:rPr>
    </w:lvl>
    <w:lvl w:ilvl="8">
      <w:numFmt w:val="bullet"/>
      <w:lvlText w:val="•"/>
      <w:lvlJc w:val="left"/>
      <w:pPr>
        <w:ind w:left="8188" w:hanging="585"/>
      </w:pPr>
      <w:rPr>
        <w:lang w:val="ru-RU" w:eastAsia="en-US" w:bidi="ar-SA"/>
      </w:rPr>
    </w:lvl>
  </w:abstractNum>
  <w:abstractNum w:abstractNumId="32" w15:restartNumberingAfterBreak="0">
    <w:nsid w:val="61CE5B06"/>
    <w:multiLevelType w:val="multilevel"/>
    <w:tmpl w:val="93B8968A"/>
    <w:lvl w:ilvl="0">
      <w:start w:val="2"/>
      <w:numFmt w:val="decimal"/>
      <w:lvlText w:val="%1."/>
      <w:lvlJc w:val="left"/>
      <w:pPr>
        <w:ind w:left="480" w:hanging="480"/>
      </w:pPr>
      <w:rPr>
        <w:rFonts w:hint="default"/>
      </w:rPr>
    </w:lvl>
    <w:lvl w:ilvl="1">
      <w:start w:val="5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877615C"/>
    <w:multiLevelType w:val="multilevel"/>
    <w:tmpl w:val="C6B45D54"/>
    <w:lvl w:ilvl="0">
      <w:start w:val="2"/>
      <w:numFmt w:val="decimal"/>
      <w:lvlText w:val="%1."/>
      <w:lvlJc w:val="left"/>
      <w:pPr>
        <w:ind w:left="480" w:hanging="480"/>
      </w:pPr>
      <w:rPr>
        <w:rFonts w:hint="default"/>
      </w:rPr>
    </w:lvl>
    <w:lvl w:ilvl="1">
      <w:start w:val="5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CB66373"/>
    <w:multiLevelType w:val="hybridMultilevel"/>
    <w:tmpl w:val="2BE08168"/>
    <w:lvl w:ilvl="0" w:tplc="644ACD3A">
      <w:start w:val="1"/>
      <w:numFmt w:val="decimal"/>
      <w:lvlText w:val="%1)"/>
      <w:lvlJc w:val="left"/>
      <w:pPr>
        <w:ind w:left="1069" w:hanging="360"/>
      </w:pPr>
      <w:rPr>
        <w:rFonts w:hint="default"/>
        <w:color w:val="000000"/>
      </w:rPr>
    </w:lvl>
    <w:lvl w:ilvl="1" w:tplc="04190019">
      <w:start w:val="1"/>
      <w:numFmt w:val="lowerLetter"/>
      <w:lvlText w:val="%2."/>
      <w:lvlJc w:val="left"/>
      <w:pPr>
        <w:ind w:left="1789" w:hanging="360"/>
      </w:pPr>
    </w:lvl>
    <w:lvl w:ilvl="2" w:tplc="E874470E">
      <w:start w:val="1"/>
      <w:numFmt w:val="decimal"/>
      <w:lvlText w:val="%3)"/>
      <w:lvlJc w:val="right"/>
      <w:pPr>
        <w:ind w:left="2509" w:hanging="180"/>
      </w:pPr>
      <w:rPr>
        <w:rFonts w:ascii="Times New Roman" w:eastAsia="Times New Roman" w:hAnsi="Times New Roman" w:cs="Times New Roman"/>
      </w:rPr>
    </w:lvl>
    <w:lvl w:ilvl="3" w:tplc="F1BA1CE6">
      <w:start w:val="12"/>
      <w:numFmt w:val="decimal"/>
      <w:lvlText w:val="%4."/>
      <w:lvlJc w:val="left"/>
      <w:pPr>
        <w:ind w:left="3244" w:hanging="375"/>
      </w:pPr>
      <w:rPr>
        <w:rFonts w:hint="default"/>
      </w:r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F0A1A29"/>
    <w:multiLevelType w:val="hybridMultilevel"/>
    <w:tmpl w:val="3990C684"/>
    <w:lvl w:ilvl="0" w:tplc="B25AB55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6" w15:restartNumberingAfterBreak="0">
    <w:nsid w:val="75406373"/>
    <w:multiLevelType w:val="hybridMultilevel"/>
    <w:tmpl w:val="72ACA6BC"/>
    <w:lvl w:ilvl="0" w:tplc="567653BA">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7" w15:restartNumberingAfterBreak="0">
    <w:nsid w:val="75517460"/>
    <w:multiLevelType w:val="multilevel"/>
    <w:tmpl w:val="6CAC6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C6925F3"/>
    <w:multiLevelType w:val="multilevel"/>
    <w:tmpl w:val="7C6925F3"/>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CB86CD2"/>
    <w:multiLevelType w:val="multilevel"/>
    <w:tmpl w:val="7CB86CD2"/>
    <w:lvl w:ilvl="0">
      <w:start w:val="1"/>
      <w:numFmt w:val="bullet"/>
      <w:lvlText w:val="-"/>
      <w:lvlJc w:val="left"/>
      <w:rPr>
        <w:rFonts w:ascii="Times New Roman" w:eastAsia="Times New Roman" w:hAnsi="Times New Roman" w:cs="Times New Roman"/>
        <w:b w:val="0"/>
        <w:bCs w:val="0"/>
        <w:i w:val="0"/>
        <w:iCs w:val="0"/>
        <w:smallCaps w:val="0"/>
        <w:strike w:val="0"/>
        <w:color w:val="000009"/>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EFE2160"/>
    <w:multiLevelType w:val="multilevel"/>
    <w:tmpl w:val="29DAFDE8"/>
    <w:lvl w:ilvl="0">
      <w:start w:val="3"/>
      <w:numFmt w:val="decimal"/>
      <w:lvlText w:val="%1."/>
      <w:lvlJc w:val="left"/>
      <w:pPr>
        <w:ind w:left="360" w:hanging="360"/>
      </w:pPr>
      <w:rPr>
        <w:rFonts w:hint="default"/>
      </w:rPr>
    </w:lvl>
    <w:lvl w:ilvl="1">
      <w:start w:val="3"/>
      <w:numFmt w:val="decimal"/>
      <w:lvlText w:val="%1.%2."/>
      <w:lvlJc w:val="left"/>
      <w:pPr>
        <w:ind w:left="1148" w:hanging="360"/>
      </w:pPr>
      <w:rPr>
        <w:rFonts w:hint="default"/>
      </w:rPr>
    </w:lvl>
    <w:lvl w:ilvl="2">
      <w:start w:val="1"/>
      <w:numFmt w:val="decimal"/>
      <w:lvlText w:val="%1.%2.%3."/>
      <w:lvlJc w:val="left"/>
      <w:pPr>
        <w:ind w:left="2296" w:hanging="720"/>
      </w:pPr>
      <w:rPr>
        <w:rFonts w:hint="default"/>
      </w:rPr>
    </w:lvl>
    <w:lvl w:ilvl="3">
      <w:start w:val="1"/>
      <w:numFmt w:val="decimal"/>
      <w:lvlText w:val="%1.%2.%3.%4."/>
      <w:lvlJc w:val="left"/>
      <w:pPr>
        <w:ind w:left="3084" w:hanging="72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020" w:hanging="1080"/>
      </w:pPr>
      <w:rPr>
        <w:rFonts w:hint="default"/>
      </w:rPr>
    </w:lvl>
    <w:lvl w:ilvl="6">
      <w:start w:val="1"/>
      <w:numFmt w:val="decimal"/>
      <w:lvlText w:val="%1.%2.%3.%4.%5.%6.%7."/>
      <w:lvlJc w:val="left"/>
      <w:pPr>
        <w:ind w:left="6168" w:hanging="1440"/>
      </w:pPr>
      <w:rPr>
        <w:rFonts w:hint="default"/>
      </w:rPr>
    </w:lvl>
    <w:lvl w:ilvl="7">
      <w:start w:val="1"/>
      <w:numFmt w:val="decimal"/>
      <w:lvlText w:val="%1.%2.%3.%4.%5.%6.%7.%8."/>
      <w:lvlJc w:val="left"/>
      <w:pPr>
        <w:ind w:left="6956" w:hanging="1440"/>
      </w:pPr>
      <w:rPr>
        <w:rFonts w:hint="default"/>
      </w:rPr>
    </w:lvl>
    <w:lvl w:ilvl="8">
      <w:start w:val="1"/>
      <w:numFmt w:val="decimal"/>
      <w:lvlText w:val="%1.%2.%3.%4.%5.%6.%7.%8.%9."/>
      <w:lvlJc w:val="left"/>
      <w:pPr>
        <w:ind w:left="8104" w:hanging="1800"/>
      </w:pPr>
      <w:rPr>
        <w:rFonts w:hint="default"/>
      </w:rPr>
    </w:lvl>
  </w:abstractNum>
  <w:abstractNum w:abstractNumId="41" w15:restartNumberingAfterBreak="0">
    <w:nsid w:val="7FE956A5"/>
    <w:multiLevelType w:val="hybridMultilevel"/>
    <w:tmpl w:val="5E3C83CE"/>
    <w:lvl w:ilvl="0" w:tplc="F76A376C">
      <w:start w:val="35"/>
      <w:numFmt w:val="decimal"/>
      <w:lvlText w:val="%1."/>
      <w:lvlJc w:val="left"/>
      <w:pPr>
        <w:ind w:left="1225" w:hanging="375"/>
      </w:pPr>
      <w:rPr>
        <w:rFonts w:hint="default"/>
        <w:b/>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num w:numId="1">
    <w:abstractNumId w:val="23"/>
  </w:num>
  <w:num w:numId="2">
    <w:abstractNumId w:val="5"/>
  </w:num>
  <w:num w:numId="3">
    <w:abstractNumId w:val="39"/>
  </w:num>
  <w:num w:numId="4">
    <w:abstractNumId w:val="20"/>
  </w:num>
  <w:num w:numId="5">
    <w:abstractNumId w:val="21"/>
  </w:num>
  <w:num w:numId="6">
    <w:abstractNumId w:val="19"/>
  </w:num>
  <w:num w:numId="7">
    <w:abstractNumId w:val="3"/>
  </w:num>
  <w:num w:numId="8">
    <w:abstractNumId w:val="38"/>
  </w:num>
  <w:num w:numId="9">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1"/>
  </w:num>
  <w:num w:numId="12">
    <w:abstractNumId w:val="18"/>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9"/>
  </w:num>
  <w:num w:numId="17">
    <w:abstractNumId w:val="24"/>
  </w:num>
  <w:num w:numId="18">
    <w:abstractNumId w:val="12"/>
  </w:num>
  <w:num w:numId="19">
    <w:abstractNumId w:val="25"/>
  </w:num>
  <w:num w:numId="20">
    <w:abstractNumId w:val="26"/>
    <w:lvlOverride w:ilvl="0">
      <w:startOverride w:val="1"/>
    </w:lvlOverride>
    <w:lvlOverride w:ilvl="1"/>
    <w:lvlOverride w:ilvl="2"/>
    <w:lvlOverride w:ilvl="3"/>
    <w:lvlOverride w:ilvl="4"/>
    <w:lvlOverride w:ilvl="5"/>
    <w:lvlOverride w:ilvl="6"/>
    <w:lvlOverride w:ilvl="7"/>
    <w:lvlOverride w:ilvl="8"/>
  </w:num>
  <w:num w:numId="21">
    <w:abstractNumId w:val="0"/>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31"/>
    <w:lvlOverride w:ilvl="0">
      <w:startOverride w:val="5"/>
    </w:lvlOverride>
    <w:lvlOverride w:ilvl="1">
      <w:startOverride w:val="1"/>
    </w:lvlOverride>
    <w:lvlOverride w:ilvl="2"/>
    <w:lvlOverride w:ilvl="3"/>
    <w:lvlOverride w:ilvl="4"/>
    <w:lvlOverride w:ilvl="5"/>
    <w:lvlOverride w:ilvl="6"/>
    <w:lvlOverride w:ilvl="7"/>
    <w:lvlOverride w:ilvl="8"/>
  </w:num>
  <w:num w:numId="23">
    <w:abstractNumId w:val="4"/>
  </w:num>
  <w:num w:numId="24">
    <w:abstractNumId w:val="32"/>
  </w:num>
  <w:num w:numId="25">
    <w:abstractNumId w:val="14"/>
  </w:num>
  <w:num w:numId="26">
    <w:abstractNumId w:val="33"/>
  </w:num>
  <w:num w:numId="27">
    <w:abstractNumId w:val="40"/>
  </w:num>
  <w:num w:numId="28">
    <w:abstractNumId w:val="37"/>
  </w:num>
  <w:num w:numId="29">
    <w:abstractNumId w:val="6"/>
  </w:num>
  <w:num w:numId="30">
    <w:abstractNumId w:val="36"/>
  </w:num>
  <w:num w:numId="31">
    <w:abstractNumId w:val="34"/>
  </w:num>
  <w:num w:numId="32">
    <w:abstractNumId w:val="15"/>
  </w:num>
  <w:num w:numId="33">
    <w:abstractNumId w:val="13"/>
  </w:num>
  <w:num w:numId="34">
    <w:abstractNumId w:val="22"/>
  </w:num>
  <w:num w:numId="35">
    <w:abstractNumId w:val="8"/>
  </w:num>
  <w:num w:numId="36">
    <w:abstractNumId w:val="7"/>
  </w:num>
  <w:num w:numId="37">
    <w:abstractNumId w:val="28"/>
  </w:num>
  <w:num w:numId="38">
    <w:abstractNumId w:val="17"/>
    <w:lvlOverride w:ilvl="0">
      <w:startOverride w:val="1"/>
    </w:lvlOverride>
    <w:lvlOverride w:ilvl="1"/>
    <w:lvlOverride w:ilvl="2"/>
    <w:lvlOverride w:ilvl="3"/>
    <w:lvlOverride w:ilvl="4"/>
    <w:lvlOverride w:ilvl="5"/>
    <w:lvlOverride w:ilvl="6"/>
    <w:lvlOverride w:ilvl="7"/>
    <w:lvlOverride w:ilvl="8"/>
  </w:num>
  <w:num w:numId="39">
    <w:abstractNumId w:val="2"/>
    <w:lvlOverride w:ilvl="0">
      <w:startOverride w:val="1"/>
    </w:lvlOverride>
    <w:lvlOverride w:ilvl="1"/>
    <w:lvlOverride w:ilvl="2"/>
    <w:lvlOverride w:ilvl="3"/>
    <w:lvlOverride w:ilvl="4"/>
    <w:lvlOverride w:ilvl="5"/>
    <w:lvlOverride w:ilvl="6"/>
    <w:lvlOverride w:ilvl="7"/>
    <w:lvlOverride w:ilvl="8"/>
  </w:num>
  <w:num w:numId="40">
    <w:abstractNumId w:val="10"/>
  </w:num>
  <w:num w:numId="41">
    <w:abstractNumId w:val="41"/>
  </w:num>
  <w:num w:numId="42">
    <w:abstractNumId w:val="1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Екатерина">
    <w15:presenceInfo w15:providerId="None" w15:userId="Екатерина"/>
  </w15:person>
  <w15:person w15:author="Колесникова Елена Александровна">
    <w15:presenceInfo w15:providerId="AD" w15:userId="S-1-5-21-3210910915-2755529328-1879487246-18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08"/>
    <w:rsid w:val="00010379"/>
    <w:rsid w:val="00013CCB"/>
    <w:rsid w:val="000142FA"/>
    <w:rsid w:val="00014303"/>
    <w:rsid w:val="00037E9E"/>
    <w:rsid w:val="00040277"/>
    <w:rsid w:val="00040AF0"/>
    <w:rsid w:val="000617E4"/>
    <w:rsid w:val="0006217A"/>
    <w:rsid w:val="000641A7"/>
    <w:rsid w:val="00065AE6"/>
    <w:rsid w:val="0008120F"/>
    <w:rsid w:val="00081D49"/>
    <w:rsid w:val="00085528"/>
    <w:rsid w:val="00086CD7"/>
    <w:rsid w:val="0009422D"/>
    <w:rsid w:val="000A1760"/>
    <w:rsid w:val="000A62D6"/>
    <w:rsid w:val="000B28C5"/>
    <w:rsid w:val="000B561A"/>
    <w:rsid w:val="000B5831"/>
    <w:rsid w:val="000D117A"/>
    <w:rsid w:val="000D1610"/>
    <w:rsid w:val="000D1D88"/>
    <w:rsid w:val="000D7D63"/>
    <w:rsid w:val="000E77DD"/>
    <w:rsid w:val="000F48C4"/>
    <w:rsid w:val="000F79E6"/>
    <w:rsid w:val="001010D1"/>
    <w:rsid w:val="0010160C"/>
    <w:rsid w:val="00101A00"/>
    <w:rsid w:val="001129D7"/>
    <w:rsid w:val="00124DFA"/>
    <w:rsid w:val="00124E3C"/>
    <w:rsid w:val="00125172"/>
    <w:rsid w:val="0013584D"/>
    <w:rsid w:val="0015306A"/>
    <w:rsid w:val="00156063"/>
    <w:rsid w:val="001638F3"/>
    <w:rsid w:val="00167480"/>
    <w:rsid w:val="00171AC6"/>
    <w:rsid w:val="00177203"/>
    <w:rsid w:val="00177CAC"/>
    <w:rsid w:val="00180227"/>
    <w:rsid w:val="001A2570"/>
    <w:rsid w:val="001D0293"/>
    <w:rsid w:val="001D398C"/>
    <w:rsid w:val="001F636E"/>
    <w:rsid w:val="00202CE1"/>
    <w:rsid w:val="00204D29"/>
    <w:rsid w:val="00204F8B"/>
    <w:rsid w:val="00212D8E"/>
    <w:rsid w:val="002130A4"/>
    <w:rsid w:val="002171F4"/>
    <w:rsid w:val="002279A8"/>
    <w:rsid w:val="002757A3"/>
    <w:rsid w:val="00280389"/>
    <w:rsid w:val="00281B52"/>
    <w:rsid w:val="00285C0A"/>
    <w:rsid w:val="00287879"/>
    <w:rsid w:val="00287F47"/>
    <w:rsid w:val="00290141"/>
    <w:rsid w:val="00293B0E"/>
    <w:rsid w:val="0029742E"/>
    <w:rsid w:val="002A3FD2"/>
    <w:rsid w:val="002A481A"/>
    <w:rsid w:val="002C1E94"/>
    <w:rsid w:val="002C2EB1"/>
    <w:rsid w:val="002C3F02"/>
    <w:rsid w:val="002C44DD"/>
    <w:rsid w:val="002C4DA0"/>
    <w:rsid w:val="002D63EB"/>
    <w:rsid w:val="002D7CFE"/>
    <w:rsid w:val="002E7373"/>
    <w:rsid w:val="003018E4"/>
    <w:rsid w:val="00301D5E"/>
    <w:rsid w:val="00311A41"/>
    <w:rsid w:val="003225BA"/>
    <w:rsid w:val="0032580D"/>
    <w:rsid w:val="0033364D"/>
    <w:rsid w:val="00334E53"/>
    <w:rsid w:val="003434E0"/>
    <w:rsid w:val="00344BAC"/>
    <w:rsid w:val="00350875"/>
    <w:rsid w:val="00355022"/>
    <w:rsid w:val="00360B9C"/>
    <w:rsid w:val="00365DCF"/>
    <w:rsid w:val="0037304A"/>
    <w:rsid w:val="00373053"/>
    <w:rsid w:val="0038171E"/>
    <w:rsid w:val="00387061"/>
    <w:rsid w:val="003907E5"/>
    <w:rsid w:val="00390F04"/>
    <w:rsid w:val="00393DB8"/>
    <w:rsid w:val="003B7834"/>
    <w:rsid w:val="003C0278"/>
    <w:rsid w:val="003C7B78"/>
    <w:rsid w:val="003D02B6"/>
    <w:rsid w:val="003D4CE6"/>
    <w:rsid w:val="003E18CB"/>
    <w:rsid w:val="003E4757"/>
    <w:rsid w:val="003E7406"/>
    <w:rsid w:val="003F0838"/>
    <w:rsid w:val="003F55E6"/>
    <w:rsid w:val="003F6206"/>
    <w:rsid w:val="0040673D"/>
    <w:rsid w:val="00406967"/>
    <w:rsid w:val="0041663E"/>
    <w:rsid w:val="00417406"/>
    <w:rsid w:val="004221B6"/>
    <w:rsid w:val="00423EB1"/>
    <w:rsid w:val="0042429C"/>
    <w:rsid w:val="004245ED"/>
    <w:rsid w:val="00433804"/>
    <w:rsid w:val="004356DC"/>
    <w:rsid w:val="00437DD4"/>
    <w:rsid w:val="004435F5"/>
    <w:rsid w:val="0046401B"/>
    <w:rsid w:val="004711AF"/>
    <w:rsid w:val="00474CDA"/>
    <w:rsid w:val="0047762B"/>
    <w:rsid w:val="0048573B"/>
    <w:rsid w:val="00497569"/>
    <w:rsid w:val="004A1E6C"/>
    <w:rsid w:val="004A4DAB"/>
    <w:rsid w:val="004A73A7"/>
    <w:rsid w:val="004C6533"/>
    <w:rsid w:val="004D255C"/>
    <w:rsid w:val="004D4A05"/>
    <w:rsid w:val="004E128A"/>
    <w:rsid w:val="004E1F7B"/>
    <w:rsid w:val="004E534B"/>
    <w:rsid w:val="004F57A5"/>
    <w:rsid w:val="00504232"/>
    <w:rsid w:val="00504948"/>
    <w:rsid w:val="005067AF"/>
    <w:rsid w:val="00513FF2"/>
    <w:rsid w:val="00520FA8"/>
    <w:rsid w:val="00522012"/>
    <w:rsid w:val="005312A9"/>
    <w:rsid w:val="0054074F"/>
    <w:rsid w:val="00540B35"/>
    <w:rsid w:val="00546EAF"/>
    <w:rsid w:val="0055068A"/>
    <w:rsid w:val="005609D0"/>
    <w:rsid w:val="00584DE3"/>
    <w:rsid w:val="00586F7A"/>
    <w:rsid w:val="00587AF1"/>
    <w:rsid w:val="005A1994"/>
    <w:rsid w:val="005A2492"/>
    <w:rsid w:val="005A3C7D"/>
    <w:rsid w:val="005A44EC"/>
    <w:rsid w:val="005A59F7"/>
    <w:rsid w:val="005A5DA9"/>
    <w:rsid w:val="005B2753"/>
    <w:rsid w:val="005C2C01"/>
    <w:rsid w:val="005C3996"/>
    <w:rsid w:val="005E6FFA"/>
    <w:rsid w:val="005F0568"/>
    <w:rsid w:val="005F51D3"/>
    <w:rsid w:val="006008BA"/>
    <w:rsid w:val="006034D7"/>
    <w:rsid w:val="006119B2"/>
    <w:rsid w:val="00623C92"/>
    <w:rsid w:val="006268B5"/>
    <w:rsid w:val="00627663"/>
    <w:rsid w:val="00631191"/>
    <w:rsid w:val="00633539"/>
    <w:rsid w:val="0064672C"/>
    <w:rsid w:val="00647DDF"/>
    <w:rsid w:val="00655A1C"/>
    <w:rsid w:val="00655C40"/>
    <w:rsid w:val="006651BA"/>
    <w:rsid w:val="0066577E"/>
    <w:rsid w:val="00677DAE"/>
    <w:rsid w:val="006859C7"/>
    <w:rsid w:val="006879A8"/>
    <w:rsid w:val="00691523"/>
    <w:rsid w:val="006A1E3F"/>
    <w:rsid w:val="006A3592"/>
    <w:rsid w:val="006A3CAE"/>
    <w:rsid w:val="006B0D6B"/>
    <w:rsid w:val="006C2DD1"/>
    <w:rsid w:val="006C6D8E"/>
    <w:rsid w:val="006D4CC5"/>
    <w:rsid w:val="006E0311"/>
    <w:rsid w:val="006E30D1"/>
    <w:rsid w:val="006E5B79"/>
    <w:rsid w:val="00706633"/>
    <w:rsid w:val="00706D12"/>
    <w:rsid w:val="00707382"/>
    <w:rsid w:val="0071105F"/>
    <w:rsid w:val="00711061"/>
    <w:rsid w:val="00727064"/>
    <w:rsid w:val="00731EE8"/>
    <w:rsid w:val="0073434A"/>
    <w:rsid w:val="00737A62"/>
    <w:rsid w:val="00755FD1"/>
    <w:rsid w:val="007565C1"/>
    <w:rsid w:val="007923DA"/>
    <w:rsid w:val="007C631A"/>
    <w:rsid w:val="007E206E"/>
    <w:rsid w:val="007E352B"/>
    <w:rsid w:val="00804B08"/>
    <w:rsid w:val="00813ECE"/>
    <w:rsid w:val="00817F0C"/>
    <w:rsid w:val="00820567"/>
    <w:rsid w:val="00820B54"/>
    <w:rsid w:val="00822ADB"/>
    <w:rsid w:val="00827320"/>
    <w:rsid w:val="0083010E"/>
    <w:rsid w:val="008318AA"/>
    <w:rsid w:val="00843770"/>
    <w:rsid w:val="00852ED6"/>
    <w:rsid w:val="00856261"/>
    <w:rsid w:val="0086323B"/>
    <w:rsid w:val="008646C0"/>
    <w:rsid w:val="008678F7"/>
    <w:rsid w:val="0087644C"/>
    <w:rsid w:val="0087729A"/>
    <w:rsid w:val="0088004C"/>
    <w:rsid w:val="00880AEE"/>
    <w:rsid w:val="00881D57"/>
    <w:rsid w:val="0088442E"/>
    <w:rsid w:val="00885541"/>
    <w:rsid w:val="008939AA"/>
    <w:rsid w:val="008C2EC8"/>
    <w:rsid w:val="008C48E3"/>
    <w:rsid w:val="008D0BF1"/>
    <w:rsid w:val="008D0E5F"/>
    <w:rsid w:val="008D2210"/>
    <w:rsid w:val="008E102A"/>
    <w:rsid w:val="008E5B53"/>
    <w:rsid w:val="008F33D9"/>
    <w:rsid w:val="008F3679"/>
    <w:rsid w:val="008F5EF2"/>
    <w:rsid w:val="008F6039"/>
    <w:rsid w:val="00902FEC"/>
    <w:rsid w:val="00911495"/>
    <w:rsid w:val="009370FA"/>
    <w:rsid w:val="00942C01"/>
    <w:rsid w:val="00943774"/>
    <w:rsid w:val="00946995"/>
    <w:rsid w:val="0095291A"/>
    <w:rsid w:val="00956A41"/>
    <w:rsid w:val="00961D22"/>
    <w:rsid w:val="0096797D"/>
    <w:rsid w:val="00982FBC"/>
    <w:rsid w:val="00986B8A"/>
    <w:rsid w:val="00990FF9"/>
    <w:rsid w:val="00994D66"/>
    <w:rsid w:val="009A58E5"/>
    <w:rsid w:val="009B186C"/>
    <w:rsid w:val="009B6C29"/>
    <w:rsid w:val="009C5DBB"/>
    <w:rsid w:val="009C728A"/>
    <w:rsid w:val="009F2BC1"/>
    <w:rsid w:val="00A00F3A"/>
    <w:rsid w:val="00A14576"/>
    <w:rsid w:val="00A14832"/>
    <w:rsid w:val="00A15561"/>
    <w:rsid w:val="00A209C2"/>
    <w:rsid w:val="00A23271"/>
    <w:rsid w:val="00A30EE5"/>
    <w:rsid w:val="00A32848"/>
    <w:rsid w:val="00A40C22"/>
    <w:rsid w:val="00A42B5F"/>
    <w:rsid w:val="00A44ECF"/>
    <w:rsid w:val="00A54661"/>
    <w:rsid w:val="00A54DD3"/>
    <w:rsid w:val="00A57CE3"/>
    <w:rsid w:val="00A62A75"/>
    <w:rsid w:val="00A647EB"/>
    <w:rsid w:val="00A64A85"/>
    <w:rsid w:val="00A71E5D"/>
    <w:rsid w:val="00A75336"/>
    <w:rsid w:val="00A76FEF"/>
    <w:rsid w:val="00A81D62"/>
    <w:rsid w:val="00A91498"/>
    <w:rsid w:val="00AA50C5"/>
    <w:rsid w:val="00AB0919"/>
    <w:rsid w:val="00AB25EA"/>
    <w:rsid w:val="00AC25AF"/>
    <w:rsid w:val="00AC2CFB"/>
    <w:rsid w:val="00AC304A"/>
    <w:rsid w:val="00AC38CA"/>
    <w:rsid w:val="00AC48EE"/>
    <w:rsid w:val="00AD38AA"/>
    <w:rsid w:val="00AE36F6"/>
    <w:rsid w:val="00AE5323"/>
    <w:rsid w:val="00AF11C2"/>
    <w:rsid w:val="00AF6DD5"/>
    <w:rsid w:val="00B2553A"/>
    <w:rsid w:val="00B34ADF"/>
    <w:rsid w:val="00B35C9B"/>
    <w:rsid w:val="00B43E66"/>
    <w:rsid w:val="00B551EE"/>
    <w:rsid w:val="00B62BAD"/>
    <w:rsid w:val="00B63FE6"/>
    <w:rsid w:val="00B65FC8"/>
    <w:rsid w:val="00B739CC"/>
    <w:rsid w:val="00B81867"/>
    <w:rsid w:val="00B83CFA"/>
    <w:rsid w:val="00B84CE9"/>
    <w:rsid w:val="00B91A9F"/>
    <w:rsid w:val="00B91D3E"/>
    <w:rsid w:val="00B956B4"/>
    <w:rsid w:val="00BA1CFB"/>
    <w:rsid w:val="00BA6731"/>
    <w:rsid w:val="00BB256D"/>
    <w:rsid w:val="00BB311A"/>
    <w:rsid w:val="00BC5593"/>
    <w:rsid w:val="00BD4E46"/>
    <w:rsid w:val="00BE44F8"/>
    <w:rsid w:val="00BF0E36"/>
    <w:rsid w:val="00BF4AE5"/>
    <w:rsid w:val="00BF70C4"/>
    <w:rsid w:val="00C0034D"/>
    <w:rsid w:val="00C00B16"/>
    <w:rsid w:val="00C01A3C"/>
    <w:rsid w:val="00C30711"/>
    <w:rsid w:val="00C3501C"/>
    <w:rsid w:val="00C57D00"/>
    <w:rsid w:val="00C63176"/>
    <w:rsid w:val="00C64FA3"/>
    <w:rsid w:val="00C75A01"/>
    <w:rsid w:val="00C77390"/>
    <w:rsid w:val="00C81E00"/>
    <w:rsid w:val="00C84028"/>
    <w:rsid w:val="00C84D9F"/>
    <w:rsid w:val="00C87262"/>
    <w:rsid w:val="00C94574"/>
    <w:rsid w:val="00C95A39"/>
    <w:rsid w:val="00CA1666"/>
    <w:rsid w:val="00CA23B2"/>
    <w:rsid w:val="00CB50A3"/>
    <w:rsid w:val="00CC71F9"/>
    <w:rsid w:val="00CD7F22"/>
    <w:rsid w:val="00CE1F6E"/>
    <w:rsid w:val="00CE3951"/>
    <w:rsid w:val="00CF2D9C"/>
    <w:rsid w:val="00CF3F43"/>
    <w:rsid w:val="00D007A6"/>
    <w:rsid w:val="00D01020"/>
    <w:rsid w:val="00D03BDF"/>
    <w:rsid w:val="00D35F68"/>
    <w:rsid w:val="00D37AFA"/>
    <w:rsid w:val="00D44DE0"/>
    <w:rsid w:val="00D4564D"/>
    <w:rsid w:val="00D5072A"/>
    <w:rsid w:val="00D515B1"/>
    <w:rsid w:val="00D5740C"/>
    <w:rsid w:val="00D66132"/>
    <w:rsid w:val="00D749A5"/>
    <w:rsid w:val="00D81903"/>
    <w:rsid w:val="00DA6906"/>
    <w:rsid w:val="00DB3645"/>
    <w:rsid w:val="00DB4AC9"/>
    <w:rsid w:val="00DC3391"/>
    <w:rsid w:val="00DD2066"/>
    <w:rsid w:val="00DD4888"/>
    <w:rsid w:val="00DE6E1E"/>
    <w:rsid w:val="00E01620"/>
    <w:rsid w:val="00E11307"/>
    <w:rsid w:val="00E176C2"/>
    <w:rsid w:val="00E22EEC"/>
    <w:rsid w:val="00E250BE"/>
    <w:rsid w:val="00E32471"/>
    <w:rsid w:val="00E326F3"/>
    <w:rsid w:val="00E343A7"/>
    <w:rsid w:val="00E35101"/>
    <w:rsid w:val="00E432C6"/>
    <w:rsid w:val="00E50C35"/>
    <w:rsid w:val="00E561BE"/>
    <w:rsid w:val="00E603A6"/>
    <w:rsid w:val="00E745FF"/>
    <w:rsid w:val="00E778D0"/>
    <w:rsid w:val="00E825BA"/>
    <w:rsid w:val="00E85CC2"/>
    <w:rsid w:val="00EB46DC"/>
    <w:rsid w:val="00EC3355"/>
    <w:rsid w:val="00EC3F52"/>
    <w:rsid w:val="00EC6A51"/>
    <w:rsid w:val="00ED5627"/>
    <w:rsid w:val="00ED6572"/>
    <w:rsid w:val="00ED6682"/>
    <w:rsid w:val="00EF19D5"/>
    <w:rsid w:val="00EF1BEC"/>
    <w:rsid w:val="00EF2983"/>
    <w:rsid w:val="00EF3F03"/>
    <w:rsid w:val="00EF4476"/>
    <w:rsid w:val="00F00205"/>
    <w:rsid w:val="00F129D9"/>
    <w:rsid w:val="00F15194"/>
    <w:rsid w:val="00F20CAE"/>
    <w:rsid w:val="00F22ECE"/>
    <w:rsid w:val="00F30DE4"/>
    <w:rsid w:val="00F30FC9"/>
    <w:rsid w:val="00F403CE"/>
    <w:rsid w:val="00F466A5"/>
    <w:rsid w:val="00F503AE"/>
    <w:rsid w:val="00F51792"/>
    <w:rsid w:val="00F56B61"/>
    <w:rsid w:val="00F773EF"/>
    <w:rsid w:val="00F80652"/>
    <w:rsid w:val="00F840F8"/>
    <w:rsid w:val="00F87E93"/>
    <w:rsid w:val="00FA34D1"/>
    <w:rsid w:val="00FB4ABB"/>
    <w:rsid w:val="00FB5E15"/>
    <w:rsid w:val="00FB7633"/>
    <w:rsid w:val="00FC0EF7"/>
    <w:rsid w:val="00FC168C"/>
    <w:rsid w:val="00FC5339"/>
    <w:rsid w:val="00FC651C"/>
    <w:rsid w:val="00FE6608"/>
    <w:rsid w:val="00FF0773"/>
    <w:rsid w:val="00FF1178"/>
    <w:rsid w:val="6EAF70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0613910"/>
  <w15:docId w15:val="{C3F4E76E-0E7A-4C01-BC0D-D810F0A07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unhideWhenUsed="1" w:qFormat="1"/>
    <w:lsdException w:name="toc 2" w:uiPriority="1" w:unhideWhenUsed="1" w:qFormat="1"/>
    <w:lsdException w:name="toc 3"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859C7"/>
    <w:pPr>
      <w:widowControl w:val="0"/>
    </w:pPr>
    <w:rPr>
      <w:color w:val="000000"/>
      <w:sz w:val="24"/>
      <w:szCs w:val="24"/>
      <w:lang w:bidi="ru-RU"/>
    </w:rPr>
  </w:style>
  <w:style w:type="paragraph" w:styleId="1">
    <w:name w:val="heading 1"/>
    <w:basedOn w:val="a"/>
    <w:next w:val="a"/>
    <w:link w:val="10"/>
    <w:uiPriority w:val="1"/>
    <w:qFormat/>
    <w:rsid w:val="006859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1"/>
    <w:unhideWhenUsed/>
    <w:qFormat/>
    <w:rsid w:val="00881D5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859C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1"/>
    <w:rsid w:val="00881D57"/>
    <w:rPr>
      <w:rFonts w:asciiTheme="majorHAnsi" w:eastAsiaTheme="majorEastAsia" w:hAnsiTheme="majorHAnsi" w:cstheme="majorBidi"/>
      <w:b/>
      <w:bCs/>
      <w:color w:val="4F81BD" w:themeColor="accent1"/>
      <w:sz w:val="26"/>
      <w:szCs w:val="26"/>
      <w:lang w:bidi="ru-RU"/>
    </w:rPr>
  </w:style>
  <w:style w:type="paragraph" w:styleId="a3">
    <w:name w:val="Balloon Text"/>
    <w:basedOn w:val="a"/>
    <w:link w:val="a4"/>
    <w:uiPriority w:val="99"/>
    <w:semiHidden/>
    <w:unhideWhenUsed/>
    <w:rsid w:val="006859C7"/>
    <w:rPr>
      <w:rFonts w:ascii="Tahoma" w:hAnsi="Tahoma" w:cs="Tahoma"/>
      <w:sz w:val="16"/>
      <w:szCs w:val="16"/>
    </w:rPr>
  </w:style>
  <w:style w:type="character" w:customStyle="1" w:styleId="a4">
    <w:name w:val="Текст выноски Знак"/>
    <w:basedOn w:val="a0"/>
    <w:link w:val="a3"/>
    <w:uiPriority w:val="99"/>
    <w:semiHidden/>
    <w:rsid w:val="006859C7"/>
    <w:rPr>
      <w:rFonts w:ascii="Tahoma" w:hAnsi="Tahoma" w:cs="Tahoma"/>
      <w:color w:val="000000"/>
      <w:sz w:val="16"/>
      <w:szCs w:val="16"/>
    </w:rPr>
  </w:style>
  <w:style w:type="paragraph" w:styleId="a5">
    <w:name w:val="annotation text"/>
    <w:basedOn w:val="a"/>
    <w:link w:val="a6"/>
    <w:uiPriority w:val="99"/>
    <w:unhideWhenUsed/>
    <w:rsid w:val="006859C7"/>
    <w:rPr>
      <w:sz w:val="20"/>
      <w:szCs w:val="20"/>
    </w:rPr>
  </w:style>
  <w:style w:type="character" w:customStyle="1" w:styleId="a6">
    <w:name w:val="Текст примечания Знак"/>
    <w:basedOn w:val="a0"/>
    <w:link w:val="a5"/>
    <w:uiPriority w:val="99"/>
    <w:rsid w:val="006859C7"/>
    <w:rPr>
      <w:color w:val="000000"/>
      <w:sz w:val="20"/>
      <w:szCs w:val="20"/>
    </w:rPr>
  </w:style>
  <w:style w:type="paragraph" w:styleId="a7">
    <w:name w:val="annotation subject"/>
    <w:basedOn w:val="a5"/>
    <w:next w:val="a5"/>
    <w:link w:val="a8"/>
    <w:uiPriority w:val="99"/>
    <w:semiHidden/>
    <w:unhideWhenUsed/>
    <w:rsid w:val="006859C7"/>
    <w:rPr>
      <w:b/>
      <w:bCs/>
    </w:rPr>
  </w:style>
  <w:style w:type="character" w:customStyle="1" w:styleId="a8">
    <w:name w:val="Тема примечания Знак"/>
    <w:basedOn w:val="a6"/>
    <w:link w:val="a7"/>
    <w:uiPriority w:val="99"/>
    <w:semiHidden/>
    <w:rsid w:val="006859C7"/>
    <w:rPr>
      <w:b/>
      <w:bCs/>
      <w:color w:val="000000"/>
      <w:sz w:val="20"/>
      <w:szCs w:val="20"/>
    </w:rPr>
  </w:style>
  <w:style w:type="paragraph" w:styleId="a9">
    <w:name w:val="footnote text"/>
    <w:basedOn w:val="a"/>
    <w:link w:val="aa"/>
    <w:uiPriority w:val="99"/>
    <w:semiHidden/>
    <w:unhideWhenUsed/>
    <w:rsid w:val="006859C7"/>
    <w:pPr>
      <w:widowControl/>
      <w:ind w:firstLine="851"/>
      <w:jc w:val="both"/>
    </w:pPr>
    <w:rPr>
      <w:rFonts w:ascii="Times New Roman" w:eastAsiaTheme="minorHAnsi" w:hAnsi="Times New Roman" w:cs="Times New Roman"/>
      <w:color w:val="auto"/>
      <w:sz w:val="20"/>
      <w:szCs w:val="20"/>
      <w:lang w:eastAsia="en-US" w:bidi="ar-SA"/>
    </w:rPr>
  </w:style>
  <w:style w:type="character" w:customStyle="1" w:styleId="aa">
    <w:name w:val="Текст сноски Знак"/>
    <w:basedOn w:val="a0"/>
    <w:link w:val="a9"/>
    <w:uiPriority w:val="99"/>
    <w:semiHidden/>
    <w:rsid w:val="006859C7"/>
    <w:rPr>
      <w:rFonts w:ascii="Times New Roman" w:eastAsiaTheme="minorHAnsi" w:hAnsi="Times New Roman" w:cs="Times New Roman"/>
      <w:sz w:val="20"/>
      <w:szCs w:val="20"/>
      <w:lang w:eastAsia="en-US" w:bidi="ar-SA"/>
    </w:rPr>
  </w:style>
  <w:style w:type="paragraph" w:styleId="ab">
    <w:name w:val="header"/>
    <w:basedOn w:val="a"/>
    <w:link w:val="ac"/>
    <w:uiPriority w:val="99"/>
    <w:unhideWhenUsed/>
    <w:rsid w:val="006859C7"/>
    <w:pPr>
      <w:tabs>
        <w:tab w:val="center" w:pos="4677"/>
        <w:tab w:val="right" w:pos="9355"/>
      </w:tabs>
    </w:pPr>
  </w:style>
  <w:style w:type="character" w:customStyle="1" w:styleId="ac">
    <w:name w:val="Верхний колонтитул Знак"/>
    <w:basedOn w:val="a0"/>
    <w:link w:val="ab"/>
    <w:uiPriority w:val="99"/>
    <w:rsid w:val="006859C7"/>
    <w:rPr>
      <w:color w:val="000000"/>
    </w:rPr>
  </w:style>
  <w:style w:type="paragraph" w:styleId="ad">
    <w:name w:val="Body Text"/>
    <w:basedOn w:val="a"/>
    <w:link w:val="ae"/>
    <w:uiPriority w:val="1"/>
    <w:qFormat/>
    <w:rsid w:val="006859C7"/>
    <w:pPr>
      <w:autoSpaceDE w:val="0"/>
      <w:autoSpaceDN w:val="0"/>
      <w:adjustRightInd w:val="0"/>
      <w:ind w:left="215"/>
    </w:pPr>
    <w:rPr>
      <w:rFonts w:ascii="Times New Roman" w:eastAsiaTheme="minorEastAsia" w:hAnsi="Times New Roman" w:cs="Times New Roman"/>
      <w:color w:val="auto"/>
      <w:sz w:val="28"/>
      <w:szCs w:val="28"/>
      <w:lang w:bidi="ar-SA"/>
    </w:rPr>
  </w:style>
  <w:style w:type="character" w:customStyle="1" w:styleId="ae">
    <w:name w:val="Основной текст Знак"/>
    <w:basedOn w:val="a0"/>
    <w:link w:val="ad"/>
    <w:uiPriority w:val="1"/>
    <w:rsid w:val="006859C7"/>
    <w:rPr>
      <w:rFonts w:ascii="Times New Roman" w:eastAsiaTheme="minorEastAsia" w:hAnsi="Times New Roman" w:cs="Times New Roman"/>
      <w:sz w:val="28"/>
      <w:szCs w:val="28"/>
      <w:lang w:bidi="ar-SA"/>
    </w:rPr>
  </w:style>
  <w:style w:type="paragraph" w:styleId="11">
    <w:name w:val="toc 1"/>
    <w:basedOn w:val="a"/>
    <w:next w:val="a"/>
    <w:uiPriority w:val="1"/>
    <w:unhideWhenUsed/>
    <w:qFormat/>
    <w:rsid w:val="006859C7"/>
    <w:pPr>
      <w:spacing w:after="100"/>
    </w:pPr>
  </w:style>
  <w:style w:type="paragraph" w:styleId="3">
    <w:name w:val="toc 3"/>
    <w:basedOn w:val="a"/>
    <w:next w:val="a"/>
    <w:uiPriority w:val="39"/>
    <w:unhideWhenUsed/>
    <w:rsid w:val="006859C7"/>
    <w:pPr>
      <w:spacing w:after="100"/>
      <w:ind w:left="480"/>
    </w:pPr>
  </w:style>
  <w:style w:type="paragraph" w:styleId="21">
    <w:name w:val="toc 2"/>
    <w:basedOn w:val="a"/>
    <w:next w:val="a"/>
    <w:uiPriority w:val="1"/>
    <w:unhideWhenUsed/>
    <w:qFormat/>
    <w:rsid w:val="006859C7"/>
    <w:pPr>
      <w:spacing w:after="100"/>
      <w:ind w:left="240"/>
    </w:pPr>
  </w:style>
  <w:style w:type="paragraph" w:styleId="4">
    <w:name w:val="toc 4"/>
    <w:basedOn w:val="a"/>
    <w:next w:val="a"/>
    <w:uiPriority w:val="39"/>
    <w:unhideWhenUsed/>
    <w:rsid w:val="006859C7"/>
    <w:pPr>
      <w:spacing w:after="100"/>
      <w:ind w:left="720"/>
    </w:pPr>
  </w:style>
  <w:style w:type="paragraph" w:styleId="af">
    <w:name w:val="footer"/>
    <w:basedOn w:val="a"/>
    <w:link w:val="af0"/>
    <w:uiPriority w:val="99"/>
    <w:unhideWhenUsed/>
    <w:rsid w:val="006859C7"/>
    <w:pPr>
      <w:tabs>
        <w:tab w:val="center" w:pos="4677"/>
        <w:tab w:val="right" w:pos="9355"/>
      </w:tabs>
    </w:pPr>
  </w:style>
  <w:style w:type="character" w:customStyle="1" w:styleId="af0">
    <w:name w:val="Нижний колонтитул Знак"/>
    <w:basedOn w:val="a0"/>
    <w:link w:val="af"/>
    <w:uiPriority w:val="99"/>
    <w:rsid w:val="006859C7"/>
    <w:rPr>
      <w:color w:val="000000"/>
    </w:rPr>
  </w:style>
  <w:style w:type="character" w:styleId="af1">
    <w:name w:val="FollowedHyperlink"/>
    <w:basedOn w:val="a0"/>
    <w:uiPriority w:val="99"/>
    <w:semiHidden/>
    <w:unhideWhenUsed/>
    <w:rsid w:val="006859C7"/>
    <w:rPr>
      <w:color w:val="800080" w:themeColor="followedHyperlink"/>
      <w:u w:val="single"/>
    </w:rPr>
  </w:style>
  <w:style w:type="character" w:styleId="af2">
    <w:name w:val="footnote reference"/>
    <w:basedOn w:val="a0"/>
    <w:uiPriority w:val="99"/>
    <w:semiHidden/>
    <w:unhideWhenUsed/>
    <w:rsid w:val="006859C7"/>
    <w:rPr>
      <w:vertAlign w:val="superscript"/>
    </w:rPr>
  </w:style>
  <w:style w:type="character" w:styleId="af3">
    <w:name w:val="annotation reference"/>
    <w:basedOn w:val="a0"/>
    <w:uiPriority w:val="99"/>
    <w:semiHidden/>
    <w:unhideWhenUsed/>
    <w:rsid w:val="006859C7"/>
    <w:rPr>
      <w:sz w:val="16"/>
      <w:szCs w:val="16"/>
    </w:rPr>
  </w:style>
  <w:style w:type="character" w:styleId="af4">
    <w:name w:val="Hyperlink"/>
    <w:basedOn w:val="a0"/>
    <w:uiPriority w:val="99"/>
    <w:unhideWhenUsed/>
    <w:rsid w:val="006859C7"/>
    <w:rPr>
      <w:color w:val="0000FF" w:themeColor="hyperlink"/>
      <w:u w:val="single"/>
    </w:rPr>
  </w:style>
  <w:style w:type="table" w:styleId="af5">
    <w:name w:val="Table Grid"/>
    <w:basedOn w:val="a1"/>
    <w:uiPriority w:val="39"/>
    <w:rsid w:val="006859C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Сноска_"/>
    <w:basedOn w:val="a0"/>
    <w:link w:val="af7"/>
    <w:rsid w:val="006859C7"/>
    <w:rPr>
      <w:rFonts w:ascii="Times New Roman" w:eastAsia="Times New Roman" w:hAnsi="Times New Roman" w:cs="Times New Roman"/>
      <w:sz w:val="20"/>
      <w:szCs w:val="20"/>
      <w:u w:val="none"/>
      <w:shd w:val="clear" w:color="auto" w:fill="auto"/>
    </w:rPr>
  </w:style>
  <w:style w:type="paragraph" w:customStyle="1" w:styleId="af7">
    <w:name w:val="Сноска"/>
    <w:basedOn w:val="a"/>
    <w:link w:val="af6"/>
    <w:rsid w:val="006859C7"/>
    <w:pPr>
      <w:spacing w:after="40"/>
    </w:pPr>
    <w:rPr>
      <w:rFonts w:ascii="Times New Roman" w:eastAsia="Times New Roman" w:hAnsi="Times New Roman" w:cs="Times New Roman"/>
      <w:sz w:val="20"/>
      <w:szCs w:val="20"/>
    </w:rPr>
  </w:style>
  <w:style w:type="character" w:customStyle="1" w:styleId="40">
    <w:name w:val="Основной текст (4)_"/>
    <w:basedOn w:val="a0"/>
    <w:link w:val="41"/>
    <w:rsid w:val="006859C7"/>
    <w:rPr>
      <w:rFonts w:ascii="Cambria" w:eastAsia="Cambria" w:hAnsi="Cambria" w:cs="Cambria"/>
      <w:i/>
      <w:iCs/>
      <w:sz w:val="18"/>
      <w:szCs w:val="18"/>
      <w:u w:val="none"/>
      <w:shd w:val="clear" w:color="auto" w:fill="auto"/>
    </w:rPr>
  </w:style>
  <w:style w:type="paragraph" w:customStyle="1" w:styleId="41">
    <w:name w:val="Основной текст (4)"/>
    <w:basedOn w:val="a"/>
    <w:link w:val="40"/>
    <w:rsid w:val="006859C7"/>
    <w:pPr>
      <w:spacing w:after="220"/>
      <w:jc w:val="center"/>
    </w:pPr>
    <w:rPr>
      <w:rFonts w:ascii="Cambria" w:eastAsia="Cambria" w:hAnsi="Cambria" w:cs="Cambria"/>
      <w:i/>
      <w:iCs/>
      <w:sz w:val="18"/>
      <w:szCs w:val="18"/>
    </w:rPr>
  </w:style>
  <w:style w:type="character" w:customStyle="1" w:styleId="af8">
    <w:name w:val="Основной текст_"/>
    <w:basedOn w:val="a0"/>
    <w:link w:val="12"/>
    <w:rsid w:val="006859C7"/>
    <w:rPr>
      <w:rFonts w:ascii="Times New Roman" w:eastAsia="Times New Roman" w:hAnsi="Times New Roman" w:cs="Times New Roman"/>
      <w:u w:val="none"/>
      <w:shd w:val="clear" w:color="auto" w:fill="auto"/>
    </w:rPr>
  </w:style>
  <w:style w:type="paragraph" w:customStyle="1" w:styleId="12">
    <w:name w:val="Основной текст1"/>
    <w:basedOn w:val="a"/>
    <w:link w:val="af8"/>
    <w:rsid w:val="006859C7"/>
    <w:pPr>
      <w:ind w:firstLine="400"/>
    </w:pPr>
    <w:rPr>
      <w:rFonts w:ascii="Times New Roman" w:eastAsia="Times New Roman" w:hAnsi="Times New Roman" w:cs="Times New Roman"/>
    </w:rPr>
  </w:style>
  <w:style w:type="character" w:customStyle="1" w:styleId="22">
    <w:name w:val="Основной текст (2)_"/>
    <w:basedOn w:val="a0"/>
    <w:link w:val="23"/>
    <w:rsid w:val="006859C7"/>
    <w:rPr>
      <w:rFonts w:ascii="Times New Roman" w:eastAsia="Times New Roman" w:hAnsi="Times New Roman" w:cs="Times New Roman"/>
      <w:sz w:val="28"/>
      <w:szCs w:val="28"/>
      <w:u w:val="none"/>
      <w:shd w:val="clear" w:color="auto" w:fill="auto"/>
    </w:rPr>
  </w:style>
  <w:style w:type="paragraph" w:customStyle="1" w:styleId="23">
    <w:name w:val="Основной текст (2)"/>
    <w:basedOn w:val="a"/>
    <w:link w:val="22"/>
    <w:rsid w:val="006859C7"/>
    <w:pPr>
      <w:spacing w:after="360"/>
      <w:ind w:firstLine="700"/>
    </w:pPr>
    <w:rPr>
      <w:rFonts w:ascii="Times New Roman" w:eastAsia="Times New Roman" w:hAnsi="Times New Roman" w:cs="Times New Roman"/>
      <w:sz w:val="28"/>
      <w:szCs w:val="28"/>
    </w:rPr>
  </w:style>
  <w:style w:type="character" w:customStyle="1" w:styleId="5">
    <w:name w:val="Основной текст (5)_"/>
    <w:basedOn w:val="a0"/>
    <w:link w:val="50"/>
    <w:rsid w:val="006859C7"/>
    <w:rPr>
      <w:rFonts w:ascii="Arial" w:eastAsia="Arial" w:hAnsi="Arial" w:cs="Arial"/>
      <w:sz w:val="13"/>
      <w:szCs w:val="13"/>
      <w:u w:val="none"/>
      <w:shd w:val="clear" w:color="auto" w:fill="auto"/>
    </w:rPr>
  </w:style>
  <w:style w:type="paragraph" w:customStyle="1" w:styleId="50">
    <w:name w:val="Основной текст (5)"/>
    <w:basedOn w:val="a"/>
    <w:link w:val="5"/>
    <w:rsid w:val="006859C7"/>
    <w:pPr>
      <w:spacing w:after="120" w:line="290" w:lineRule="auto"/>
    </w:pPr>
    <w:rPr>
      <w:rFonts w:ascii="Arial" w:eastAsia="Arial" w:hAnsi="Arial" w:cs="Arial"/>
      <w:sz w:val="13"/>
      <w:szCs w:val="13"/>
    </w:rPr>
  </w:style>
  <w:style w:type="character" w:customStyle="1" w:styleId="6">
    <w:name w:val="Основной текст (6)_"/>
    <w:basedOn w:val="a0"/>
    <w:link w:val="60"/>
    <w:rsid w:val="006859C7"/>
    <w:rPr>
      <w:rFonts w:ascii="Times New Roman" w:eastAsia="Times New Roman" w:hAnsi="Times New Roman" w:cs="Times New Roman"/>
      <w:sz w:val="14"/>
      <w:szCs w:val="14"/>
      <w:u w:val="none"/>
      <w:shd w:val="clear" w:color="auto" w:fill="auto"/>
    </w:rPr>
  </w:style>
  <w:style w:type="paragraph" w:customStyle="1" w:styleId="60">
    <w:name w:val="Основной текст (6)"/>
    <w:basedOn w:val="a"/>
    <w:link w:val="6"/>
    <w:rsid w:val="006859C7"/>
    <w:pPr>
      <w:spacing w:after="120"/>
      <w:ind w:left="3380"/>
    </w:pPr>
    <w:rPr>
      <w:rFonts w:ascii="Times New Roman" w:eastAsia="Times New Roman" w:hAnsi="Times New Roman" w:cs="Times New Roman"/>
      <w:sz w:val="14"/>
      <w:szCs w:val="14"/>
    </w:rPr>
  </w:style>
  <w:style w:type="character" w:customStyle="1" w:styleId="30">
    <w:name w:val="Основной текст (3)_"/>
    <w:basedOn w:val="a0"/>
    <w:link w:val="31"/>
    <w:rsid w:val="006859C7"/>
    <w:rPr>
      <w:rFonts w:ascii="Times New Roman" w:eastAsia="Times New Roman" w:hAnsi="Times New Roman" w:cs="Times New Roman"/>
      <w:b/>
      <w:bCs/>
      <w:sz w:val="20"/>
      <w:szCs w:val="20"/>
      <w:u w:val="none"/>
      <w:shd w:val="clear" w:color="auto" w:fill="auto"/>
    </w:rPr>
  </w:style>
  <w:style w:type="paragraph" w:customStyle="1" w:styleId="31">
    <w:name w:val="Основной текст (3)"/>
    <w:basedOn w:val="a"/>
    <w:link w:val="30"/>
    <w:rsid w:val="006859C7"/>
    <w:pPr>
      <w:spacing w:after="80"/>
    </w:pPr>
    <w:rPr>
      <w:rFonts w:ascii="Times New Roman" w:eastAsia="Times New Roman" w:hAnsi="Times New Roman" w:cs="Times New Roman"/>
      <w:b/>
      <w:bCs/>
      <w:sz w:val="20"/>
      <w:szCs w:val="20"/>
    </w:rPr>
  </w:style>
  <w:style w:type="character" w:customStyle="1" w:styleId="24">
    <w:name w:val="Колонтитул (2)_"/>
    <w:basedOn w:val="a0"/>
    <w:link w:val="25"/>
    <w:rsid w:val="006859C7"/>
    <w:rPr>
      <w:rFonts w:ascii="Times New Roman" w:eastAsia="Times New Roman" w:hAnsi="Times New Roman" w:cs="Times New Roman"/>
      <w:sz w:val="20"/>
      <w:szCs w:val="20"/>
      <w:u w:val="none"/>
      <w:shd w:val="clear" w:color="auto" w:fill="auto"/>
    </w:rPr>
  </w:style>
  <w:style w:type="paragraph" w:customStyle="1" w:styleId="25">
    <w:name w:val="Колонтитул (2)"/>
    <w:basedOn w:val="a"/>
    <w:link w:val="24"/>
    <w:rsid w:val="006859C7"/>
    <w:rPr>
      <w:rFonts w:ascii="Times New Roman" w:eastAsia="Times New Roman" w:hAnsi="Times New Roman" w:cs="Times New Roman"/>
      <w:sz w:val="20"/>
      <w:szCs w:val="20"/>
    </w:rPr>
  </w:style>
  <w:style w:type="character" w:customStyle="1" w:styleId="26">
    <w:name w:val="Заголовок №2_"/>
    <w:basedOn w:val="a0"/>
    <w:link w:val="27"/>
    <w:rsid w:val="006859C7"/>
    <w:rPr>
      <w:rFonts w:ascii="Times New Roman" w:eastAsia="Times New Roman" w:hAnsi="Times New Roman" w:cs="Times New Roman"/>
      <w:b/>
      <w:bCs/>
      <w:sz w:val="28"/>
      <w:szCs w:val="28"/>
      <w:u w:val="none"/>
      <w:shd w:val="clear" w:color="auto" w:fill="auto"/>
    </w:rPr>
  </w:style>
  <w:style w:type="paragraph" w:customStyle="1" w:styleId="27">
    <w:name w:val="Заголовок №2"/>
    <w:basedOn w:val="a"/>
    <w:link w:val="26"/>
    <w:rsid w:val="006859C7"/>
    <w:pPr>
      <w:spacing w:after="220"/>
      <w:ind w:left="2460" w:hanging="1010"/>
      <w:outlineLvl w:val="1"/>
    </w:pPr>
    <w:rPr>
      <w:rFonts w:ascii="Times New Roman" w:eastAsia="Times New Roman" w:hAnsi="Times New Roman" w:cs="Times New Roman"/>
      <w:b/>
      <w:bCs/>
      <w:sz w:val="28"/>
      <w:szCs w:val="28"/>
    </w:rPr>
  </w:style>
  <w:style w:type="character" w:customStyle="1" w:styleId="af9">
    <w:name w:val="Оглавление_"/>
    <w:basedOn w:val="a0"/>
    <w:link w:val="afa"/>
    <w:rsid w:val="006859C7"/>
    <w:rPr>
      <w:rFonts w:ascii="Times New Roman" w:eastAsia="Times New Roman" w:hAnsi="Times New Roman" w:cs="Times New Roman"/>
      <w:b/>
      <w:bCs/>
      <w:sz w:val="20"/>
      <w:szCs w:val="20"/>
      <w:u w:val="none"/>
      <w:shd w:val="clear" w:color="auto" w:fill="auto"/>
    </w:rPr>
  </w:style>
  <w:style w:type="paragraph" w:customStyle="1" w:styleId="afa">
    <w:name w:val="Оглавление"/>
    <w:basedOn w:val="a"/>
    <w:link w:val="af9"/>
    <w:rsid w:val="006859C7"/>
    <w:pPr>
      <w:spacing w:after="80"/>
    </w:pPr>
    <w:rPr>
      <w:rFonts w:ascii="Times New Roman" w:eastAsia="Times New Roman" w:hAnsi="Times New Roman" w:cs="Times New Roman"/>
      <w:b/>
      <w:bCs/>
      <w:sz w:val="20"/>
      <w:szCs w:val="20"/>
    </w:rPr>
  </w:style>
  <w:style w:type="character" w:customStyle="1" w:styleId="32">
    <w:name w:val="Заголовок №3_"/>
    <w:basedOn w:val="a0"/>
    <w:link w:val="33"/>
    <w:rsid w:val="006859C7"/>
    <w:rPr>
      <w:rFonts w:ascii="Times New Roman" w:eastAsia="Times New Roman" w:hAnsi="Times New Roman" w:cs="Times New Roman"/>
      <w:b/>
      <w:bCs/>
      <w:i/>
      <w:iCs/>
      <w:u w:val="none"/>
      <w:shd w:val="clear" w:color="auto" w:fill="auto"/>
    </w:rPr>
  </w:style>
  <w:style w:type="paragraph" w:customStyle="1" w:styleId="33">
    <w:name w:val="Заголовок №3"/>
    <w:basedOn w:val="a"/>
    <w:link w:val="32"/>
    <w:rsid w:val="006859C7"/>
    <w:pPr>
      <w:outlineLvl w:val="2"/>
    </w:pPr>
    <w:rPr>
      <w:rFonts w:ascii="Times New Roman" w:eastAsia="Times New Roman" w:hAnsi="Times New Roman" w:cs="Times New Roman"/>
      <w:b/>
      <w:bCs/>
      <w:i/>
      <w:iCs/>
    </w:rPr>
  </w:style>
  <w:style w:type="character" w:customStyle="1" w:styleId="afb">
    <w:name w:val="Подпись к таблице_"/>
    <w:basedOn w:val="a0"/>
    <w:link w:val="afc"/>
    <w:rsid w:val="006859C7"/>
    <w:rPr>
      <w:rFonts w:ascii="Times New Roman" w:eastAsia="Times New Roman" w:hAnsi="Times New Roman" w:cs="Times New Roman"/>
      <w:u w:val="none"/>
      <w:shd w:val="clear" w:color="auto" w:fill="auto"/>
    </w:rPr>
  </w:style>
  <w:style w:type="paragraph" w:customStyle="1" w:styleId="afc">
    <w:name w:val="Подпись к таблице"/>
    <w:basedOn w:val="a"/>
    <w:link w:val="afb"/>
    <w:rsid w:val="006859C7"/>
    <w:rPr>
      <w:rFonts w:ascii="Times New Roman" w:eastAsia="Times New Roman" w:hAnsi="Times New Roman" w:cs="Times New Roman"/>
    </w:rPr>
  </w:style>
  <w:style w:type="character" w:customStyle="1" w:styleId="afd">
    <w:name w:val="Другое_"/>
    <w:basedOn w:val="a0"/>
    <w:link w:val="afe"/>
    <w:rsid w:val="006859C7"/>
    <w:rPr>
      <w:rFonts w:ascii="Times New Roman" w:eastAsia="Times New Roman" w:hAnsi="Times New Roman" w:cs="Times New Roman"/>
      <w:u w:val="none"/>
      <w:shd w:val="clear" w:color="auto" w:fill="auto"/>
    </w:rPr>
  </w:style>
  <w:style w:type="paragraph" w:customStyle="1" w:styleId="afe">
    <w:name w:val="Другое"/>
    <w:basedOn w:val="a"/>
    <w:link w:val="afd"/>
    <w:rsid w:val="006859C7"/>
    <w:pPr>
      <w:ind w:firstLine="400"/>
    </w:pPr>
    <w:rPr>
      <w:rFonts w:ascii="Times New Roman" w:eastAsia="Times New Roman" w:hAnsi="Times New Roman" w:cs="Times New Roman"/>
    </w:rPr>
  </w:style>
  <w:style w:type="character" w:customStyle="1" w:styleId="aff">
    <w:name w:val="Колонтитул_"/>
    <w:basedOn w:val="a0"/>
    <w:link w:val="aff0"/>
    <w:rsid w:val="006859C7"/>
    <w:rPr>
      <w:rFonts w:ascii="Calibri" w:eastAsia="Calibri" w:hAnsi="Calibri" w:cs="Calibri"/>
      <w:sz w:val="22"/>
      <w:szCs w:val="22"/>
      <w:u w:val="none"/>
      <w:shd w:val="clear" w:color="auto" w:fill="auto"/>
    </w:rPr>
  </w:style>
  <w:style w:type="paragraph" w:customStyle="1" w:styleId="aff0">
    <w:name w:val="Колонтитул"/>
    <w:basedOn w:val="a"/>
    <w:link w:val="aff"/>
    <w:rsid w:val="006859C7"/>
    <w:rPr>
      <w:rFonts w:ascii="Calibri" w:eastAsia="Calibri" w:hAnsi="Calibri" w:cs="Calibri"/>
      <w:sz w:val="22"/>
      <w:szCs w:val="22"/>
    </w:rPr>
  </w:style>
  <w:style w:type="character" w:customStyle="1" w:styleId="13">
    <w:name w:val="Заголовок №1_"/>
    <w:basedOn w:val="a0"/>
    <w:link w:val="14"/>
    <w:rsid w:val="006859C7"/>
    <w:rPr>
      <w:rFonts w:ascii="Times New Roman" w:eastAsia="Times New Roman" w:hAnsi="Times New Roman" w:cs="Times New Roman"/>
      <w:sz w:val="28"/>
      <w:szCs w:val="28"/>
      <w:u w:val="none"/>
      <w:shd w:val="clear" w:color="auto" w:fill="auto"/>
    </w:rPr>
  </w:style>
  <w:style w:type="paragraph" w:customStyle="1" w:styleId="14">
    <w:name w:val="Заголовок №1"/>
    <w:basedOn w:val="a"/>
    <w:link w:val="13"/>
    <w:rsid w:val="006859C7"/>
    <w:pPr>
      <w:spacing w:after="760"/>
      <w:ind w:right="140"/>
      <w:jc w:val="right"/>
      <w:outlineLvl w:val="0"/>
    </w:pPr>
    <w:rPr>
      <w:rFonts w:ascii="Times New Roman" w:eastAsia="Times New Roman" w:hAnsi="Times New Roman" w:cs="Times New Roman"/>
      <w:sz w:val="28"/>
      <w:szCs w:val="28"/>
    </w:rPr>
  </w:style>
  <w:style w:type="character" w:customStyle="1" w:styleId="aff1">
    <w:name w:val="Подпись к картинке_"/>
    <w:basedOn w:val="a0"/>
    <w:link w:val="aff2"/>
    <w:rsid w:val="006859C7"/>
    <w:rPr>
      <w:rFonts w:ascii="Times New Roman" w:eastAsia="Times New Roman" w:hAnsi="Times New Roman" w:cs="Times New Roman"/>
      <w:b/>
      <w:bCs/>
      <w:color w:val="000009"/>
      <w:sz w:val="8"/>
      <w:szCs w:val="8"/>
      <w:u w:val="none"/>
      <w:shd w:val="clear" w:color="auto" w:fill="auto"/>
    </w:rPr>
  </w:style>
  <w:style w:type="paragraph" w:customStyle="1" w:styleId="aff2">
    <w:name w:val="Подпись к картинке"/>
    <w:basedOn w:val="a"/>
    <w:link w:val="aff1"/>
    <w:rsid w:val="006859C7"/>
    <w:rPr>
      <w:rFonts w:ascii="Times New Roman" w:eastAsia="Times New Roman" w:hAnsi="Times New Roman" w:cs="Times New Roman"/>
      <w:b/>
      <w:bCs/>
      <w:color w:val="000009"/>
      <w:sz w:val="8"/>
      <w:szCs w:val="8"/>
    </w:rPr>
  </w:style>
  <w:style w:type="character" w:customStyle="1" w:styleId="aff3">
    <w:name w:val="Абзац списка Знак"/>
    <w:basedOn w:val="a0"/>
    <w:link w:val="aff4"/>
    <w:uiPriority w:val="34"/>
    <w:locked/>
    <w:rsid w:val="006859C7"/>
    <w:rPr>
      <w:rFonts w:ascii="Times New Roman" w:eastAsia="Times New Roman" w:hAnsi="Times New Roman" w:cs="Times New Roman"/>
      <w:sz w:val="28"/>
      <w:szCs w:val="28"/>
    </w:rPr>
  </w:style>
  <w:style w:type="paragraph" w:styleId="aff4">
    <w:name w:val="List Paragraph"/>
    <w:basedOn w:val="a"/>
    <w:link w:val="aff3"/>
    <w:uiPriority w:val="1"/>
    <w:qFormat/>
    <w:rsid w:val="006859C7"/>
    <w:pPr>
      <w:widowControl/>
      <w:spacing w:before="240" w:line="312" w:lineRule="auto"/>
      <w:ind w:left="720" w:firstLine="851"/>
      <w:contextualSpacing/>
      <w:jc w:val="both"/>
    </w:pPr>
    <w:rPr>
      <w:rFonts w:ascii="Times New Roman" w:eastAsia="Times New Roman" w:hAnsi="Times New Roman" w:cs="Times New Roman"/>
      <w:color w:val="auto"/>
      <w:sz w:val="28"/>
      <w:szCs w:val="28"/>
    </w:rPr>
  </w:style>
  <w:style w:type="paragraph" w:customStyle="1" w:styleId="15">
    <w:name w:val="Рецензия1"/>
    <w:hidden/>
    <w:uiPriority w:val="99"/>
    <w:semiHidden/>
    <w:rsid w:val="006859C7"/>
    <w:rPr>
      <w:color w:val="000000"/>
      <w:sz w:val="24"/>
      <w:szCs w:val="24"/>
      <w:lang w:bidi="ru-RU"/>
    </w:rPr>
  </w:style>
  <w:style w:type="character" w:customStyle="1" w:styleId="fontstyle01">
    <w:name w:val="fontstyle01"/>
    <w:basedOn w:val="a0"/>
    <w:rsid w:val="006859C7"/>
    <w:rPr>
      <w:rFonts w:ascii="CairoFont-19-1" w:hAnsi="CairoFont-19-1" w:hint="default"/>
      <w:color w:val="000000"/>
      <w:sz w:val="28"/>
      <w:szCs w:val="28"/>
    </w:rPr>
  </w:style>
  <w:style w:type="character" w:customStyle="1" w:styleId="fontstyle21">
    <w:name w:val="fontstyle21"/>
    <w:basedOn w:val="a0"/>
    <w:rsid w:val="006859C7"/>
    <w:rPr>
      <w:rFonts w:ascii="CairoFont-19-0" w:hAnsi="CairoFont-19-0" w:hint="default"/>
      <w:color w:val="000000"/>
      <w:sz w:val="28"/>
      <w:szCs w:val="28"/>
    </w:rPr>
  </w:style>
  <w:style w:type="character" w:customStyle="1" w:styleId="fontstyle31">
    <w:name w:val="fontstyle31"/>
    <w:basedOn w:val="a0"/>
    <w:qFormat/>
    <w:rsid w:val="006859C7"/>
    <w:rPr>
      <w:rFonts w:ascii="CairoFont-48-0" w:hAnsi="CairoFont-48-0" w:hint="default"/>
      <w:color w:val="000000"/>
      <w:sz w:val="28"/>
      <w:szCs w:val="28"/>
    </w:rPr>
  </w:style>
  <w:style w:type="character" w:customStyle="1" w:styleId="fontstyle41">
    <w:name w:val="fontstyle41"/>
    <w:basedOn w:val="a0"/>
    <w:rsid w:val="006859C7"/>
    <w:rPr>
      <w:rFonts w:ascii="CairoFont-88-1" w:hAnsi="CairoFont-88-1" w:hint="default"/>
      <w:color w:val="000000"/>
      <w:sz w:val="28"/>
      <w:szCs w:val="28"/>
    </w:rPr>
  </w:style>
  <w:style w:type="character" w:customStyle="1" w:styleId="fontstyle51">
    <w:name w:val="fontstyle51"/>
    <w:basedOn w:val="a0"/>
    <w:rsid w:val="006859C7"/>
    <w:rPr>
      <w:rFonts w:ascii="CairoFont-88-0" w:hAnsi="CairoFont-88-0" w:hint="default"/>
      <w:color w:val="000000"/>
      <w:sz w:val="28"/>
      <w:szCs w:val="28"/>
    </w:rPr>
  </w:style>
  <w:style w:type="character" w:customStyle="1" w:styleId="fontstyle61">
    <w:name w:val="fontstyle61"/>
    <w:basedOn w:val="a0"/>
    <w:rsid w:val="006859C7"/>
    <w:rPr>
      <w:rFonts w:ascii="CairoFont-92-0" w:hAnsi="CairoFont-92-0" w:hint="default"/>
      <w:color w:val="000000"/>
      <w:sz w:val="28"/>
      <w:szCs w:val="28"/>
    </w:rPr>
  </w:style>
  <w:style w:type="character" w:customStyle="1" w:styleId="fontstyle71">
    <w:name w:val="fontstyle71"/>
    <w:basedOn w:val="a0"/>
    <w:rsid w:val="006859C7"/>
    <w:rPr>
      <w:rFonts w:ascii="CairoFont-93-1" w:hAnsi="CairoFont-93-1" w:hint="default"/>
      <w:color w:val="000000"/>
      <w:sz w:val="28"/>
      <w:szCs w:val="28"/>
    </w:rPr>
  </w:style>
  <w:style w:type="character" w:customStyle="1" w:styleId="fontstyle81">
    <w:name w:val="fontstyle81"/>
    <w:basedOn w:val="a0"/>
    <w:rsid w:val="006859C7"/>
    <w:rPr>
      <w:rFonts w:ascii="CairoFont-93-0" w:hAnsi="CairoFont-93-0" w:hint="default"/>
      <w:color w:val="000000"/>
      <w:sz w:val="28"/>
      <w:szCs w:val="28"/>
    </w:rPr>
  </w:style>
  <w:style w:type="character" w:customStyle="1" w:styleId="fontstyle91">
    <w:name w:val="fontstyle91"/>
    <w:basedOn w:val="a0"/>
    <w:rsid w:val="006859C7"/>
    <w:rPr>
      <w:rFonts w:ascii="CairoFont-97-1" w:hAnsi="CairoFont-97-1" w:hint="default"/>
      <w:color w:val="000000"/>
      <w:sz w:val="28"/>
      <w:szCs w:val="28"/>
    </w:rPr>
  </w:style>
  <w:style w:type="character" w:customStyle="1" w:styleId="fontstyle101">
    <w:name w:val="fontstyle101"/>
    <w:basedOn w:val="a0"/>
    <w:rsid w:val="006859C7"/>
    <w:rPr>
      <w:rFonts w:ascii="CairoFont-97-0" w:hAnsi="CairoFont-97-0" w:hint="default"/>
      <w:color w:val="000000"/>
      <w:sz w:val="28"/>
      <w:szCs w:val="28"/>
    </w:rPr>
  </w:style>
  <w:style w:type="character" w:customStyle="1" w:styleId="fontstyle111">
    <w:name w:val="fontstyle111"/>
    <w:basedOn w:val="a0"/>
    <w:rsid w:val="006859C7"/>
    <w:rPr>
      <w:rFonts w:ascii="CairoFont-99-1" w:hAnsi="CairoFont-99-1" w:hint="default"/>
      <w:color w:val="000000"/>
      <w:sz w:val="28"/>
      <w:szCs w:val="28"/>
    </w:rPr>
  </w:style>
  <w:style w:type="character" w:customStyle="1" w:styleId="fontstyle121">
    <w:name w:val="fontstyle121"/>
    <w:basedOn w:val="a0"/>
    <w:rsid w:val="006859C7"/>
    <w:rPr>
      <w:rFonts w:ascii="CairoFont-100-0" w:hAnsi="CairoFont-100-0" w:hint="default"/>
      <w:color w:val="000000"/>
      <w:sz w:val="28"/>
      <w:szCs w:val="28"/>
    </w:rPr>
  </w:style>
  <w:style w:type="character" w:customStyle="1" w:styleId="fontstyle131">
    <w:name w:val="fontstyle131"/>
    <w:basedOn w:val="a0"/>
    <w:rsid w:val="006859C7"/>
    <w:rPr>
      <w:rFonts w:ascii="CairoFont-100-1" w:hAnsi="CairoFont-100-1" w:hint="default"/>
      <w:color w:val="000000"/>
      <w:sz w:val="28"/>
      <w:szCs w:val="28"/>
    </w:rPr>
  </w:style>
  <w:style w:type="character" w:customStyle="1" w:styleId="fontstyle141">
    <w:name w:val="fontstyle141"/>
    <w:basedOn w:val="a0"/>
    <w:rsid w:val="006859C7"/>
    <w:rPr>
      <w:rFonts w:ascii="CairoFont-99-0" w:hAnsi="CairoFont-99-0" w:hint="default"/>
      <w:color w:val="000000"/>
      <w:sz w:val="28"/>
      <w:szCs w:val="28"/>
    </w:rPr>
  </w:style>
  <w:style w:type="paragraph" w:customStyle="1" w:styleId="123">
    <w:name w:val="_Список_123"/>
    <w:rsid w:val="006859C7"/>
    <w:pPr>
      <w:tabs>
        <w:tab w:val="left" w:pos="851"/>
        <w:tab w:val="left" w:pos="1644"/>
        <w:tab w:val="left" w:pos="1928"/>
        <w:tab w:val="left" w:pos="2325"/>
      </w:tabs>
      <w:spacing w:after="60"/>
      <w:jc w:val="both"/>
    </w:pPr>
    <w:rPr>
      <w:rFonts w:ascii="Times New Roman" w:eastAsia="Times New Roman" w:hAnsi="Times New Roman" w:cs="Times New Roman"/>
      <w:sz w:val="24"/>
    </w:rPr>
  </w:style>
  <w:style w:type="character" w:customStyle="1" w:styleId="aff5">
    <w:name w:val="_Основной с красной строки Знак"/>
    <w:link w:val="aff6"/>
    <w:qFormat/>
    <w:locked/>
    <w:rsid w:val="006859C7"/>
    <w:rPr>
      <w:rFonts w:ascii="Times New Roman" w:eastAsia="Times New Roman" w:hAnsi="Times New Roman" w:cs="Times New Roman"/>
      <w:color w:val="000000"/>
      <w:sz w:val="28"/>
      <w:szCs w:val="28"/>
      <w:u w:color="000000"/>
    </w:rPr>
  </w:style>
  <w:style w:type="paragraph" w:customStyle="1" w:styleId="aff6">
    <w:name w:val="_Основной с красной строки"/>
    <w:link w:val="aff5"/>
    <w:qFormat/>
    <w:rsid w:val="006859C7"/>
    <w:pPr>
      <w:spacing w:line="360" w:lineRule="auto"/>
      <w:ind w:firstLine="709"/>
      <w:jc w:val="both"/>
    </w:pPr>
    <w:rPr>
      <w:rFonts w:ascii="Times New Roman" w:eastAsia="Times New Roman" w:hAnsi="Times New Roman" w:cs="Times New Roman"/>
      <w:color w:val="000000"/>
      <w:sz w:val="28"/>
      <w:szCs w:val="28"/>
      <w:u w:color="000000"/>
      <w:lang w:bidi="ru-RU"/>
    </w:rPr>
  </w:style>
  <w:style w:type="character" w:customStyle="1" w:styleId="fontstyle11">
    <w:name w:val="fontstyle11"/>
    <w:basedOn w:val="a0"/>
    <w:rsid w:val="006859C7"/>
    <w:rPr>
      <w:rFonts w:ascii="CairoFont-164-0" w:hAnsi="CairoFont-164-0" w:hint="default"/>
      <w:color w:val="000000"/>
      <w:sz w:val="24"/>
      <w:szCs w:val="24"/>
    </w:rPr>
  </w:style>
  <w:style w:type="character" w:styleId="aff7">
    <w:name w:val="Placeholder Text"/>
    <w:basedOn w:val="a0"/>
    <w:uiPriority w:val="99"/>
    <w:semiHidden/>
    <w:rsid w:val="006859C7"/>
    <w:rPr>
      <w:color w:val="808080"/>
    </w:rPr>
  </w:style>
  <w:style w:type="character" w:customStyle="1" w:styleId="16">
    <w:name w:val="Неразрешенное упоминание1"/>
    <w:basedOn w:val="a0"/>
    <w:uiPriority w:val="99"/>
    <w:semiHidden/>
    <w:unhideWhenUsed/>
    <w:rsid w:val="006859C7"/>
    <w:rPr>
      <w:color w:val="605E5C"/>
      <w:shd w:val="clear" w:color="auto" w:fill="E1DFDD"/>
    </w:rPr>
  </w:style>
  <w:style w:type="paragraph" w:customStyle="1" w:styleId="17">
    <w:name w:val="Заголовок оглавления1"/>
    <w:basedOn w:val="1"/>
    <w:next w:val="a"/>
    <w:uiPriority w:val="39"/>
    <w:unhideWhenUsed/>
    <w:qFormat/>
    <w:rsid w:val="006859C7"/>
    <w:pPr>
      <w:widowControl/>
      <w:spacing w:line="259" w:lineRule="auto"/>
      <w:outlineLvl w:val="9"/>
    </w:pPr>
    <w:rPr>
      <w:lang w:bidi="ar-SA"/>
    </w:rPr>
  </w:style>
  <w:style w:type="paragraph" w:styleId="aff8">
    <w:name w:val="Subtitle"/>
    <w:basedOn w:val="a"/>
    <w:next w:val="a"/>
    <w:link w:val="aff9"/>
    <w:uiPriority w:val="11"/>
    <w:qFormat/>
    <w:rsid w:val="008C48E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9">
    <w:name w:val="Подзаголовок Знак"/>
    <w:basedOn w:val="a0"/>
    <w:link w:val="aff8"/>
    <w:uiPriority w:val="11"/>
    <w:rsid w:val="008C48E3"/>
    <w:rPr>
      <w:rFonts w:asciiTheme="minorHAnsi" w:eastAsiaTheme="minorEastAsia" w:hAnsiTheme="minorHAnsi" w:cstheme="minorBidi"/>
      <w:color w:val="5A5A5A" w:themeColor="text1" w:themeTint="A5"/>
      <w:spacing w:val="15"/>
      <w:sz w:val="22"/>
      <w:szCs w:val="22"/>
      <w:lang w:bidi="ru-RU"/>
    </w:rPr>
  </w:style>
  <w:style w:type="paragraph" w:customStyle="1" w:styleId="TableParagraph">
    <w:name w:val="Table Paragraph"/>
    <w:basedOn w:val="a"/>
    <w:uiPriority w:val="1"/>
    <w:qFormat/>
    <w:rsid w:val="008E5B53"/>
    <w:pPr>
      <w:autoSpaceDE w:val="0"/>
      <w:autoSpaceDN w:val="0"/>
      <w:spacing w:after="0" w:line="240" w:lineRule="auto"/>
    </w:pPr>
    <w:rPr>
      <w:rFonts w:ascii="Times New Roman" w:eastAsia="Times New Roman" w:hAnsi="Times New Roman" w:cs="Times New Roman"/>
      <w:color w:val="auto"/>
      <w:sz w:val="22"/>
      <w:szCs w:val="22"/>
      <w:lang w:eastAsia="en-US" w:bidi="ar-SA"/>
    </w:rPr>
  </w:style>
  <w:style w:type="paragraph" w:customStyle="1" w:styleId="28">
    <w:name w:val="Основной текст2"/>
    <w:basedOn w:val="a"/>
    <w:rsid w:val="00350875"/>
    <w:pPr>
      <w:shd w:val="clear" w:color="auto" w:fill="FFFFFF"/>
      <w:spacing w:before="360" w:after="300" w:line="0" w:lineRule="atLeast"/>
      <w:jc w:val="both"/>
    </w:pPr>
    <w:rPr>
      <w:rFonts w:ascii="Times New Roman" w:eastAsia="Times New Roman" w:hAnsi="Times New Roman" w:cs="Times New Roman"/>
      <w:spacing w:val="3"/>
      <w:sz w:val="21"/>
      <w:szCs w:val="21"/>
      <w:lang w:bidi="ar-SA"/>
    </w:rPr>
  </w:style>
  <w:style w:type="paragraph" w:customStyle="1" w:styleId="ConsPlusNonformat">
    <w:name w:val="ConsPlusNonformat"/>
    <w:rsid w:val="005312A9"/>
    <w:pPr>
      <w:autoSpaceDE w:val="0"/>
      <w:autoSpaceDN w:val="0"/>
      <w:adjustRightInd w:val="0"/>
      <w:spacing w:after="0" w:line="240" w:lineRule="auto"/>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79923">
      <w:bodyDiv w:val="1"/>
      <w:marLeft w:val="0"/>
      <w:marRight w:val="0"/>
      <w:marTop w:val="0"/>
      <w:marBottom w:val="0"/>
      <w:divBdr>
        <w:top w:val="none" w:sz="0" w:space="0" w:color="auto"/>
        <w:left w:val="none" w:sz="0" w:space="0" w:color="auto"/>
        <w:bottom w:val="none" w:sz="0" w:space="0" w:color="auto"/>
        <w:right w:val="none" w:sz="0" w:space="0" w:color="auto"/>
      </w:divBdr>
    </w:div>
    <w:div w:id="413359765">
      <w:bodyDiv w:val="1"/>
      <w:marLeft w:val="0"/>
      <w:marRight w:val="0"/>
      <w:marTop w:val="0"/>
      <w:marBottom w:val="0"/>
      <w:divBdr>
        <w:top w:val="none" w:sz="0" w:space="0" w:color="auto"/>
        <w:left w:val="none" w:sz="0" w:space="0" w:color="auto"/>
        <w:bottom w:val="none" w:sz="0" w:space="0" w:color="auto"/>
        <w:right w:val="none" w:sz="0" w:space="0" w:color="auto"/>
      </w:divBdr>
    </w:div>
    <w:div w:id="678969316">
      <w:bodyDiv w:val="1"/>
      <w:marLeft w:val="0"/>
      <w:marRight w:val="0"/>
      <w:marTop w:val="0"/>
      <w:marBottom w:val="0"/>
      <w:divBdr>
        <w:top w:val="none" w:sz="0" w:space="0" w:color="auto"/>
        <w:left w:val="none" w:sz="0" w:space="0" w:color="auto"/>
        <w:bottom w:val="none" w:sz="0" w:space="0" w:color="auto"/>
        <w:right w:val="none" w:sz="0" w:space="0" w:color="auto"/>
      </w:divBdr>
    </w:div>
    <w:div w:id="1086225710">
      <w:bodyDiv w:val="1"/>
      <w:marLeft w:val="0"/>
      <w:marRight w:val="0"/>
      <w:marTop w:val="0"/>
      <w:marBottom w:val="0"/>
      <w:divBdr>
        <w:top w:val="none" w:sz="0" w:space="0" w:color="auto"/>
        <w:left w:val="none" w:sz="0" w:space="0" w:color="auto"/>
        <w:bottom w:val="none" w:sz="0" w:space="0" w:color="auto"/>
        <w:right w:val="none" w:sz="0" w:space="0" w:color="auto"/>
      </w:divBdr>
    </w:div>
    <w:div w:id="1139033092">
      <w:bodyDiv w:val="1"/>
      <w:marLeft w:val="0"/>
      <w:marRight w:val="0"/>
      <w:marTop w:val="0"/>
      <w:marBottom w:val="0"/>
      <w:divBdr>
        <w:top w:val="none" w:sz="0" w:space="0" w:color="auto"/>
        <w:left w:val="none" w:sz="0" w:space="0" w:color="auto"/>
        <w:bottom w:val="none" w:sz="0" w:space="0" w:color="auto"/>
        <w:right w:val="none" w:sz="0" w:space="0" w:color="auto"/>
      </w:divBdr>
    </w:div>
    <w:div w:id="1480804544">
      <w:bodyDiv w:val="1"/>
      <w:marLeft w:val="0"/>
      <w:marRight w:val="0"/>
      <w:marTop w:val="0"/>
      <w:marBottom w:val="0"/>
      <w:divBdr>
        <w:top w:val="none" w:sz="0" w:space="0" w:color="auto"/>
        <w:left w:val="none" w:sz="0" w:space="0" w:color="auto"/>
        <w:bottom w:val="none" w:sz="0" w:space="0" w:color="auto"/>
        <w:right w:val="none" w:sz="0" w:space="0" w:color="auto"/>
      </w:divBdr>
    </w:div>
    <w:div w:id="1500999382">
      <w:bodyDiv w:val="1"/>
      <w:marLeft w:val="0"/>
      <w:marRight w:val="0"/>
      <w:marTop w:val="0"/>
      <w:marBottom w:val="0"/>
      <w:divBdr>
        <w:top w:val="none" w:sz="0" w:space="0" w:color="auto"/>
        <w:left w:val="none" w:sz="0" w:space="0" w:color="auto"/>
        <w:bottom w:val="none" w:sz="0" w:space="0" w:color="auto"/>
        <w:right w:val="none" w:sz="0" w:space="0" w:color="auto"/>
      </w:divBdr>
    </w:div>
    <w:div w:id="2070033150">
      <w:bodyDiv w:val="1"/>
      <w:marLeft w:val="0"/>
      <w:marRight w:val="0"/>
      <w:marTop w:val="0"/>
      <w:marBottom w:val="0"/>
      <w:divBdr>
        <w:top w:val="none" w:sz="0" w:space="0" w:color="auto"/>
        <w:left w:val="none" w:sz="0" w:space="0" w:color="auto"/>
        <w:bottom w:val="none" w:sz="0" w:space="0" w:color="auto"/>
        <w:right w:val="none" w:sz="0" w:space="0" w:color="auto"/>
      </w:divBdr>
    </w:div>
    <w:div w:id="2138643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dmetkul.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gosuslugi.ru/" TargetMode="Externa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hyperlink" Target="https://www.gosuslugi.ru/"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091008-19F1-450F-B70A-8F8A79CDE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54</Pages>
  <Words>16014</Words>
  <Characters>91281</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Наталья Анатольевна Моржова</cp:lastModifiedBy>
  <cp:revision>13</cp:revision>
  <cp:lastPrinted>2023-09-22T09:56:00Z</cp:lastPrinted>
  <dcterms:created xsi:type="dcterms:W3CDTF">2023-09-22T06:35:00Z</dcterms:created>
  <dcterms:modified xsi:type="dcterms:W3CDTF">2023-12-22T05:54:00Z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1049-10.1.0.6757</vt:lpwstr>
  </property>
</Properties>
</file>